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BF25FA" w14:textId="77777777" w:rsidR="00492F7D" w:rsidRPr="004223E9" w:rsidRDefault="00A91F64" w:rsidP="00146057">
      <w:pPr>
        <w:spacing w:after="120" w:line="264" w:lineRule="auto"/>
        <w:ind w:left="0" w:right="5" w:firstLine="0"/>
        <w:jc w:val="right"/>
        <w:rPr>
          <w:rFonts w:asciiTheme="minorHAnsi" w:hAnsiTheme="minorHAnsi" w:cstheme="minorHAnsi"/>
        </w:rPr>
      </w:pPr>
      <w:bookmarkStart w:id="0" w:name="_GoBack"/>
      <w:bookmarkEnd w:id="0"/>
      <w:r w:rsidRPr="004223E9">
        <w:rPr>
          <w:rFonts w:asciiTheme="minorHAnsi" w:hAnsiTheme="minorHAnsi" w:cstheme="minorHAnsi"/>
          <w:b/>
          <w:sz w:val="22"/>
        </w:rPr>
        <w:t xml:space="preserve">Załącznik nr </w:t>
      </w:r>
      <w:r w:rsidR="0045177F" w:rsidRPr="004223E9">
        <w:rPr>
          <w:rFonts w:asciiTheme="minorHAnsi" w:hAnsiTheme="minorHAnsi" w:cstheme="minorHAnsi"/>
          <w:b/>
          <w:sz w:val="22"/>
        </w:rPr>
        <w:t>4</w:t>
      </w:r>
      <w:r w:rsidR="00A85FF1" w:rsidRPr="004223E9">
        <w:rPr>
          <w:rFonts w:asciiTheme="minorHAnsi" w:hAnsiTheme="minorHAnsi" w:cstheme="minorHAnsi"/>
          <w:b/>
          <w:sz w:val="22"/>
        </w:rPr>
        <w:t>a</w:t>
      </w:r>
      <w:r w:rsidR="005B20E8" w:rsidRPr="004223E9">
        <w:rPr>
          <w:rFonts w:asciiTheme="minorHAnsi" w:hAnsiTheme="minorHAnsi" w:cstheme="minorHAnsi"/>
          <w:b/>
          <w:sz w:val="22"/>
        </w:rPr>
        <w:t xml:space="preserve"> do S</w:t>
      </w:r>
      <w:r w:rsidRPr="004223E9">
        <w:rPr>
          <w:rFonts w:asciiTheme="minorHAnsi" w:hAnsiTheme="minorHAnsi" w:cstheme="minorHAnsi"/>
          <w:b/>
          <w:sz w:val="22"/>
        </w:rPr>
        <w:t xml:space="preserve">WZ </w:t>
      </w:r>
    </w:p>
    <w:p w14:paraId="2720B6CC" w14:textId="77777777" w:rsidR="00F8167C" w:rsidRPr="004223E9" w:rsidRDefault="00F8167C" w:rsidP="00146057">
      <w:pPr>
        <w:spacing w:after="120" w:line="264" w:lineRule="auto"/>
        <w:ind w:left="-10" w:firstLine="0"/>
        <w:jc w:val="center"/>
        <w:rPr>
          <w:rFonts w:asciiTheme="minorHAnsi" w:hAnsiTheme="minorHAnsi" w:cstheme="minorHAnsi"/>
          <w:color w:val="auto"/>
        </w:rPr>
      </w:pPr>
      <w:r w:rsidRPr="004223E9">
        <w:rPr>
          <w:rFonts w:asciiTheme="minorHAnsi" w:hAnsiTheme="minorHAnsi" w:cstheme="minorHAnsi"/>
          <w:color w:val="auto"/>
        </w:rPr>
        <w:t>UMOWA NR ……………………………</w:t>
      </w:r>
    </w:p>
    <w:p w14:paraId="2D1174D2" w14:textId="77777777" w:rsidR="00F8167C" w:rsidRPr="004223E9" w:rsidRDefault="00F8167C" w:rsidP="00146057">
      <w:pPr>
        <w:spacing w:after="120" w:line="264" w:lineRule="auto"/>
        <w:ind w:left="-10" w:firstLine="0"/>
        <w:rPr>
          <w:rFonts w:asciiTheme="minorHAnsi" w:hAnsiTheme="minorHAnsi" w:cstheme="minorHAnsi"/>
          <w:color w:val="auto"/>
        </w:rPr>
      </w:pPr>
      <w:r w:rsidRPr="004223E9">
        <w:rPr>
          <w:rFonts w:asciiTheme="minorHAnsi" w:hAnsiTheme="minorHAnsi" w:cstheme="minorHAnsi"/>
          <w:color w:val="auto"/>
        </w:rPr>
        <w:t xml:space="preserve">zawarta w dniu </w:t>
      </w:r>
      <w:r w:rsidR="00C334AB" w:rsidRPr="004223E9">
        <w:rPr>
          <w:rFonts w:asciiTheme="minorHAnsi" w:hAnsiTheme="minorHAnsi" w:cstheme="minorHAnsi"/>
          <w:color w:val="auto"/>
        </w:rPr>
        <w:t>..............20</w:t>
      </w:r>
      <w:r w:rsidR="0045177F" w:rsidRPr="004223E9">
        <w:rPr>
          <w:rFonts w:asciiTheme="minorHAnsi" w:hAnsiTheme="minorHAnsi" w:cstheme="minorHAnsi"/>
          <w:color w:val="auto"/>
        </w:rPr>
        <w:t>2</w:t>
      </w:r>
      <w:r w:rsidR="004470E4">
        <w:rPr>
          <w:rFonts w:asciiTheme="minorHAnsi" w:hAnsiTheme="minorHAnsi" w:cstheme="minorHAnsi"/>
          <w:color w:val="auto"/>
        </w:rPr>
        <w:t>2</w:t>
      </w:r>
      <w:r w:rsidR="0045177F" w:rsidRPr="004223E9">
        <w:rPr>
          <w:rFonts w:asciiTheme="minorHAnsi" w:hAnsiTheme="minorHAnsi" w:cstheme="minorHAnsi"/>
          <w:color w:val="auto"/>
        </w:rPr>
        <w:t xml:space="preserve"> r. w </w:t>
      </w:r>
      <w:r w:rsidR="002073A5">
        <w:rPr>
          <w:rFonts w:asciiTheme="minorHAnsi" w:hAnsiTheme="minorHAnsi" w:cstheme="minorHAnsi"/>
          <w:color w:val="auto"/>
        </w:rPr>
        <w:t>Pruszkowi</w:t>
      </w:r>
      <w:r w:rsidR="002E628A">
        <w:rPr>
          <w:rFonts w:asciiTheme="minorHAnsi" w:hAnsiTheme="minorHAnsi" w:cstheme="minorHAnsi"/>
          <w:color w:val="auto"/>
        </w:rPr>
        <w:t>e</w:t>
      </w:r>
      <w:r w:rsidR="002E628A" w:rsidRPr="004223E9">
        <w:rPr>
          <w:rFonts w:asciiTheme="minorHAnsi" w:hAnsiTheme="minorHAnsi" w:cstheme="minorHAnsi"/>
          <w:color w:val="auto"/>
        </w:rPr>
        <w:t xml:space="preserve"> </w:t>
      </w:r>
      <w:r w:rsidRPr="004223E9">
        <w:rPr>
          <w:rFonts w:asciiTheme="minorHAnsi" w:hAnsiTheme="minorHAnsi" w:cstheme="minorHAnsi"/>
          <w:color w:val="auto"/>
        </w:rPr>
        <w:t xml:space="preserve">pomiędzy: </w:t>
      </w:r>
    </w:p>
    <w:p w14:paraId="11BB656C" w14:textId="77777777" w:rsidR="00F8167C" w:rsidRPr="004223E9" w:rsidRDefault="00F8167C" w:rsidP="00146057">
      <w:pPr>
        <w:spacing w:after="120" w:line="264" w:lineRule="auto"/>
        <w:ind w:left="-10" w:firstLine="0"/>
        <w:rPr>
          <w:rFonts w:asciiTheme="minorHAnsi" w:hAnsiTheme="minorHAnsi" w:cstheme="minorHAnsi"/>
          <w:color w:val="auto"/>
        </w:rPr>
      </w:pPr>
      <w:r w:rsidRPr="004223E9">
        <w:rPr>
          <w:rFonts w:asciiTheme="minorHAnsi" w:hAnsiTheme="minorHAnsi" w:cstheme="minorHAnsi"/>
          <w:color w:val="auto"/>
        </w:rPr>
        <w:t>pomiędzy</w:t>
      </w:r>
      <w:r w:rsidR="000B120E" w:rsidRPr="000B120E">
        <w:rPr>
          <w:rFonts w:asciiTheme="minorHAnsi" w:hAnsiTheme="minorHAnsi" w:cstheme="minorHAnsi"/>
          <w:b/>
          <w:color w:val="auto"/>
        </w:rPr>
        <w:t xml:space="preserve"> </w:t>
      </w:r>
      <w:r w:rsidR="002E628A">
        <w:rPr>
          <w:rFonts w:asciiTheme="minorHAnsi" w:hAnsiTheme="minorHAnsi" w:cstheme="minorHAnsi"/>
          <w:b/>
          <w:color w:val="auto"/>
        </w:rPr>
        <w:t xml:space="preserve">Gminą </w:t>
      </w:r>
      <w:r w:rsidR="002073A5">
        <w:rPr>
          <w:rFonts w:asciiTheme="minorHAnsi" w:hAnsiTheme="minorHAnsi" w:cstheme="minorHAnsi"/>
          <w:b/>
          <w:color w:val="auto"/>
        </w:rPr>
        <w:t>Miasto Pruszków</w:t>
      </w:r>
      <w:r w:rsidR="002E628A">
        <w:rPr>
          <w:rFonts w:asciiTheme="minorHAnsi" w:hAnsiTheme="minorHAnsi" w:cstheme="minorHAnsi"/>
          <w:b/>
          <w:color w:val="auto"/>
        </w:rPr>
        <w:t xml:space="preserve"> </w:t>
      </w:r>
      <w:r w:rsidR="000B120E" w:rsidRPr="000B120E">
        <w:rPr>
          <w:rFonts w:asciiTheme="minorHAnsi" w:hAnsiTheme="minorHAnsi" w:cstheme="minorHAnsi"/>
          <w:color w:val="auto"/>
        </w:rPr>
        <w:t xml:space="preserve">z siedzibą przy </w:t>
      </w:r>
      <w:r w:rsidR="002E628A">
        <w:rPr>
          <w:rFonts w:asciiTheme="minorHAnsi" w:hAnsiTheme="minorHAnsi" w:cstheme="minorHAnsi"/>
          <w:color w:val="auto"/>
        </w:rPr>
        <w:t xml:space="preserve">ul. </w:t>
      </w:r>
      <w:r w:rsidR="00C31D66" w:rsidRPr="00C31D66">
        <w:rPr>
          <w:rFonts w:asciiTheme="minorHAnsi" w:hAnsiTheme="minorHAnsi" w:cstheme="minorHAnsi"/>
          <w:color w:val="auto"/>
        </w:rPr>
        <w:t>Józefa Ignacego Kraszewskiego</w:t>
      </w:r>
      <w:r w:rsidR="00C31D66">
        <w:rPr>
          <w:rFonts w:asciiTheme="minorHAnsi" w:hAnsiTheme="minorHAnsi" w:cstheme="minorHAnsi"/>
          <w:color w:val="auto"/>
        </w:rPr>
        <w:t xml:space="preserve"> </w:t>
      </w:r>
      <w:r w:rsidR="00C31D66" w:rsidRPr="00C31D66">
        <w:rPr>
          <w:rFonts w:asciiTheme="minorHAnsi" w:hAnsiTheme="minorHAnsi" w:cstheme="minorHAnsi"/>
          <w:color w:val="auto"/>
        </w:rPr>
        <w:t>14/16</w:t>
      </w:r>
      <w:r w:rsidR="002E628A">
        <w:rPr>
          <w:rFonts w:asciiTheme="minorHAnsi" w:hAnsiTheme="minorHAnsi" w:cstheme="minorHAnsi"/>
          <w:color w:val="auto"/>
        </w:rPr>
        <w:t xml:space="preserve">, </w:t>
      </w:r>
      <w:r w:rsidR="00C31D66" w:rsidRPr="00C31D66">
        <w:rPr>
          <w:rFonts w:asciiTheme="minorHAnsi" w:hAnsiTheme="minorHAnsi" w:cstheme="minorHAnsi"/>
          <w:color w:val="auto"/>
        </w:rPr>
        <w:t>05-800</w:t>
      </w:r>
      <w:r w:rsidR="002E628A">
        <w:rPr>
          <w:rFonts w:asciiTheme="minorHAnsi" w:hAnsiTheme="minorHAnsi" w:cstheme="minorHAnsi"/>
          <w:color w:val="auto"/>
        </w:rPr>
        <w:t xml:space="preserve"> </w:t>
      </w:r>
      <w:r w:rsidR="00C31D66">
        <w:rPr>
          <w:rFonts w:asciiTheme="minorHAnsi" w:hAnsiTheme="minorHAnsi" w:cstheme="minorHAnsi"/>
          <w:color w:val="auto"/>
        </w:rPr>
        <w:t>Pruszków</w:t>
      </w:r>
      <w:r w:rsidR="002E628A">
        <w:rPr>
          <w:rFonts w:asciiTheme="minorHAnsi" w:hAnsiTheme="minorHAnsi" w:cstheme="minorHAnsi"/>
          <w:color w:val="auto"/>
        </w:rPr>
        <w:t>,</w:t>
      </w:r>
      <w:r w:rsidR="000B120E" w:rsidRPr="000B120E">
        <w:rPr>
          <w:rFonts w:asciiTheme="minorHAnsi" w:hAnsiTheme="minorHAnsi" w:cstheme="minorHAnsi"/>
          <w:color w:val="auto"/>
        </w:rPr>
        <w:t xml:space="preserve"> </w:t>
      </w:r>
      <w:r w:rsidR="002E628A" w:rsidRPr="002E628A">
        <w:rPr>
          <w:rFonts w:asciiTheme="minorHAnsi" w:hAnsiTheme="minorHAnsi" w:cstheme="minorHAnsi"/>
          <w:color w:val="auto"/>
        </w:rPr>
        <w:t xml:space="preserve">NIP: </w:t>
      </w:r>
      <w:r w:rsidR="001A34F6" w:rsidRPr="001A34F6">
        <w:rPr>
          <w:rFonts w:asciiTheme="minorHAnsi" w:hAnsiTheme="minorHAnsi" w:cstheme="minorHAnsi"/>
          <w:color w:val="auto"/>
        </w:rPr>
        <w:t>5342406015</w:t>
      </w:r>
      <w:r w:rsidR="002E628A" w:rsidRPr="002E628A">
        <w:rPr>
          <w:rFonts w:asciiTheme="minorHAnsi" w:hAnsiTheme="minorHAnsi" w:cstheme="minorHAnsi"/>
          <w:color w:val="auto"/>
        </w:rPr>
        <w:t xml:space="preserve">, REGON </w:t>
      </w:r>
      <w:r w:rsidR="001A34F6" w:rsidRPr="001A34F6">
        <w:rPr>
          <w:rFonts w:asciiTheme="minorHAnsi" w:hAnsiTheme="minorHAnsi" w:cstheme="minorHAnsi"/>
          <w:color w:val="auto"/>
        </w:rPr>
        <w:t>015834660</w:t>
      </w:r>
      <w:r w:rsidR="00B85ED1">
        <w:rPr>
          <w:rFonts w:asciiTheme="minorHAnsi" w:hAnsiTheme="minorHAnsi" w:cstheme="minorHAnsi"/>
          <w:color w:val="auto"/>
        </w:rPr>
        <w:t>,</w:t>
      </w:r>
      <w:r w:rsidR="00A85FF1" w:rsidRPr="004223E9">
        <w:rPr>
          <w:rFonts w:asciiTheme="minorHAnsi" w:hAnsiTheme="minorHAnsi" w:cstheme="minorHAnsi"/>
          <w:color w:val="auto"/>
        </w:rPr>
        <w:t xml:space="preserve"> reprezentowan</w:t>
      </w:r>
      <w:r w:rsidR="005C494E">
        <w:rPr>
          <w:rFonts w:asciiTheme="minorHAnsi" w:hAnsiTheme="minorHAnsi" w:cstheme="minorHAnsi"/>
          <w:color w:val="auto"/>
        </w:rPr>
        <w:t>ą</w:t>
      </w:r>
      <w:r w:rsidR="00A85FF1" w:rsidRPr="004223E9">
        <w:rPr>
          <w:rFonts w:asciiTheme="minorHAnsi" w:hAnsiTheme="minorHAnsi" w:cstheme="minorHAnsi"/>
          <w:color w:val="auto"/>
        </w:rPr>
        <w:t xml:space="preserve"> prz</w:t>
      </w:r>
      <w:r w:rsidR="0045177F" w:rsidRPr="004223E9">
        <w:rPr>
          <w:rFonts w:asciiTheme="minorHAnsi" w:hAnsiTheme="minorHAnsi" w:cstheme="minorHAnsi"/>
          <w:color w:val="auto"/>
        </w:rPr>
        <w:t>ez</w:t>
      </w:r>
      <w:r w:rsidR="00A85FF1" w:rsidRPr="004223E9">
        <w:rPr>
          <w:rFonts w:asciiTheme="minorHAnsi" w:hAnsiTheme="minorHAnsi" w:cstheme="minorHAnsi"/>
          <w:color w:val="auto"/>
        </w:rPr>
        <w:t>:</w:t>
      </w:r>
    </w:p>
    <w:p w14:paraId="5D2E9E80" w14:textId="77777777" w:rsidR="00A85FF1" w:rsidRPr="004223E9" w:rsidRDefault="00A85FF1" w:rsidP="00146057">
      <w:pPr>
        <w:spacing w:after="120" w:line="264" w:lineRule="auto"/>
        <w:ind w:left="-10" w:firstLine="0"/>
        <w:rPr>
          <w:rFonts w:asciiTheme="minorHAnsi" w:hAnsiTheme="minorHAnsi" w:cstheme="minorHAnsi"/>
          <w:color w:val="auto"/>
        </w:rPr>
      </w:pPr>
      <w:r w:rsidRPr="004223E9">
        <w:rPr>
          <w:rFonts w:asciiTheme="minorHAnsi" w:hAnsiTheme="minorHAnsi" w:cstheme="minorHAnsi"/>
          <w:color w:val="auto"/>
        </w:rPr>
        <w:t>1…………</w:t>
      </w:r>
    </w:p>
    <w:p w14:paraId="60836C2A" w14:textId="77777777" w:rsidR="00A85FF1" w:rsidRPr="004223E9" w:rsidRDefault="00A85FF1" w:rsidP="00146057">
      <w:pPr>
        <w:spacing w:after="120" w:line="264" w:lineRule="auto"/>
        <w:ind w:left="-10" w:firstLine="0"/>
        <w:rPr>
          <w:rFonts w:asciiTheme="minorHAnsi" w:hAnsiTheme="minorHAnsi" w:cstheme="minorHAnsi"/>
          <w:b/>
          <w:color w:val="auto"/>
        </w:rPr>
      </w:pPr>
      <w:r w:rsidRPr="004223E9">
        <w:rPr>
          <w:rFonts w:asciiTheme="minorHAnsi" w:hAnsiTheme="minorHAnsi" w:cstheme="minorHAnsi"/>
          <w:color w:val="auto"/>
        </w:rPr>
        <w:t>2………..</w:t>
      </w:r>
    </w:p>
    <w:p w14:paraId="2CD97507" w14:textId="77777777" w:rsidR="002067AF" w:rsidRDefault="002067AF" w:rsidP="00146057">
      <w:pPr>
        <w:spacing w:after="120" w:line="264" w:lineRule="auto"/>
        <w:ind w:left="-10" w:firstLine="0"/>
        <w:rPr>
          <w:rFonts w:asciiTheme="minorHAnsi" w:hAnsiTheme="minorHAnsi" w:cstheme="minorHAnsi"/>
          <w:color w:val="auto"/>
        </w:rPr>
      </w:pPr>
      <w:r w:rsidRPr="004223E9">
        <w:rPr>
          <w:rFonts w:asciiTheme="minorHAnsi" w:hAnsiTheme="minorHAnsi" w:cstheme="minorHAnsi"/>
          <w:color w:val="auto"/>
        </w:rPr>
        <w:t xml:space="preserve">zwaną w treści Umowy </w:t>
      </w:r>
      <w:r w:rsidRPr="004223E9">
        <w:rPr>
          <w:rFonts w:asciiTheme="minorHAnsi" w:hAnsiTheme="minorHAnsi" w:cstheme="minorHAnsi"/>
          <w:b/>
          <w:color w:val="auto"/>
        </w:rPr>
        <w:t>ZAMAWIAJĄCYM</w:t>
      </w:r>
      <w:r w:rsidRPr="004223E9">
        <w:rPr>
          <w:rFonts w:asciiTheme="minorHAnsi" w:hAnsiTheme="minorHAnsi" w:cstheme="minorHAnsi"/>
          <w:color w:val="auto"/>
        </w:rPr>
        <w:t xml:space="preserve"> </w:t>
      </w:r>
    </w:p>
    <w:p w14:paraId="2D6B6B5B" w14:textId="77777777" w:rsidR="00F8167C" w:rsidRPr="004223E9" w:rsidRDefault="00F8167C" w:rsidP="00146057">
      <w:pPr>
        <w:spacing w:after="120" w:line="264" w:lineRule="auto"/>
        <w:ind w:left="-10" w:firstLine="0"/>
        <w:rPr>
          <w:rFonts w:asciiTheme="minorHAnsi" w:hAnsiTheme="minorHAnsi" w:cstheme="minorHAnsi"/>
          <w:color w:val="auto"/>
        </w:rPr>
      </w:pPr>
      <w:r w:rsidRPr="004223E9">
        <w:rPr>
          <w:rFonts w:asciiTheme="minorHAnsi" w:hAnsiTheme="minorHAnsi" w:cstheme="minorHAnsi"/>
          <w:color w:val="auto"/>
        </w:rPr>
        <w:t xml:space="preserve">a </w:t>
      </w:r>
    </w:p>
    <w:p w14:paraId="0D02456C" w14:textId="77777777" w:rsidR="00F8167C" w:rsidRPr="004223E9" w:rsidRDefault="00F8167C" w:rsidP="00146057">
      <w:pPr>
        <w:spacing w:after="120" w:line="264" w:lineRule="auto"/>
        <w:ind w:left="-10" w:firstLine="0"/>
        <w:rPr>
          <w:rFonts w:asciiTheme="minorHAnsi" w:hAnsiTheme="minorHAnsi" w:cstheme="minorHAnsi"/>
          <w:color w:val="auto"/>
        </w:rPr>
      </w:pPr>
      <w:r w:rsidRPr="004223E9">
        <w:rPr>
          <w:rFonts w:asciiTheme="minorHAnsi" w:hAnsiTheme="minorHAnsi" w:cstheme="minorHAnsi"/>
          <w:color w:val="auto"/>
        </w:rPr>
        <w:t>……………………………………………………………………………………………………………………………</w:t>
      </w:r>
    </w:p>
    <w:p w14:paraId="2B2DFF07" w14:textId="77777777" w:rsidR="00F8167C" w:rsidRPr="004223E9" w:rsidRDefault="00F8167C" w:rsidP="00146057">
      <w:pPr>
        <w:spacing w:after="120" w:line="264" w:lineRule="auto"/>
        <w:ind w:left="-10" w:firstLine="0"/>
        <w:rPr>
          <w:rFonts w:asciiTheme="minorHAnsi" w:hAnsiTheme="minorHAnsi" w:cstheme="minorHAnsi"/>
          <w:color w:val="auto"/>
        </w:rPr>
      </w:pPr>
      <w:r w:rsidRPr="004223E9">
        <w:rPr>
          <w:rFonts w:asciiTheme="minorHAnsi" w:hAnsiTheme="minorHAnsi" w:cstheme="minorHAnsi"/>
          <w:color w:val="auto"/>
        </w:rPr>
        <w:t xml:space="preserve">………………………………, zarejestrowaną w rejestrze przedsiębiorców KRS pod numerem KRS …………………….. (akta rejestrowe Sąd ………………………….), kapitał zakładowy: …………………., NIP: </w:t>
      </w:r>
    </w:p>
    <w:p w14:paraId="1E9D6B43" w14:textId="77777777" w:rsidR="00F8167C" w:rsidRPr="004223E9" w:rsidRDefault="00F8167C" w:rsidP="00146057">
      <w:pPr>
        <w:spacing w:after="120" w:line="264" w:lineRule="auto"/>
        <w:ind w:left="-10" w:firstLine="0"/>
        <w:rPr>
          <w:rFonts w:asciiTheme="minorHAnsi" w:hAnsiTheme="minorHAnsi" w:cstheme="minorHAnsi"/>
          <w:color w:val="auto"/>
        </w:rPr>
      </w:pPr>
      <w:r w:rsidRPr="004223E9">
        <w:rPr>
          <w:rFonts w:asciiTheme="minorHAnsi" w:hAnsiTheme="minorHAnsi" w:cstheme="minorHAnsi"/>
          <w:color w:val="auto"/>
        </w:rPr>
        <w:t xml:space="preserve">……………………, Regon: ………………………..., reprezentowaną przez: </w:t>
      </w:r>
    </w:p>
    <w:p w14:paraId="1828BA44" w14:textId="77777777" w:rsidR="00F8167C" w:rsidRDefault="00F8167C" w:rsidP="00146057">
      <w:pPr>
        <w:spacing w:after="120" w:line="264" w:lineRule="auto"/>
        <w:ind w:left="-10" w:firstLine="0"/>
        <w:rPr>
          <w:rFonts w:asciiTheme="minorHAnsi" w:hAnsiTheme="minorHAnsi" w:cstheme="minorHAnsi"/>
          <w:color w:val="auto"/>
        </w:rPr>
      </w:pPr>
      <w:r w:rsidRPr="004223E9">
        <w:rPr>
          <w:rFonts w:asciiTheme="minorHAnsi" w:hAnsiTheme="minorHAnsi" w:cstheme="minorHAnsi"/>
          <w:color w:val="auto"/>
        </w:rPr>
        <w:t xml:space="preserve">…………………………………. </w:t>
      </w:r>
    </w:p>
    <w:p w14:paraId="6D7E7CC5" w14:textId="77777777" w:rsidR="00A50444" w:rsidRPr="004223E9" w:rsidRDefault="00A50444" w:rsidP="00146057">
      <w:pPr>
        <w:spacing w:after="120" w:line="264" w:lineRule="auto"/>
        <w:ind w:left="-10" w:firstLine="0"/>
        <w:rPr>
          <w:rFonts w:asciiTheme="minorHAnsi" w:hAnsiTheme="minorHAnsi" w:cstheme="minorHAnsi"/>
          <w:color w:val="auto"/>
        </w:rPr>
      </w:pPr>
      <w:r w:rsidRPr="00A50444">
        <w:rPr>
          <w:rFonts w:asciiTheme="minorHAnsi" w:hAnsiTheme="minorHAnsi" w:cstheme="minorHAnsi"/>
          <w:color w:val="auto"/>
        </w:rPr>
        <w:t>zgodnie z wypisem …</w:t>
      </w:r>
      <w:r>
        <w:rPr>
          <w:rFonts w:asciiTheme="minorHAnsi" w:hAnsiTheme="minorHAnsi" w:cstheme="minorHAnsi"/>
          <w:color w:val="auto"/>
        </w:rPr>
        <w:t>………..</w:t>
      </w:r>
      <w:r w:rsidRPr="00A50444">
        <w:rPr>
          <w:rFonts w:asciiTheme="minorHAnsi" w:hAnsiTheme="minorHAnsi" w:cstheme="minorHAnsi"/>
          <w:color w:val="auto"/>
        </w:rPr>
        <w:t xml:space="preserve">. stanowiącym załącznik nr </w:t>
      </w:r>
      <w:r>
        <w:rPr>
          <w:rFonts w:asciiTheme="minorHAnsi" w:hAnsiTheme="minorHAnsi" w:cstheme="minorHAnsi"/>
          <w:color w:val="auto"/>
        </w:rPr>
        <w:t>4</w:t>
      </w:r>
      <w:r w:rsidRPr="00A50444">
        <w:rPr>
          <w:rFonts w:asciiTheme="minorHAnsi" w:hAnsiTheme="minorHAnsi" w:cstheme="minorHAnsi"/>
          <w:color w:val="auto"/>
        </w:rPr>
        <w:t xml:space="preserve"> </w:t>
      </w:r>
      <w:r>
        <w:rPr>
          <w:rFonts w:asciiTheme="minorHAnsi" w:hAnsiTheme="minorHAnsi" w:cstheme="minorHAnsi"/>
          <w:color w:val="auto"/>
        </w:rPr>
        <w:t>d</w:t>
      </w:r>
      <w:r w:rsidRPr="00A50444">
        <w:rPr>
          <w:rFonts w:asciiTheme="minorHAnsi" w:hAnsiTheme="minorHAnsi" w:cstheme="minorHAnsi"/>
          <w:color w:val="auto"/>
        </w:rPr>
        <w:t>o Umowy</w:t>
      </w:r>
    </w:p>
    <w:p w14:paraId="28858901" w14:textId="77777777" w:rsidR="00F8167C" w:rsidRPr="004223E9" w:rsidRDefault="00F8167C" w:rsidP="00146057">
      <w:pPr>
        <w:spacing w:after="120" w:line="264" w:lineRule="auto"/>
        <w:ind w:left="-10" w:firstLine="0"/>
        <w:rPr>
          <w:rFonts w:asciiTheme="minorHAnsi" w:hAnsiTheme="minorHAnsi" w:cstheme="minorHAnsi"/>
          <w:color w:val="auto"/>
        </w:rPr>
      </w:pPr>
      <w:r w:rsidRPr="004223E9">
        <w:rPr>
          <w:rFonts w:asciiTheme="minorHAnsi" w:hAnsiTheme="minorHAnsi" w:cstheme="minorHAnsi"/>
          <w:color w:val="auto"/>
        </w:rPr>
        <w:t>zwanym dalej Wykonawcą</w:t>
      </w:r>
      <w:r w:rsidR="00A50444">
        <w:rPr>
          <w:rFonts w:asciiTheme="minorHAnsi" w:hAnsiTheme="minorHAnsi" w:cstheme="minorHAnsi"/>
          <w:color w:val="auto"/>
        </w:rPr>
        <w:t>.</w:t>
      </w:r>
      <w:r w:rsidRPr="004223E9">
        <w:rPr>
          <w:rFonts w:asciiTheme="minorHAnsi" w:hAnsiTheme="minorHAnsi" w:cstheme="minorHAnsi"/>
          <w:color w:val="auto"/>
        </w:rPr>
        <w:t xml:space="preserve"> </w:t>
      </w:r>
    </w:p>
    <w:p w14:paraId="25E5B385" w14:textId="77777777" w:rsidR="00F8167C" w:rsidRPr="004223E9" w:rsidRDefault="00F8167C" w:rsidP="00146057">
      <w:pPr>
        <w:spacing w:after="120" w:line="264" w:lineRule="auto"/>
        <w:ind w:left="-10" w:firstLine="0"/>
        <w:rPr>
          <w:rFonts w:asciiTheme="minorHAnsi" w:hAnsiTheme="minorHAnsi" w:cstheme="minorHAnsi"/>
          <w:color w:val="auto"/>
        </w:rPr>
      </w:pPr>
      <w:r w:rsidRPr="004223E9">
        <w:rPr>
          <w:rFonts w:asciiTheme="minorHAnsi" w:hAnsiTheme="minorHAnsi" w:cstheme="minorHAnsi"/>
          <w:color w:val="auto"/>
        </w:rPr>
        <w:t xml:space="preserve">Niniejsza umowa jest następstwem wyboru przez Zamawiającego oferty Wykonawcy w postępowaniu o udzielenie zamówienia publicznego prowadzonego w trybie przetargu nieograniczonego zgodnie z art. </w:t>
      </w:r>
      <w:r w:rsidR="00A85FF1" w:rsidRPr="004223E9">
        <w:rPr>
          <w:rFonts w:asciiTheme="minorHAnsi" w:hAnsiTheme="minorHAnsi" w:cstheme="minorHAnsi"/>
          <w:color w:val="auto"/>
        </w:rPr>
        <w:t>Art. 132 – 139 ustawy z dnia 11 września 2019</w:t>
      </w:r>
      <w:r w:rsidRPr="004223E9">
        <w:rPr>
          <w:rFonts w:asciiTheme="minorHAnsi" w:hAnsiTheme="minorHAnsi" w:cstheme="minorHAnsi"/>
          <w:color w:val="auto"/>
        </w:rPr>
        <w:t xml:space="preserve"> r. – P</w:t>
      </w:r>
      <w:r w:rsidR="00A85FF1" w:rsidRPr="004223E9">
        <w:rPr>
          <w:rFonts w:asciiTheme="minorHAnsi" w:hAnsiTheme="minorHAnsi" w:cstheme="minorHAnsi"/>
          <w:color w:val="auto"/>
        </w:rPr>
        <w:t>rawo Zamówień Pu</w:t>
      </w:r>
      <w:r w:rsidR="00B85ED1">
        <w:rPr>
          <w:rFonts w:asciiTheme="minorHAnsi" w:hAnsiTheme="minorHAnsi" w:cstheme="minorHAnsi"/>
          <w:color w:val="auto"/>
        </w:rPr>
        <w:t>blicznych (Dz. U. 2021 poz. 1129</w:t>
      </w:r>
      <w:r w:rsidRPr="004223E9">
        <w:rPr>
          <w:rFonts w:asciiTheme="minorHAnsi" w:hAnsiTheme="minorHAnsi" w:cstheme="minorHAnsi"/>
          <w:color w:val="auto"/>
        </w:rPr>
        <w:t xml:space="preserve"> ze. zm.), pod nazwą </w:t>
      </w:r>
      <w:r w:rsidR="00D34A99" w:rsidRPr="00D34A99">
        <w:rPr>
          <w:rFonts w:asciiTheme="minorHAnsi" w:hAnsiTheme="minorHAnsi" w:cstheme="minorHAnsi"/>
          <w:color w:val="auto"/>
        </w:rPr>
        <w:t>Zakup licencji, wdrożenie i uruchomienie e-usług, zakup sprzętu serwerowego i komputerowego oraz szkolenia w ramach projektu pn.: „Informatyzacja Urzędu Miasta w Pruszkowie”</w:t>
      </w:r>
      <w:r w:rsidR="00A85FF1" w:rsidRPr="004223E9">
        <w:rPr>
          <w:rFonts w:asciiTheme="minorHAnsi" w:hAnsiTheme="minorHAnsi" w:cstheme="minorHAnsi"/>
          <w:bCs/>
          <w:color w:val="auto"/>
        </w:rPr>
        <w:t xml:space="preserve"> w części 1 Zamówienia</w:t>
      </w:r>
      <w:r w:rsidRPr="004223E9">
        <w:rPr>
          <w:rFonts w:asciiTheme="minorHAnsi" w:hAnsiTheme="minorHAnsi" w:cstheme="minorHAnsi"/>
          <w:bCs/>
          <w:color w:val="auto"/>
        </w:rPr>
        <w:t>.</w:t>
      </w:r>
    </w:p>
    <w:p w14:paraId="7824CC15" w14:textId="77777777" w:rsidR="00492F7D" w:rsidRPr="004223E9" w:rsidRDefault="00A91F64" w:rsidP="00146057">
      <w:pPr>
        <w:spacing w:after="120" w:line="264" w:lineRule="auto"/>
        <w:ind w:left="10" w:right="8" w:hanging="10"/>
        <w:jc w:val="center"/>
        <w:rPr>
          <w:rFonts w:asciiTheme="minorHAnsi" w:hAnsiTheme="minorHAnsi" w:cstheme="minorHAnsi"/>
        </w:rPr>
      </w:pPr>
      <w:r w:rsidRPr="004223E9">
        <w:rPr>
          <w:rFonts w:asciiTheme="minorHAnsi" w:hAnsiTheme="minorHAnsi" w:cstheme="minorHAnsi"/>
          <w:b/>
        </w:rPr>
        <w:t xml:space="preserve">§ 1 </w:t>
      </w:r>
    </w:p>
    <w:p w14:paraId="36B62882" w14:textId="77777777" w:rsidR="00492F7D" w:rsidRPr="004223E9" w:rsidRDefault="00A91F64" w:rsidP="00146057">
      <w:pPr>
        <w:pStyle w:val="Nagwek1"/>
        <w:spacing w:after="120" w:line="264" w:lineRule="auto"/>
        <w:ind w:right="16"/>
        <w:rPr>
          <w:rFonts w:asciiTheme="minorHAnsi" w:hAnsiTheme="minorHAnsi" w:cstheme="minorHAnsi"/>
        </w:rPr>
      </w:pPr>
      <w:r w:rsidRPr="004223E9">
        <w:rPr>
          <w:rFonts w:asciiTheme="minorHAnsi" w:hAnsiTheme="minorHAnsi" w:cstheme="minorHAnsi"/>
        </w:rPr>
        <w:t xml:space="preserve">PRZEDMIOT UMOWY </w:t>
      </w:r>
    </w:p>
    <w:p w14:paraId="053CC5D7" w14:textId="76C27497" w:rsidR="00F8167C" w:rsidRPr="004223E9" w:rsidRDefault="006A0D09" w:rsidP="00146057">
      <w:pPr>
        <w:numPr>
          <w:ilvl w:val="0"/>
          <w:numId w:val="1"/>
        </w:numPr>
        <w:spacing w:after="120" w:line="264" w:lineRule="auto"/>
        <w:ind w:hanging="422"/>
        <w:rPr>
          <w:rFonts w:asciiTheme="minorHAnsi" w:hAnsiTheme="minorHAnsi" w:cstheme="minorHAnsi"/>
          <w:color w:val="auto"/>
        </w:rPr>
      </w:pPr>
      <w:r>
        <w:rPr>
          <w:rFonts w:asciiTheme="minorHAnsi" w:hAnsiTheme="minorHAnsi" w:cstheme="minorHAnsi"/>
          <w:color w:val="auto"/>
        </w:rPr>
        <w:t xml:space="preserve">Wykonawca przyjmuje do wykonania </w:t>
      </w:r>
      <w:r w:rsidR="00F8167C" w:rsidRPr="004223E9">
        <w:rPr>
          <w:rFonts w:asciiTheme="minorHAnsi" w:hAnsiTheme="minorHAnsi" w:cstheme="minorHAnsi"/>
          <w:color w:val="auto"/>
        </w:rPr>
        <w:t xml:space="preserve"> </w:t>
      </w:r>
      <w:r>
        <w:rPr>
          <w:rFonts w:asciiTheme="minorHAnsi" w:hAnsiTheme="minorHAnsi" w:cstheme="minorHAnsi"/>
          <w:color w:val="auto"/>
        </w:rPr>
        <w:t>zadanie realizowane</w:t>
      </w:r>
      <w:r w:rsidR="00D34FA8">
        <w:rPr>
          <w:rFonts w:asciiTheme="minorHAnsi" w:hAnsiTheme="minorHAnsi" w:cstheme="minorHAnsi"/>
          <w:color w:val="auto"/>
        </w:rPr>
        <w:t xml:space="preserve"> przez </w:t>
      </w:r>
      <w:r w:rsidR="00F8167C" w:rsidRPr="004223E9">
        <w:rPr>
          <w:rFonts w:asciiTheme="minorHAnsi" w:hAnsiTheme="minorHAnsi" w:cstheme="minorHAnsi"/>
          <w:color w:val="auto"/>
        </w:rPr>
        <w:t>Zamawiającego pn</w:t>
      </w:r>
      <w:r w:rsidR="002E628A">
        <w:rPr>
          <w:rFonts w:asciiTheme="minorHAnsi" w:hAnsiTheme="minorHAnsi" w:cstheme="minorHAnsi"/>
          <w:color w:val="auto"/>
        </w:rPr>
        <w:t>.</w:t>
      </w:r>
      <w:r w:rsidR="00F8167C" w:rsidRPr="004223E9">
        <w:rPr>
          <w:rFonts w:asciiTheme="minorHAnsi" w:hAnsiTheme="minorHAnsi" w:cstheme="minorHAnsi"/>
          <w:color w:val="auto"/>
        </w:rPr>
        <w:t xml:space="preserve">: </w:t>
      </w:r>
      <w:r w:rsidR="00C31D66" w:rsidRPr="00C31D66">
        <w:rPr>
          <w:rFonts w:asciiTheme="minorHAnsi" w:hAnsiTheme="minorHAnsi" w:cstheme="minorHAnsi"/>
          <w:color w:val="auto"/>
        </w:rPr>
        <w:t>Zakup licencji, wdrożenie i uruchomienie e-usług, zakup sprzętu serwerowego i komputerowego oraz szkolenia w ramach projektu pn.: „Informatyzacja Urzędu Miasta w Pruszkowie”</w:t>
      </w:r>
      <w:r w:rsidR="00976A1C" w:rsidRPr="004223E9">
        <w:rPr>
          <w:rFonts w:asciiTheme="minorHAnsi" w:hAnsiTheme="minorHAnsi" w:cstheme="minorHAnsi"/>
          <w:bCs/>
          <w:color w:val="auto"/>
        </w:rPr>
        <w:t xml:space="preserve"> </w:t>
      </w:r>
      <w:r w:rsidR="00F8167C" w:rsidRPr="004223E9">
        <w:rPr>
          <w:rFonts w:asciiTheme="minorHAnsi" w:hAnsiTheme="minorHAnsi" w:cstheme="minorHAnsi"/>
          <w:i/>
          <w:color w:val="auto"/>
        </w:rPr>
        <w:t xml:space="preserve"> </w:t>
      </w:r>
      <w:r w:rsidR="00F8167C" w:rsidRPr="004223E9">
        <w:rPr>
          <w:rFonts w:asciiTheme="minorHAnsi" w:hAnsiTheme="minorHAnsi" w:cstheme="minorHAnsi"/>
          <w:bCs/>
          <w:color w:val="auto"/>
        </w:rPr>
        <w:t xml:space="preserve">dla </w:t>
      </w:r>
      <w:r w:rsidR="002E628A">
        <w:rPr>
          <w:rFonts w:asciiTheme="minorHAnsi" w:hAnsiTheme="minorHAnsi" w:cstheme="minorHAnsi"/>
          <w:bCs/>
          <w:color w:val="auto"/>
        </w:rPr>
        <w:t xml:space="preserve">Gminy </w:t>
      </w:r>
      <w:r w:rsidR="00C31D66">
        <w:rPr>
          <w:rFonts w:asciiTheme="minorHAnsi" w:hAnsiTheme="minorHAnsi" w:cstheme="minorHAnsi"/>
          <w:bCs/>
          <w:color w:val="auto"/>
        </w:rPr>
        <w:t>Miast</w:t>
      </w:r>
      <w:r w:rsidR="0056723C">
        <w:rPr>
          <w:rFonts w:asciiTheme="minorHAnsi" w:hAnsiTheme="minorHAnsi" w:cstheme="minorHAnsi"/>
          <w:bCs/>
          <w:color w:val="auto"/>
        </w:rPr>
        <w:t>a</w:t>
      </w:r>
      <w:r w:rsidR="00C31D66">
        <w:rPr>
          <w:rFonts w:asciiTheme="minorHAnsi" w:hAnsiTheme="minorHAnsi" w:cstheme="minorHAnsi"/>
          <w:bCs/>
          <w:color w:val="auto"/>
        </w:rPr>
        <w:t xml:space="preserve"> Pruszków</w:t>
      </w:r>
      <w:r w:rsidR="005E6D5B">
        <w:rPr>
          <w:rFonts w:asciiTheme="minorHAnsi" w:hAnsiTheme="minorHAnsi" w:cstheme="minorHAnsi"/>
          <w:bCs/>
          <w:color w:val="auto"/>
        </w:rPr>
        <w:t xml:space="preserve"> </w:t>
      </w:r>
      <w:r w:rsidR="00F8167C" w:rsidRPr="004223E9">
        <w:rPr>
          <w:rFonts w:asciiTheme="minorHAnsi" w:hAnsiTheme="minorHAnsi" w:cstheme="minorHAnsi"/>
          <w:color w:val="auto"/>
        </w:rPr>
        <w:t>– z</w:t>
      </w:r>
      <w:r w:rsidR="00976A1C" w:rsidRPr="004223E9">
        <w:rPr>
          <w:rFonts w:asciiTheme="minorHAnsi" w:hAnsiTheme="minorHAnsi" w:cstheme="minorHAnsi"/>
          <w:color w:val="auto"/>
        </w:rPr>
        <w:t xml:space="preserve">godnie z Załącznikiem nr </w:t>
      </w:r>
      <w:r w:rsidR="00873F43">
        <w:rPr>
          <w:rFonts w:asciiTheme="minorHAnsi" w:hAnsiTheme="minorHAnsi" w:cstheme="minorHAnsi"/>
          <w:color w:val="auto"/>
        </w:rPr>
        <w:t>A</w:t>
      </w:r>
      <w:r w:rsidR="00976A1C" w:rsidRPr="004223E9">
        <w:rPr>
          <w:rFonts w:asciiTheme="minorHAnsi" w:hAnsiTheme="minorHAnsi" w:cstheme="minorHAnsi"/>
          <w:color w:val="auto"/>
        </w:rPr>
        <w:t xml:space="preserve"> do S</w:t>
      </w:r>
      <w:r w:rsidR="00F8167C" w:rsidRPr="004223E9">
        <w:rPr>
          <w:rFonts w:asciiTheme="minorHAnsi" w:hAnsiTheme="minorHAnsi" w:cstheme="minorHAnsi"/>
          <w:color w:val="auto"/>
        </w:rPr>
        <w:t xml:space="preserve">WZ – OPZ, i przedłożoną ofertą </w:t>
      </w:r>
      <w:r w:rsidR="0006256E" w:rsidRPr="0006256E">
        <w:rPr>
          <w:rFonts w:asciiTheme="minorHAnsi" w:hAnsiTheme="minorHAnsi" w:cstheme="minorHAnsi"/>
          <w:color w:val="auto"/>
        </w:rPr>
        <w:t xml:space="preserve">Wykonawcy, stanowiąca załącznik nr </w:t>
      </w:r>
      <w:r w:rsidR="0006256E">
        <w:rPr>
          <w:rFonts w:asciiTheme="minorHAnsi" w:hAnsiTheme="minorHAnsi" w:cstheme="minorHAnsi"/>
          <w:color w:val="auto"/>
        </w:rPr>
        <w:t>2</w:t>
      </w:r>
      <w:r w:rsidR="0006256E" w:rsidRPr="0006256E">
        <w:rPr>
          <w:rFonts w:asciiTheme="minorHAnsi" w:hAnsiTheme="minorHAnsi" w:cstheme="minorHAnsi"/>
          <w:color w:val="auto"/>
        </w:rPr>
        <w:t xml:space="preserve"> do Umowy </w:t>
      </w:r>
      <w:r w:rsidR="00F8167C" w:rsidRPr="004223E9">
        <w:rPr>
          <w:rFonts w:asciiTheme="minorHAnsi" w:hAnsiTheme="minorHAnsi" w:cstheme="minorHAnsi"/>
          <w:color w:val="auto"/>
        </w:rPr>
        <w:t>– dalej „przedmiot umowy”</w:t>
      </w:r>
      <w:r w:rsidR="00976A1C" w:rsidRPr="004223E9">
        <w:rPr>
          <w:rFonts w:asciiTheme="minorHAnsi" w:hAnsiTheme="minorHAnsi" w:cstheme="minorHAnsi"/>
          <w:color w:val="auto"/>
        </w:rPr>
        <w:t>, w części 1 zamówienia</w:t>
      </w:r>
      <w:r w:rsidR="00F8167C" w:rsidRPr="004223E9">
        <w:rPr>
          <w:rFonts w:asciiTheme="minorHAnsi" w:hAnsiTheme="minorHAnsi" w:cstheme="minorHAnsi"/>
          <w:color w:val="auto"/>
        </w:rPr>
        <w:t xml:space="preserve">. Realizacja zadania współfinansowana jest przez Unię Europejską ze środków Europejskiego Funduszu Rozwoju Regionalnego w ramach Regionalnego Programu Operacyjnego Województwa Mazowieckiego na lata 2014-2020, </w:t>
      </w:r>
    </w:p>
    <w:p w14:paraId="077E8EF1" w14:textId="19BF1311" w:rsidR="00492F7D" w:rsidRPr="004223E9" w:rsidRDefault="00F8167C" w:rsidP="00146057">
      <w:pPr>
        <w:numPr>
          <w:ilvl w:val="0"/>
          <w:numId w:val="1"/>
        </w:numPr>
        <w:spacing w:after="120" w:line="264" w:lineRule="auto"/>
        <w:ind w:hanging="422"/>
        <w:rPr>
          <w:rFonts w:asciiTheme="minorHAnsi" w:hAnsiTheme="minorHAnsi" w:cstheme="minorHAnsi"/>
        </w:rPr>
      </w:pPr>
      <w:r w:rsidRPr="004223E9">
        <w:rPr>
          <w:rFonts w:asciiTheme="minorHAnsi" w:hAnsiTheme="minorHAnsi" w:cstheme="minorHAnsi"/>
        </w:rPr>
        <w:t>Do obowiązków Wykonawcy należy</w:t>
      </w:r>
      <w:r w:rsidR="00A91F64" w:rsidRPr="004223E9">
        <w:rPr>
          <w:rFonts w:asciiTheme="minorHAnsi" w:hAnsiTheme="minorHAnsi" w:cstheme="minorHAnsi"/>
        </w:rPr>
        <w:t xml:space="preserve"> świadczenie </w:t>
      </w:r>
      <w:r w:rsidR="00976A1C" w:rsidRPr="004223E9">
        <w:rPr>
          <w:rFonts w:asciiTheme="minorHAnsi" w:hAnsiTheme="minorHAnsi" w:cstheme="minorHAnsi"/>
        </w:rPr>
        <w:t xml:space="preserve">usług wdrożenia oprogramowania, usług szkoleniowych, </w:t>
      </w:r>
      <w:r w:rsidR="006E0371" w:rsidRPr="004223E9">
        <w:rPr>
          <w:rFonts w:asciiTheme="minorHAnsi" w:hAnsiTheme="minorHAnsi" w:cstheme="minorHAnsi"/>
        </w:rPr>
        <w:t>dostawy</w:t>
      </w:r>
      <w:r w:rsidR="00976A1C" w:rsidRPr="004223E9">
        <w:rPr>
          <w:rFonts w:asciiTheme="minorHAnsi" w:hAnsiTheme="minorHAnsi" w:cstheme="minorHAnsi"/>
        </w:rPr>
        <w:t xml:space="preserve"> sprzętu serwerowego oraz</w:t>
      </w:r>
      <w:r w:rsidR="006E0371" w:rsidRPr="004223E9">
        <w:rPr>
          <w:rFonts w:asciiTheme="minorHAnsi" w:hAnsiTheme="minorHAnsi" w:cstheme="minorHAnsi"/>
        </w:rPr>
        <w:t xml:space="preserve"> oprogramowania,</w:t>
      </w:r>
      <w:r w:rsidR="00976A1C" w:rsidRPr="004223E9">
        <w:rPr>
          <w:rFonts w:asciiTheme="minorHAnsi" w:hAnsiTheme="minorHAnsi" w:cstheme="minorHAnsi"/>
        </w:rPr>
        <w:t xml:space="preserve"> świadczenie </w:t>
      </w:r>
      <w:r w:rsidR="00A91F64" w:rsidRPr="004223E9">
        <w:rPr>
          <w:rFonts w:asciiTheme="minorHAnsi" w:hAnsiTheme="minorHAnsi" w:cstheme="minorHAnsi"/>
        </w:rPr>
        <w:t xml:space="preserve">gwarancji i asysty technicznej dla zaoferowanego oprogramowania (stworzonego systemu) wyspecyfikowanego w Opisie Przedmiotu Zamówienia </w:t>
      </w:r>
      <w:r w:rsidR="00E63F9A" w:rsidRPr="004223E9">
        <w:rPr>
          <w:rFonts w:asciiTheme="minorHAnsi" w:hAnsiTheme="minorHAnsi" w:cstheme="minorHAnsi"/>
        </w:rPr>
        <w:t xml:space="preserve">dla części 1 </w:t>
      </w:r>
      <w:r w:rsidR="00A91F64" w:rsidRPr="004223E9">
        <w:rPr>
          <w:rFonts w:asciiTheme="minorHAnsi" w:hAnsiTheme="minorHAnsi" w:cstheme="minorHAnsi"/>
        </w:rPr>
        <w:t xml:space="preserve">– </w:t>
      </w:r>
      <w:r w:rsidR="00976A1C" w:rsidRPr="004223E9">
        <w:rPr>
          <w:rFonts w:asciiTheme="minorHAnsi" w:hAnsiTheme="minorHAnsi" w:cstheme="minorHAnsi"/>
        </w:rPr>
        <w:t xml:space="preserve">stanowiącym załącznik nr </w:t>
      </w:r>
      <w:r w:rsidR="00873F43">
        <w:rPr>
          <w:rFonts w:asciiTheme="minorHAnsi" w:hAnsiTheme="minorHAnsi" w:cstheme="minorHAnsi"/>
        </w:rPr>
        <w:t>A</w:t>
      </w:r>
      <w:r w:rsidR="00976A1C" w:rsidRPr="004223E9">
        <w:rPr>
          <w:rFonts w:asciiTheme="minorHAnsi" w:hAnsiTheme="minorHAnsi" w:cstheme="minorHAnsi"/>
        </w:rPr>
        <w:t xml:space="preserve"> do S</w:t>
      </w:r>
      <w:r w:rsidR="00A91F64" w:rsidRPr="004223E9">
        <w:rPr>
          <w:rFonts w:asciiTheme="minorHAnsi" w:hAnsiTheme="minorHAnsi" w:cstheme="minorHAnsi"/>
        </w:rPr>
        <w:t xml:space="preserve">WZ, na warunkach określonych </w:t>
      </w:r>
      <w:r w:rsidR="00976A1C" w:rsidRPr="004223E9">
        <w:rPr>
          <w:rFonts w:asciiTheme="minorHAnsi" w:hAnsiTheme="minorHAnsi" w:cstheme="minorHAnsi"/>
        </w:rPr>
        <w:t xml:space="preserve">w treści Specyfikacji </w:t>
      </w:r>
      <w:r w:rsidR="00A91F64" w:rsidRPr="004223E9">
        <w:rPr>
          <w:rFonts w:asciiTheme="minorHAnsi" w:hAnsiTheme="minorHAnsi" w:cstheme="minorHAnsi"/>
        </w:rPr>
        <w:t xml:space="preserve">Warunków </w:t>
      </w:r>
      <w:r w:rsidR="0006256E" w:rsidRPr="0006256E">
        <w:rPr>
          <w:rFonts w:asciiTheme="minorHAnsi" w:hAnsiTheme="minorHAnsi" w:cstheme="minorHAnsi"/>
        </w:rPr>
        <w:t>Zamówienia.</w:t>
      </w:r>
      <w:r w:rsidR="00A91F64" w:rsidRPr="004223E9">
        <w:rPr>
          <w:rFonts w:asciiTheme="minorHAnsi" w:hAnsiTheme="minorHAnsi" w:cstheme="minorHAnsi"/>
        </w:rPr>
        <w:t xml:space="preserve"> </w:t>
      </w:r>
    </w:p>
    <w:p w14:paraId="1D3E721E" w14:textId="77777777" w:rsidR="00492F7D" w:rsidRPr="004223E9" w:rsidRDefault="00A91F64" w:rsidP="00146057">
      <w:pPr>
        <w:numPr>
          <w:ilvl w:val="0"/>
          <w:numId w:val="1"/>
        </w:numPr>
        <w:spacing w:after="120" w:line="264" w:lineRule="auto"/>
        <w:ind w:hanging="422"/>
        <w:rPr>
          <w:rFonts w:asciiTheme="minorHAnsi" w:hAnsiTheme="minorHAnsi" w:cstheme="minorHAnsi"/>
        </w:rPr>
      </w:pPr>
      <w:r w:rsidRPr="004223E9">
        <w:rPr>
          <w:rFonts w:asciiTheme="minorHAnsi" w:hAnsiTheme="minorHAnsi" w:cstheme="minorHAnsi"/>
        </w:rPr>
        <w:t>Niezależnie od czynności Wykonawcy określonych w ust. 1 oraz ust. 2 Wykonawca zobowiązany jest przeprowadzać konsultacje z Zamawiającym w siedzibie Zamawiającego lub wskazanym przez Zamawiającego miejscu</w:t>
      </w:r>
      <w:r w:rsidR="002E628A">
        <w:rPr>
          <w:rFonts w:asciiTheme="minorHAnsi" w:hAnsiTheme="minorHAnsi" w:cstheme="minorHAnsi"/>
        </w:rPr>
        <w:t>.</w:t>
      </w:r>
      <w:r w:rsidRPr="004223E9">
        <w:rPr>
          <w:rFonts w:asciiTheme="minorHAnsi" w:hAnsiTheme="minorHAnsi" w:cstheme="minorHAnsi"/>
        </w:rPr>
        <w:t xml:space="preserve"> Zamawiający dopuszcza możliwość spotkań w ramach prowadzonych konsultacji w formie wideokonferencji, poczty elektronicznej, telefonu w godzinach pracy Zamawiającego wyłącznie za zgodą Zamawiającego.  Jeżeli zaistnieje nagła sytuacja niezbędna do prawidłowej realizacji projektu Zamawiający zastrzega sobie prawo wyznaczenia dodatkowych konsultacji  w siedzibie Zamawiającego, również poza godzinami pracy Zamawiającego. Ze strony Wykonawcy we wszystkich konsultacjach musi brać udział Kierownik </w:t>
      </w:r>
      <w:r w:rsidRPr="004223E9">
        <w:rPr>
          <w:rFonts w:asciiTheme="minorHAnsi" w:hAnsiTheme="minorHAnsi" w:cstheme="minorHAnsi"/>
        </w:rPr>
        <w:lastRenderedPageBreak/>
        <w:t>lub z-ca Kierownika Zespołu Wykonawcy. Na prośbę Zamawiającego w wybranych konsultacjach będą brali udział inni eksperci ze strony Wykonawcy.</w:t>
      </w:r>
      <w:r w:rsidRPr="004223E9">
        <w:rPr>
          <w:rFonts w:asciiTheme="minorHAnsi" w:eastAsia="Calibri" w:hAnsiTheme="minorHAnsi" w:cstheme="minorHAnsi"/>
          <w:sz w:val="22"/>
        </w:rPr>
        <w:t xml:space="preserve"> </w:t>
      </w:r>
    </w:p>
    <w:p w14:paraId="7FACB612" w14:textId="77777777" w:rsidR="00492F7D" w:rsidRPr="004223E9" w:rsidRDefault="00A91F64" w:rsidP="00146057">
      <w:pPr>
        <w:spacing w:after="120" w:line="264" w:lineRule="auto"/>
        <w:ind w:left="10" w:right="10" w:hanging="10"/>
        <w:jc w:val="center"/>
        <w:rPr>
          <w:rFonts w:asciiTheme="minorHAnsi" w:hAnsiTheme="minorHAnsi" w:cstheme="minorHAnsi"/>
        </w:rPr>
      </w:pPr>
      <w:r w:rsidRPr="004223E9">
        <w:rPr>
          <w:rFonts w:asciiTheme="minorHAnsi" w:hAnsiTheme="minorHAnsi" w:cstheme="minorHAnsi"/>
          <w:b/>
        </w:rPr>
        <w:t xml:space="preserve">§ 2. </w:t>
      </w:r>
    </w:p>
    <w:p w14:paraId="1FD1D431" w14:textId="77777777" w:rsidR="00492F7D" w:rsidRPr="004223E9" w:rsidRDefault="00A91F64" w:rsidP="00146057">
      <w:pPr>
        <w:pStyle w:val="Nagwek1"/>
        <w:spacing w:after="120" w:line="264" w:lineRule="auto"/>
        <w:ind w:right="13"/>
        <w:rPr>
          <w:rFonts w:asciiTheme="minorHAnsi" w:hAnsiTheme="minorHAnsi" w:cstheme="minorHAnsi"/>
        </w:rPr>
      </w:pPr>
      <w:r w:rsidRPr="004223E9">
        <w:rPr>
          <w:rFonts w:asciiTheme="minorHAnsi" w:hAnsiTheme="minorHAnsi" w:cstheme="minorHAnsi"/>
        </w:rPr>
        <w:t xml:space="preserve">DEFINICJE </w:t>
      </w:r>
    </w:p>
    <w:p w14:paraId="4FC614D2" w14:textId="1FF333BE" w:rsidR="00492F7D" w:rsidRDefault="00A91F64" w:rsidP="00146057">
      <w:pPr>
        <w:spacing w:after="120" w:line="264" w:lineRule="auto"/>
        <w:ind w:left="-10" w:firstLine="0"/>
        <w:rPr>
          <w:rFonts w:asciiTheme="minorHAnsi" w:hAnsiTheme="minorHAnsi" w:cstheme="minorHAnsi"/>
        </w:rPr>
      </w:pPr>
      <w:r w:rsidRPr="004223E9">
        <w:rPr>
          <w:rFonts w:asciiTheme="minorHAnsi" w:hAnsiTheme="minorHAnsi" w:cstheme="minorHAnsi"/>
        </w:rPr>
        <w:t>Dla potrzeb realizacji niniejszego zamówienia ustala się znaczenie następujących pojęć stosowanych w umowie lub w załącznikach do umowy lub dokumentów ustalających zakres zobowiązania Wykonawcy zgodnie z załącznikiem nr 1 do umowy</w:t>
      </w:r>
      <w:r w:rsidR="006B6E34" w:rsidRPr="004223E9">
        <w:rPr>
          <w:rFonts w:asciiTheme="minorHAnsi" w:hAnsiTheme="minorHAnsi" w:cstheme="minorHAnsi"/>
        </w:rPr>
        <w:t xml:space="preserve">, </w:t>
      </w:r>
      <w:r w:rsidR="00590206" w:rsidRPr="004223E9">
        <w:rPr>
          <w:rFonts w:asciiTheme="minorHAnsi" w:hAnsiTheme="minorHAnsi" w:cstheme="minorHAnsi"/>
        </w:rPr>
        <w:t>o ile w konkretnym przypadku takie pojęcie będzie stosowane</w:t>
      </w:r>
      <w:r w:rsidR="006B6E34" w:rsidRPr="004223E9">
        <w:rPr>
          <w:rFonts w:asciiTheme="minorHAnsi" w:hAnsiTheme="minorHAnsi" w:cstheme="minorHAnsi"/>
        </w:rPr>
        <w:t>.</w:t>
      </w:r>
    </w:p>
    <w:p w14:paraId="5014CCE6" w14:textId="77777777" w:rsidR="006F0D3E" w:rsidRDefault="006F0D3E" w:rsidP="00146057">
      <w:pPr>
        <w:spacing w:after="120" w:line="264" w:lineRule="auto"/>
        <w:ind w:left="-10" w:firstLine="0"/>
        <w:rPr>
          <w:rFonts w:asciiTheme="minorHAnsi" w:hAnsiTheme="minorHAnsi" w:cstheme="minorHAnsi"/>
        </w:rPr>
      </w:pPr>
    </w:p>
    <w:p w14:paraId="061B4521" w14:textId="7BF16DFE" w:rsidR="006F0D3E" w:rsidRDefault="006F0D3E" w:rsidP="006F0D3E">
      <w:pPr>
        <w:spacing w:after="120" w:line="264" w:lineRule="auto"/>
        <w:ind w:left="10" w:right="10" w:hanging="10"/>
        <w:jc w:val="center"/>
        <w:rPr>
          <w:rFonts w:asciiTheme="minorHAnsi" w:hAnsiTheme="minorHAnsi" w:cstheme="minorHAnsi"/>
        </w:rPr>
      </w:pPr>
      <w:r w:rsidRPr="004223E9">
        <w:rPr>
          <w:rFonts w:asciiTheme="minorHAnsi" w:hAnsiTheme="minorHAnsi" w:cstheme="minorHAnsi"/>
          <w:b/>
        </w:rPr>
        <w:t xml:space="preserve">§ </w:t>
      </w:r>
      <w:r>
        <w:rPr>
          <w:rFonts w:asciiTheme="minorHAnsi" w:hAnsiTheme="minorHAnsi" w:cstheme="minorHAnsi"/>
          <w:b/>
        </w:rPr>
        <w:t>3</w:t>
      </w:r>
      <w:r w:rsidRPr="004223E9">
        <w:rPr>
          <w:rFonts w:asciiTheme="minorHAnsi" w:hAnsiTheme="minorHAnsi" w:cstheme="minorHAnsi"/>
          <w:b/>
        </w:rPr>
        <w:t xml:space="preserve">. </w:t>
      </w:r>
    </w:p>
    <w:p w14:paraId="45E8B23B" w14:textId="77777777" w:rsidR="006F0D3E" w:rsidRDefault="006F0D3E" w:rsidP="006F0D3E">
      <w:pPr>
        <w:pStyle w:val="Nagwek1"/>
        <w:ind w:right="11"/>
        <w:rPr>
          <w:rFonts w:asciiTheme="minorHAnsi" w:hAnsiTheme="minorHAnsi" w:cstheme="minorHAnsi"/>
          <w:color w:val="auto"/>
          <w:szCs w:val="20"/>
        </w:rPr>
      </w:pPr>
      <w:r>
        <w:rPr>
          <w:rFonts w:asciiTheme="minorHAnsi" w:hAnsiTheme="minorHAnsi" w:cstheme="minorHAnsi"/>
          <w:color w:val="auto"/>
          <w:szCs w:val="20"/>
        </w:rPr>
        <w:t>TERMIN WYKONANIA UMOWY</w:t>
      </w:r>
    </w:p>
    <w:p w14:paraId="542A571F" w14:textId="358B57F9" w:rsidR="006F0D3E" w:rsidRPr="006F0D3E" w:rsidRDefault="006F0D3E" w:rsidP="006F0D3E">
      <w:pPr>
        <w:ind w:left="0" w:firstLine="0"/>
        <w:rPr>
          <w:rFonts w:asciiTheme="minorHAnsi" w:hAnsiTheme="minorHAnsi" w:cstheme="minorHAnsi"/>
          <w:color w:val="auto"/>
          <w:szCs w:val="20"/>
        </w:rPr>
      </w:pPr>
      <w:r>
        <w:rPr>
          <w:rFonts w:asciiTheme="minorHAnsi" w:hAnsiTheme="minorHAnsi" w:cstheme="minorHAnsi"/>
          <w:szCs w:val="20"/>
        </w:rPr>
        <w:t xml:space="preserve">Wykonawca zobowiązuje się do realizacji przedmiotu Umowy w terminie </w:t>
      </w:r>
      <w:r w:rsidRPr="00613246">
        <w:rPr>
          <w:rFonts w:asciiTheme="minorHAnsi" w:hAnsiTheme="minorHAnsi" w:cstheme="minorHAnsi"/>
          <w:strike/>
          <w:color w:val="FF0000"/>
          <w:szCs w:val="20"/>
        </w:rPr>
        <w:t>45</w:t>
      </w:r>
      <w:ins w:id="1" w:author="Biuro" w:date="2022-10-13T13:44:00Z">
        <w:r w:rsidR="00613246">
          <w:rPr>
            <w:rFonts w:asciiTheme="minorHAnsi" w:hAnsiTheme="minorHAnsi" w:cstheme="minorHAnsi"/>
            <w:szCs w:val="20"/>
          </w:rPr>
          <w:t xml:space="preserve"> 150 </w:t>
        </w:r>
      </w:ins>
      <w:r>
        <w:rPr>
          <w:rFonts w:asciiTheme="minorHAnsi" w:hAnsiTheme="minorHAnsi" w:cstheme="minorHAnsi"/>
          <w:szCs w:val="20"/>
        </w:rPr>
        <w:t>dni kalendarzowych od dnia podpisania umowy.</w:t>
      </w:r>
    </w:p>
    <w:p w14:paraId="7D199EE4" w14:textId="73A8CCC1" w:rsidR="00492F7D" w:rsidRPr="004223E9" w:rsidRDefault="00A91F64" w:rsidP="00146057">
      <w:pPr>
        <w:spacing w:after="120" w:line="264" w:lineRule="auto"/>
        <w:ind w:left="10" w:right="10" w:hanging="10"/>
        <w:jc w:val="center"/>
        <w:rPr>
          <w:rFonts w:asciiTheme="minorHAnsi" w:hAnsiTheme="minorHAnsi" w:cstheme="minorHAnsi"/>
        </w:rPr>
      </w:pPr>
      <w:r w:rsidRPr="004223E9">
        <w:rPr>
          <w:rFonts w:asciiTheme="minorHAnsi" w:hAnsiTheme="minorHAnsi" w:cstheme="minorHAnsi"/>
          <w:b/>
        </w:rPr>
        <w:t xml:space="preserve">§ </w:t>
      </w:r>
      <w:r w:rsidR="006F0D3E">
        <w:rPr>
          <w:rFonts w:asciiTheme="minorHAnsi" w:hAnsiTheme="minorHAnsi" w:cstheme="minorHAnsi"/>
          <w:b/>
        </w:rPr>
        <w:t>4</w:t>
      </w:r>
      <w:r w:rsidRPr="004223E9">
        <w:rPr>
          <w:rFonts w:asciiTheme="minorHAnsi" w:hAnsiTheme="minorHAnsi" w:cstheme="minorHAnsi"/>
          <w:b/>
        </w:rPr>
        <w:t xml:space="preserve">. </w:t>
      </w:r>
    </w:p>
    <w:p w14:paraId="5AF19287" w14:textId="77777777" w:rsidR="00492F7D" w:rsidRPr="004223E9" w:rsidRDefault="00A91F64" w:rsidP="00146057">
      <w:pPr>
        <w:pStyle w:val="Nagwek1"/>
        <w:spacing w:after="120" w:line="264" w:lineRule="auto"/>
        <w:ind w:right="11"/>
        <w:rPr>
          <w:rFonts w:asciiTheme="minorHAnsi" w:hAnsiTheme="minorHAnsi" w:cstheme="minorHAnsi"/>
        </w:rPr>
      </w:pPr>
      <w:r w:rsidRPr="004223E9">
        <w:rPr>
          <w:rFonts w:asciiTheme="minorHAnsi" w:hAnsiTheme="minorHAnsi" w:cstheme="minorHAnsi"/>
        </w:rPr>
        <w:t xml:space="preserve">ZOBOWIĄZANIA WYKONAWCY </w:t>
      </w:r>
    </w:p>
    <w:p w14:paraId="008F2F12" w14:textId="77777777" w:rsidR="00492F7D" w:rsidRPr="004223E9" w:rsidRDefault="00A91F64" w:rsidP="00146057">
      <w:pPr>
        <w:numPr>
          <w:ilvl w:val="0"/>
          <w:numId w:val="2"/>
        </w:numPr>
        <w:spacing w:after="120" w:line="264" w:lineRule="auto"/>
        <w:ind w:hanging="422"/>
        <w:rPr>
          <w:rFonts w:asciiTheme="minorHAnsi" w:hAnsiTheme="minorHAnsi" w:cstheme="minorHAnsi"/>
        </w:rPr>
      </w:pPr>
      <w:r w:rsidRPr="004223E9">
        <w:rPr>
          <w:rFonts w:asciiTheme="minorHAnsi" w:hAnsiTheme="minorHAnsi" w:cstheme="minorHAnsi"/>
        </w:rPr>
        <w:t>Wykonawca zobowiązany jest wykonać przedmiot zamówienia z dołożeniem należytej staranności, zgodnie z obowiązującymi przepisami i normami technicznymi oraz zasadami dostępnej wiedzy technicznej oraz zgodnie z ofertą</w:t>
      </w:r>
      <w:r w:rsidR="0006256E">
        <w:rPr>
          <w:rFonts w:asciiTheme="minorHAnsi" w:hAnsiTheme="minorHAnsi" w:cstheme="minorHAnsi"/>
        </w:rPr>
        <w:t xml:space="preserve"> Wykonawcy</w:t>
      </w:r>
      <w:r w:rsidR="00976A1C" w:rsidRPr="004223E9">
        <w:rPr>
          <w:rFonts w:asciiTheme="minorHAnsi" w:hAnsiTheme="minorHAnsi" w:cstheme="minorHAnsi"/>
        </w:rPr>
        <w:t xml:space="preserve">, Specyfikacją </w:t>
      </w:r>
      <w:r w:rsidRPr="004223E9">
        <w:rPr>
          <w:rFonts w:asciiTheme="minorHAnsi" w:hAnsiTheme="minorHAnsi" w:cstheme="minorHAnsi"/>
        </w:rPr>
        <w:t xml:space="preserve">Warunków Zamówienia oraz warunkami zawartymi w niniejszej umowie i Załącznikach do </w:t>
      </w:r>
      <w:r w:rsidR="00976A1C" w:rsidRPr="004223E9">
        <w:rPr>
          <w:rFonts w:asciiTheme="minorHAnsi" w:hAnsiTheme="minorHAnsi" w:cstheme="minorHAnsi"/>
        </w:rPr>
        <w:t>SWZ</w:t>
      </w:r>
      <w:r w:rsidRPr="004223E9">
        <w:rPr>
          <w:rFonts w:asciiTheme="minorHAnsi" w:hAnsiTheme="minorHAnsi" w:cstheme="minorHAnsi"/>
        </w:rPr>
        <w:t xml:space="preserve">. </w:t>
      </w:r>
    </w:p>
    <w:p w14:paraId="100D79D8" w14:textId="77777777" w:rsidR="00492F7D" w:rsidRPr="004223E9" w:rsidRDefault="00A91F64" w:rsidP="00146057">
      <w:pPr>
        <w:numPr>
          <w:ilvl w:val="0"/>
          <w:numId w:val="2"/>
        </w:numPr>
        <w:spacing w:after="120" w:line="264" w:lineRule="auto"/>
        <w:ind w:hanging="422"/>
        <w:rPr>
          <w:rFonts w:asciiTheme="minorHAnsi" w:hAnsiTheme="minorHAnsi" w:cstheme="minorHAnsi"/>
        </w:rPr>
      </w:pPr>
      <w:r w:rsidRPr="004223E9">
        <w:rPr>
          <w:rFonts w:asciiTheme="minorHAnsi" w:hAnsiTheme="minorHAnsi" w:cstheme="minorHAnsi"/>
        </w:rPr>
        <w:t xml:space="preserve">Wykonawca zobowiązany jest do wykonania wszystkich czynności potrzebnych do realizacji przedmiotu umowy, o którym mowa w § 1. </w:t>
      </w:r>
    </w:p>
    <w:p w14:paraId="7007FEB3" w14:textId="77777777" w:rsidR="00492F7D" w:rsidRPr="004223E9" w:rsidRDefault="00A91F64" w:rsidP="00146057">
      <w:pPr>
        <w:numPr>
          <w:ilvl w:val="0"/>
          <w:numId w:val="2"/>
        </w:numPr>
        <w:spacing w:after="120" w:line="264" w:lineRule="auto"/>
        <w:ind w:hanging="422"/>
        <w:rPr>
          <w:rFonts w:asciiTheme="minorHAnsi" w:hAnsiTheme="minorHAnsi" w:cstheme="minorHAnsi"/>
        </w:rPr>
      </w:pPr>
      <w:r w:rsidRPr="004223E9">
        <w:rPr>
          <w:rFonts w:asciiTheme="minorHAnsi" w:hAnsiTheme="minorHAnsi" w:cstheme="minorHAnsi"/>
        </w:rPr>
        <w:t>Realizacja Umowy odbywać się będz</w:t>
      </w:r>
      <w:r w:rsidR="00523BEC" w:rsidRPr="004223E9">
        <w:rPr>
          <w:rFonts w:asciiTheme="minorHAnsi" w:hAnsiTheme="minorHAnsi" w:cstheme="minorHAnsi"/>
        </w:rPr>
        <w:t>ie w podziale na etapy</w:t>
      </w:r>
      <w:r w:rsidRPr="004223E9">
        <w:rPr>
          <w:rFonts w:asciiTheme="minorHAnsi" w:hAnsiTheme="minorHAnsi" w:cstheme="minorHAnsi"/>
        </w:rPr>
        <w:t xml:space="preserve">, w ramach których Wykonawca spełni poszczególne świadczenia. Szczegółowy zakres realizacji przedmiotu zamówienia niniejszej Umowy określony został w </w:t>
      </w:r>
      <w:r w:rsidR="00976A1C" w:rsidRPr="004223E9">
        <w:rPr>
          <w:rFonts w:asciiTheme="minorHAnsi" w:hAnsiTheme="minorHAnsi" w:cstheme="minorHAnsi"/>
        </w:rPr>
        <w:t>SWZ</w:t>
      </w:r>
      <w:r w:rsidRPr="004223E9">
        <w:rPr>
          <w:rFonts w:asciiTheme="minorHAnsi" w:hAnsiTheme="minorHAnsi" w:cstheme="minorHAnsi"/>
        </w:rPr>
        <w:t xml:space="preserve"> oraz Załącznikach do </w:t>
      </w:r>
      <w:r w:rsidR="00976A1C" w:rsidRPr="004223E9">
        <w:rPr>
          <w:rFonts w:asciiTheme="minorHAnsi" w:hAnsiTheme="minorHAnsi" w:cstheme="minorHAnsi"/>
        </w:rPr>
        <w:t>SWZ</w:t>
      </w:r>
      <w:r w:rsidRPr="004223E9">
        <w:rPr>
          <w:rFonts w:asciiTheme="minorHAnsi" w:hAnsiTheme="minorHAnsi" w:cstheme="minorHAnsi"/>
        </w:rPr>
        <w:t>, które stanowią integralną część niniejszej umowy</w:t>
      </w:r>
      <w:r w:rsidR="0006256E">
        <w:rPr>
          <w:rFonts w:asciiTheme="minorHAnsi" w:hAnsiTheme="minorHAnsi" w:cstheme="minorHAnsi"/>
        </w:rPr>
        <w:t xml:space="preserve"> </w:t>
      </w:r>
      <w:r w:rsidR="0006256E" w:rsidRPr="0006256E">
        <w:rPr>
          <w:rFonts w:asciiTheme="minorHAnsi" w:hAnsiTheme="minorHAnsi" w:cstheme="minorHAnsi"/>
        </w:rPr>
        <w:t>od nr</w:t>
      </w:r>
      <w:r w:rsidR="0006256E">
        <w:rPr>
          <w:rFonts w:asciiTheme="minorHAnsi" w:hAnsiTheme="minorHAnsi" w:cstheme="minorHAnsi"/>
        </w:rPr>
        <w:t xml:space="preserve"> 1</w:t>
      </w:r>
      <w:r w:rsidR="0006256E" w:rsidRPr="0006256E">
        <w:rPr>
          <w:rFonts w:asciiTheme="minorHAnsi" w:hAnsiTheme="minorHAnsi" w:cstheme="minorHAnsi"/>
        </w:rPr>
        <w:t xml:space="preserve"> do nr</w:t>
      </w:r>
      <w:r w:rsidR="0006256E">
        <w:rPr>
          <w:rFonts w:asciiTheme="minorHAnsi" w:hAnsiTheme="minorHAnsi" w:cstheme="minorHAnsi"/>
        </w:rPr>
        <w:t xml:space="preserve"> 4.</w:t>
      </w:r>
    </w:p>
    <w:p w14:paraId="7DC31D4F" w14:textId="77777777" w:rsidR="00492F7D" w:rsidRPr="004223E9" w:rsidRDefault="00F9483B" w:rsidP="00146057">
      <w:pPr>
        <w:numPr>
          <w:ilvl w:val="0"/>
          <w:numId w:val="2"/>
        </w:numPr>
        <w:spacing w:after="120" w:line="264" w:lineRule="auto"/>
        <w:ind w:hanging="422"/>
        <w:rPr>
          <w:rFonts w:asciiTheme="minorHAnsi" w:hAnsiTheme="minorHAnsi" w:cstheme="minorHAnsi"/>
        </w:rPr>
      </w:pPr>
      <w:r w:rsidRPr="00F9483B">
        <w:rPr>
          <w:rFonts w:asciiTheme="minorHAnsi" w:hAnsiTheme="minorHAnsi" w:cstheme="minorHAnsi"/>
        </w:rPr>
        <w:t xml:space="preserve">Dostawa i prace wdrożeniowe objęte niniejszą Umową powinny się rozpocząć w ciągu 7 dni od zawarcia Umowy a realizacja przedmiotu umowy zakończyć się </w:t>
      </w:r>
      <w:r w:rsidR="0025744F" w:rsidRPr="00F9483B">
        <w:rPr>
          <w:rFonts w:asciiTheme="minorHAnsi" w:hAnsiTheme="minorHAnsi" w:cstheme="minorHAnsi"/>
        </w:rPr>
        <w:t>w nieprzekraczalnym terminie do dnia …………..</w:t>
      </w:r>
      <w:r w:rsidR="0025744F" w:rsidRPr="004223E9">
        <w:rPr>
          <w:rFonts w:asciiTheme="minorHAnsi" w:hAnsiTheme="minorHAnsi" w:cstheme="minorHAnsi"/>
        </w:rPr>
        <w:t>.</w:t>
      </w:r>
      <w:r w:rsidR="0025744F" w:rsidRPr="004223E9">
        <w:rPr>
          <w:rFonts w:asciiTheme="minorHAnsi" w:eastAsia="Calibri" w:hAnsiTheme="minorHAnsi" w:cstheme="minorHAnsi"/>
          <w:sz w:val="22"/>
        </w:rPr>
        <w:t xml:space="preserve"> </w:t>
      </w:r>
      <w:r w:rsidRPr="00F9483B">
        <w:rPr>
          <w:rFonts w:asciiTheme="minorHAnsi" w:hAnsiTheme="minorHAnsi" w:cstheme="minorHAnsi"/>
        </w:rPr>
        <w:t>zgodnie z Harmonogramem</w:t>
      </w:r>
      <w:r w:rsidR="0006256E">
        <w:rPr>
          <w:rFonts w:asciiTheme="minorHAnsi" w:hAnsiTheme="minorHAnsi" w:cstheme="minorHAnsi"/>
        </w:rPr>
        <w:t xml:space="preserve">  rzeczowo-finansowym realizacji przedmiotu umowy </w:t>
      </w:r>
      <w:r w:rsidR="0006256E" w:rsidRPr="0006256E">
        <w:rPr>
          <w:rFonts w:asciiTheme="minorHAnsi" w:hAnsiTheme="minorHAnsi" w:cstheme="minorHAnsi"/>
        </w:rPr>
        <w:t xml:space="preserve">stanowiącym załącznik nr </w:t>
      </w:r>
      <w:r w:rsidR="0006256E">
        <w:rPr>
          <w:rFonts w:asciiTheme="minorHAnsi" w:hAnsiTheme="minorHAnsi" w:cstheme="minorHAnsi"/>
        </w:rPr>
        <w:t>5</w:t>
      </w:r>
      <w:r w:rsidR="0006256E" w:rsidRPr="0006256E">
        <w:rPr>
          <w:rFonts w:asciiTheme="minorHAnsi" w:hAnsiTheme="minorHAnsi" w:cstheme="minorHAnsi"/>
        </w:rPr>
        <w:t xml:space="preserve"> do Umowy</w:t>
      </w:r>
      <w:r w:rsidRPr="00F9483B">
        <w:rPr>
          <w:rFonts w:asciiTheme="minorHAnsi" w:hAnsiTheme="minorHAnsi" w:cstheme="minorHAnsi"/>
        </w:rPr>
        <w:t xml:space="preserve"> przedstawionym przez Wykonawcę i zaakceptowanym przez Zamawiającego</w:t>
      </w:r>
      <w:r w:rsidR="0025744F">
        <w:rPr>
          <w:rFonts w:asciiTheme="minorHAnsi" w:hAnsiTheme="minorHAnsi" w:cstheme="minorHAnsi"/>
        </w:rPr>
        <w:t>.</w:t>
      </w:r>
    </w:p>
    <w:p w14:paraId="41486718" w14:textId="0A8F8468" w:rsidR="00492F7D" w:rsidRPr="004223E9" w:rsidRDefault="00A91F64" w:rsidP="00146057">
      <w:pPr>
        <w:numPr>
          <w:ilvl w:val="0"/>
          <w:numId w:val="2"/>
        </w:numPr>
        <w:spacing w:after="120" w:line="264" w:lineRule="auto"/>
        <w:ind w:hanging="422"/>
        <w:rPr>
          <w:rFonts w:asciiTheme="minorHAnsi" w:hAnsiTheme="minorHAnsi" w:cstheme="minorHAnsi"/>
        </w:rPr>
      </w:pPr>
      <w:r w:rsidRPr="004223E9">
        <w:rPr>
          <w:rFonts w:asciiTheme="minorHAnsi" w:hAnsiTheme="minorHAnsi" w:cstheme="minorHAnsi"/>
        </w:rPr>
        <w:t xml:space="preserve">Wykonawca zobowiązuje się do udzielenia Zamawiającemu licencji na Oprogramowanie, Oprogramowanie Osób Trzecich, Oprogramowanie Narzędziowe oraz </w:t>
      </w:r>
      <w:r w:rsidRPr="00AE4FE9">
        <w:rPr>
          <w:rFonts w:asciiTheme="minorHAnsi" w:hAnsiTheme="minorHAnsi" w:cstheme="minorHAnsi"/>
        </w:rPr>
        <w:t xml:space="preserve">Oprogramowanie Systemowe </w:t>
      </w:r>
      <w:r w:rsidRPr="004223E9">
        <w:rPr>
          <w:rFonts w:asciiTheme="minorHAnsi" w:hAnsiTheme="minorHAnsi" w:cstheme="minorHAnsi"/>
        </w:rPr>
        <w:t>w zakresie i na warunkach opisanych w załącznik</w:t>
      </w:r>
      <w:r w:rsidR="009E023D">
        <w:rPr>
          <w:rFonts w:asciiTheme="minorHAnsi" w:hAnsiTheme="minorHAnsi" w:cstheme="minorHAnsi"/>
        </w:rPr>
        <w:t xml:space="preserve">u nr </w:t>
      </w:r>
      <w:r w:rsidR="00A57171">
        <w:rPr>
          <w:rFonts w:asciiTheme="minorHAnsi" w:hAnsiTheme="minorHAnsi" w:cstheme="minorHAnsi"/>
        </w:rPr>
        <w:t>A</w:t>
      </w:r>
      <w:r w:rsidRPr="004223E9">
        <w:rPr>
          <w:rFonts w:asciiTheme="minorHAnsi" w:hAnsiTheme="minorHAnsi" w:cstheme="minorHAnsi"/>
        </w:rPr>
        <w:t xml:space="preserve"> do </w:t>
      </w:r>
      <w:r w:rsidR="00976A1C" w:rsidRPr="004223E9">
        <w:rPr>
          <w:rFonts w:asciiTheme="minorHAnsi" w:hAnsiTheme="minorHAnsi" w:cstheme="minorHAnsi"/>
        </w:rPr>
        <w:t>SWZ</w:t>
      </w:r>
      <w:r w:rsidR="009E023D">
        <w:rPr>
          <w:rFonts w:asciiTheme="minorHAnsi" w:hAnsiTheme="minorHAnsi" w:cstheme="minorHAnsi"/>
        </w:rPr>
        <w:t xml:space="preserve"> </w:t>
      </w:r>
      <w:r w:rsidR="0025744F" w:rsidRPr="0025744F">
        <w:rPr>
          <w:rFonts w:asciiTheme="minorHAnsi" w:hAnsiTheme="minorHAnsi" w:cstheme="minorHAnsi"/>
        </w:rPr>
        <w:t xml:space="preserve">(tj. </w:t>
      </w:r>
      <w:r w:rsidR="0025744F">
        <w:rPr>
          <w:rFonts w:asciiTheme="minorHAnsi" w:hAnsiTheme="minorHAnsi" w:cstheme="minorHAnsi"/>
        </w:rPr>
        <w:t>O</w:t>
      </w:r>
      <w:r w:rsidR="0025744F" w:rsidRPr="0025744F">
        <w:rPr>
          <w:rFonts w:asciiTheme="minorHAnsi" w:hAnsiTheme="minorHAnsi" w:cstheme="minorHAnsi"/>
        </w:rPr>
        <w:t xml:space="preserve">pisie </w:t>
      </w:r>
      <w:r w:rsidR="0025744F">
        <w:rPr>
          <w:rFonts w:asciiTheme="minorHAnsi" w:hAnsiTheme="minorHAnsi" w:cstheme="minorHAnsi"/>
        </w:rPr>
        <w:t>P</w:t>
      </w:r>
      <w:r w:rsidR="0025744F" w:rsidRPr="0025744F">
        <w:rPr>
          <w:rFonts w:asciiTheme="minorHAnsi" w:hAnsiTheme="minorHAnsi" w:cstheme="minorHAnsi"/>
        </w:rPr>
        <w:t xml:space="preserve">rzedmiotu </w:t>
      </w:r>
      <w:r w:rsidR="0025744F">
        <w:rPr>
          <w:rFonts w:asciiTheme="minorHAnsi" w:hAnsiTheme="minorHAnsi" w:cstheme="minorHAnsi"/>
        </w:rPr>
        <w:t>Z</w:t>
      </w:r>
      <w:r w:rsidR="0025744F" w:rsidRPr="0025744F">
        <w:rPr>
          <w:rFonts w:asciiTheme="minorHAnsi" w:hAnsiTheme="minorHAnsi" w:cstheme="minorHAnsi"/>
        </w:rPr>
        <w:t>amówienia)</w:t>
      </w:r>
      <w:r w:rsidR="0025744F">
        <w:rPr>
          <w:rFonts w:asciiTheme="minorHAnsi" w:hAnsiTheme="minorHAnsi" w:cstheme="minorHAnsi"/>
        </w:rPr>
        <w:t xml:space="preserve"> </w:t>
      </w:r>
      <w:r w:rsidR="009E023D">
        <w:rPr>
          <w:rFonts w:asciiTheme="minorHAnsi" w:hAnsiTheme="minorHAnsi" w:cstheme="minorHAnsi"/>
        </w:rPr>
        <w:t>jak i w umowie.</w:t>
      </w:r>
    </w:p>
    <w:p w14:paraId="11A7E641" w14:textId="286FC255" w:rsidR="00492F7D" w:rsidRPr="004223E9" w:rsidRDefault="00A91F64" w:rsidP="00146057">
      <w:pPr>
        <w:numPr>
          <w:ilvl w:val="0"/>
          <w:numId w:val="2"/>
        </w:numPr>
        <w:spacing w:after="120" w:line="264" w:lineRule="auto"/>
        <w:ind w:hanging="422"/>
        <w:rPr>
          <w:rFonts w:asciiTheme="minorHAnsi" w:hAnsiTheme="minorHAnsi" w:cstheme="minorHAnsi"/>
        </w:rPr>
      </w:pPr>
      <w:r w:rsidRPr="004223E9">
        <w:rPr>
          <w:rFonts w:asciiTheme="minorHAnsi" w:hAnsiTheme="minorHAnsi" w:cstheme="minorHAnsi"/>
        </w:rPr>
        <w:t xml:space="preserve">Wykonawca zobowiązuje się w ramach wynagrodzenia określonego Umową do zapewnienia Zamawiającemu możliwości korzystania z Oprogramowania Osób Trzecich na standardowych warunkach licencyjnych producentów Oprogramowania Osób Trzecich z uwzględnieniem wymagań Zamawiającego sformułowanych  w treści Załącznika nr </w:t>
      </w:r>
      <w:r w:rsidR="00873F43">
        <w:rPr>
          <w:rFonts w:asciiTheme="minorHAnsi" w:hAnsiTheme="minorHAnsi" w:cstheme="minorHAnsi"/>
        </w:rPr>
        <w:t>A</w:t>
      </w:r>
      <w:r w:rsidRPr="004223E9">
        <w:rPr>
          <w:rFonts w:asciiTheme="minorHAnsi" w:hAnsiTheme="minorHAnsi" w:cstheme="minorHAnsi"/>
        </w:rPr>
        <w:t xml:space="preserve"> do </w:t>
      </w:r>
      <w:r w:rsidR="00976A1C" w:rsidRPr="004223E9">
        <w:rPr>
          <w:rFonts w:asciiTheme="minorHAnsi" w:hAnsiTheme="minorHAnsi" w:cstheme="minorHAnsi"/>
        </w:rPr>
        <w:t>SWZ</w:t>
      </w:r>
      <w:r w:rsidRPr="004223E9">
        <w:rPr>
          <w:rFonts w:asciiTheme="minorHAnsi" w:hAnsiTheme="minorHAnsi" w:cstheme="minorHAnsi"/>
        </w:rPr>
        <w:t xml:space="preserve">, który stanowi integralną część niniejszej umowy. </w:t>
      </w:r>
    </w:p>
    <w:p w14:paraId="7138F99E" w14:textId="77777777" w:rsidR="00492F7D" w:rsidRPr="004223E9" w:rsidRDefault="00A91F64" w:rsidP="00146057">
      <w:pPr>
        <w:numPr>
          <w:ilvl w:val="0"/>
          <w:numId w:val="2"/>
        </w:numPr>
        <w:spacing w:after="120" w:line="264" w:lineRule="auto"/>
        <w:ind w:hanging="422"/>
        <w:rPr>
          <w:rFonts w:asciiTheme="minorHAnsi" w:hAnsiTheme="minorHAnsi" w:cstheme="minorHAnsi"/>
        </w:rPr>
      </w:pPr>
      <w:r w:rsidRPr="004223E9">
        <w:rPr>
          <w:rFonts w:asciiTheme="minorHAnsi" w:hAnsiTheme="minorHAnsi" w:cstheme="minorHAnsi"/>
        </w:rPr>
        <w:t xml:space="preserve">Wykonawca jest zobowiązany do uwzględniania zaleceń i wytycznych określanych przez Zamawiającego przesłanych pisemnie lub pocztą elektroniczną, a także ustalonych podczas spotkań konsultacyjnych  i uwzględniania ich przy realizacji przedmiotu umowy. </w:t>
      </w:r>
    </w:p>
    <w:p w14:paraId="31CD1078" w14:textId="77777777" w:rsidR="00492F7D" w:rsidRPr="004223E9" w:rsidRDefault="00A91F64" w:rsidP="00146057">
      <w:pPr>
        <w:numPr>
          <w:ilvl w:val="0"/>
          <w:numId w:val="2"/>
        </w:numPr>
        <w:spacing w:after="120" w:line="264" w:lineRule="auto"/>
        <w:ind w:hanging="422"/>
        <w:rPr>
          <w:rFonts w:asciiTheme="minorHAnsi" w:hAnsiTheme="minorHAnsi" w:cstheme="minorHAnsi"/>
        </w:rPr>
      </w:pPr>
      <w:r w:rsidRPr="004223E9">
        <w:rPr>
          <w:rFonts w:asciiTheme="minorHAnsi" w:hAnsiTheme="minorHAnsi" w:cstheme="minorHAnsi"/>
        </w:rPr>
        <w:t xml:space="preserve">Wykonawca zobowiązany jest na bieżąco konsultować z Zamawiającym rozwiązania, jak również natychmiast informować Zamawiającego o wszelkich innych okolicznościach, które mogą mieć wpływ na wykonanie przedmiotu umowy. </w:t>
      </w:r>
    </w:p>
    <w:p w14:paraId="22FD9EFE" w14:textId="77777777" w:rsidR="00492F7D" w:rsidRPr="004223E9" w:rsidRDefault="00A91F64" w:rsidP="00146057">
      <w:pPr>
        <w:numPr>
          <w:ilvl w:val="0"/>
          <w:numId w:val="2"/>
        </w:numPr>
        <w:spacing w:after="120" w:line="264" w:lineRule="auto"/>
        <w:ind w:hanging="422"/>
        <w:rPr>
          <w:rFonts w:asciiTheme="minorHAnsi" w:hAnsiTheme="minorHAnsi" w:cstheme="minorHAnsi"/>
        </w:rPr>
      </w:pPr>
      <w:r w:rsidRPr="004223E9">
        <w:rPr>
          <w:rFonts w:asciiTheme="minorHAnsi" w:hAnsiTheme="minorHAnsi" w:cstheme="minorHAnsi"/>
        </w:rPr>
        <w:t xml:space="preserve">Wykonawca jest zobowiązany do przesłania pisemnie lub pocztą elektroniczną comiesięcznych szczegółowych raportów z realizacji wykonania przedmiotu umowy, które powinny co najmniej zawierać: datę raportu, okres za </w:t>
      </w:r>
      <w:r w:rsidRPr="004223E9">
        <w:rPr>
          <w:rFonts w:asciiTheme="minorHAnsi" w:hAnsiTheme="minorHAnsi" w:cstheme="minorHAnsi"/>
        </w:rPr>
        <w:lastRenderedPageBreak/>
        <w:t xml:space="preserve">jaki raport został sporządzony, zakres zrealizowanych prac, ewentualne rozbieżności względem terminów realizacji wskazanych w treści </w:t>
      </w:r>
      <w:r w:rsidR="00976A1C" w:rsidRPr="004223E9">
        <w:rPr>
          <w:rFonts w:asciiTheme="minorHAnsi" w:hAnsiTheme="minorHAnsi" w:cstheme="minorHAnsi"/>
        </w:rPr>
        <w:t>SWZ</w:t>
      </w:r>
      <w:r w:rsidRPr="004223E9">
        <w:rPr>
          <w:rFonts w:asciiTheme="minorHAnsi" w:hAnsiTheme="minorHAnsi" w:cstheme="minorHAnsi"/>
        </w:rPr>
        <w:t xml:space="preserve"> i złożonej oferty, który stanowi integralną część niniejszej umowy. </w:t>
      </w:r>
    </w:p>
    <w:p w14:paraId="76C9301D" w14:textId="77777777" w:rsidR="00492F7D" w:rsidRPr="004223E9" w:rsidRDefault="00A91F64" w:rsidP="00146057">
      <w:pPr>
        <w:numPr>
          <w:ilvl w:val="0"/>
          <w:numId w:val="2"/>
        </w:numPr>
        <w:spacing w:after="120" w:line="264" w:lineRule="auto"/>
        <w:ind w:hanging="422"/>
        <w:rPr>
          <w:rFonts w:asciiTheme="minorHAnsi" w:hAnsiTheme="minorHAnsi" w:cstheme="minorHAnsi"/>
        </w:rPr>
      </w:pPr>
      <w:r w:rsidRPr="004223E9">
        <w:rPr>
          <w:rFonts w:asciiTheme="minorHAnsi" w:hAnsiTheme="minorHAnsi" w:cstheme="minorHAnsi"/>
        </w:rPr>
        <w:t xml:space="preserve">Wykonawca jest zobowiązany dostarczyć przedmioty zamówienia na własny koszt. </w:t>
      </w:r>
    </w:p>
    <w:p w14:paraId="1F47D16E" w14:textId="52F8B637" w:rsidR="00492F7D" w:rsidRPr="004223E9" w:rsidRDefault="00A91F64" w:rsidP="00146057">
      <w:pPr>
        <w:numPr>
          <w:ilvl w:val="0"/>
          <w:numId w:val="2"/>
        </w:numPr>
        <w:spacing w:after="120" w:line="264" w:lineRule="auto"/>
        <w:ind w:hanging="422"/>
        <w:rPr>
          <w:rFonts w:asciiTheme="minorHAnsi" w:hAnsiTheme="minorHAnsi" w:cstheme="minorHAnsi"/>
        </w:rPr>
      </w:pPr>
      <w:r w:rsidRPr="004223E9">
        <w:rPr>
          <w:rFonts w:asciiTheme="minorHAnsi" w:hAnsiTheme="minorHAnsi" w:cstheme="minorHAnsi"/>
        </w:rPr>
        <w:t xml:space="preserve">Wykonawca zobowiązany jest do: </w:t>
      </w:r>
    </w:p>
    <w:p w14:paraId="213A3D68" w14:textId="77777777" w:rsidR="00492F7D" w:rsidRPr="004223E9" w:rsidRDefault="00A91F64" w:rsidP="00146057">
      <w:pPr>
        <w:numPr>
          <w:ilvl w:val="1"/>
          <w:numId w:val="2"/>
        </w:numPr>
        <w:spacing w:after="120" w:line="264" w:lineRule="auto"/>
        <w:ind w:hanging="360"/>
        <w:rPr>
          <w:rFonts w:asciiTheme="minorHAnsi" w:hAnsiTheme="minorHAnsi" w:cstheme="minorHAnsi"/>
        </w:rPr>
      </w:pPr>
      <w:r w:rsidRPr="004223E9">
        <w:rPr>
          <w:rFonts w:asciiTheme="minorHAnsi" w:hAnsiTheme="minorHAnsi" w:cstheme="minorHAnsi"/>
        </w:rPr>
        <w:t xml:space="preserve">terminowej i prawidłowej realizacji postanowień umowy oraz postanowień zewnętrznych aktów normatywnych i wewnętrznych aktów normatywnych Zamawiającego dotyczących specyfiki przedmiotowego projektu, </w:t>
      </w:r>
    </w:p>
    <w:p w14:paraId="52528D75" w14:textId="39055833" w:rsidR="00492F7D" w:rsidRPr="00296652" w:rsidRDefault="00A91F64" w:rsidP="00146057">
      <w:pPr>
        <w:numPr>
          <w:ilvl w:val="1"/>
          <w:numId w:val="2"/>
        </w:numPr>
        <w:spacing w:after="120" w:line="264" w:lineRule="auto"/>
        <w:ind w:hanging="360"/>
        <w:rPr>
          <w:rFonts w:asciiTheme="minorHAnsi" w:hAnsiTheme="minorHAnsi" w:cstheme="minorHAnsi"/>
        </w:rPr>
      </w:pPr>
      <w:bookmarkStart w:id="2" w:name="_Hlk116561478"/>
      <w:r w:rsidRPr="004223E9">
        <w:rPr>
          <w:rFonts w:asciiTheme="minorHAnsi" w:hAnsiTheme="minorHAnsi" w:cstheme="minorHAnsi"/>
        </w:rPr>
        <w:t>dostarczenia stosownych licen</w:t>
      </w:r>
      <w:r w:rsidRPr="00296652">
        <w:rPr>
          <w:rFonts w:asciiTheme="minorHAnsi" w:hAnsiTheme="minorHAnsi" w:cstheme="minorHAnsi"/>
        </w:rPr>
        <w:t xml:space="preserve">cji </w:t>
      </w:r>
      <w:r w:rsidRPr="00CD758D">
        <w:rPr>
          <w:rFonts w:asciiTheme="minorHAnsi" w:hAnsiTheme="minorHAnsi" w:cstheme="minorHAnsi"/>
          <w:strike/>
          <w:color w:val="FF0000"/>
        </w:rPr>
        <w:t>wraz z prawem do udzielenia sublicencji</w:t>
      </w:r>
      <w:r w:rsidRPr="00CD758D">
        <w:rPr>
          <w:rFonts w:asciiTheme="minorHAnsi" w:hAnsiTheme="minorHAnsi" w:cstheme="minorHAnsi"/>
          <w:color w:val="FF0000"/>
        </w:rPr>
        <w:t xml:space="preserve"> </w:t>
      </w:r>
      <w:r w:rsidRPr="00CD758D">
        <w:rPr>
          <w:rFonts w:asciiTheme="minorHAnsi" w:hAnsiTheme="minorHAnsi" w:cstheme="minorHAnsi"/>
        </w:rPr>
        <w:t>na czas nieograniczony</w:t>
      </w:r>
      <w:ins w:id="3" w:author="Biuro" w:date="2022-10-13T13:50:00Z">
        <w:r w:rsidR="00CD758D" w:rsidRPr="00CD758D">
          <w:rPr>
            <w:rFonts w:asciiTheme="minorHAnsi" w:hAnsiTheme="minorHAnsi" w:cstheme="minorHAnsi"/>
          </w:rPr>
          <w:t>/</w:t>
        </w:r>
        <w:r w:rsidR="00CD758D" w:rsidRPr="00CD758D">
          <w:rPr>
            <w:rFonts w:asciiTheme="minorHAnsi" w:hAnsiTheme="minorHAnsi" w:cstheme="minorHAnsi"/>
            <w:bCs/>
          </w:rPr>
          <w:t>okres udzielonej Gwarancji i Asysty Technicznej</w:t>
        </w:r>
        <w:r w:rsidR="00CD758D">
          <w:rPr>
            <w:rFonts w:asciiTheme="minorHAnsi" w:hAnsiTheme="minorHAnsi" w:cstheme="minorHAnsi"/>
            <w:bCs/>
          </w:rPr>
          <w:t>*</w:t>
        </w:r>
      </w:ins>
      <w:r w:rsidRPr="00296652">
        <w:rPr>
          <w:rFonts w:asciiTheme="minorHAnsi" w:hAnsiTheme="minorHAnsi" w:cstheme="minorHAnsi"/>
        </w:rPr>
        <w:t xml:space="preserve"> zgodnie z postanowienia</w:t>
      </w:r>
      <w:r w:rsidR="00523BEC" w:rsidRPr="00296652">
        <w:rPr>
          <w:rFonts w:asciiTheme="minorHAnsi" w:hAnsiTheme="minorHAnsi" w:cstheme="minorHAnsi"/>
        </w:rPr>
        <w:t xml:space="preserve">mi zawartymi w Załącznikach </w:t>
      </w:r>
      <w:r w:rsidRPr="00296652">
        <w:rPr>
          <w:rFonts w:asciiTheme="minorHAnsi" w:hAnsiTheme="minorHAnsi" w:cstheme="minorHAnsi"/>
        </w:rPr>
        <w:t xml:space="preserve">do </w:t>
      </w:r>
      <w:r w:rsidR="00976A1C" w:rsidRPr="00296652">
        <w:rPr>
          <w:rFonts w:asciiTheme="minorHAnsi" w:hAnsiTheme="minorHAnsi" w:cstheme="minorHAnsi"/>
        </w:rPr>
        <w:t>SWZ</w:t>
      </w:r>
      <w:bookmarkEnd w:id="2"/>
      <w:r w:rsidRPr="00296652">
        <w:rPr>
          <w:rFonts w:asciiTheme="minorHAnsi" w:hAnsiTheme="minorHAnsi" w:cstheme="minorHAnsi"/>
        </w:rPr>
        <w:t xml:space="preserve">, </w:t>
      </w:r>
    </w:p>
    <w:p w14:paraId="440990B4" w14:textId="77777777" w:rsidR="00A20A50" w:rsidRPr="004223E9" w:rsidRDefault="00A91F64" w:rsidP="00146057">
      <w:pPr>
        <w:numPr>
          <w:ilvl w:val="1"/>
          <w:numId w:val="2"/>
        </w:numPr>
        <w:spacing w:after="120" w:line="264" w:lineRule="auto"/>
        <w:ind w:hanging="360"/>
        <w:rPr>
          <w:rFonts w:asciiTheme="minorHAnsi" w:hAnsiTheme="minorHAnsi" w:cstheme="minorHAnsi"/>
        </w:rPr>
      </w:pPr>
      <w:r w:rsidRPr="004223E9">
        <w:rPr>
          <w:rFonts w:asciiTheme="minorHAnsi" w:hAnsiTheme="minorHAnsi" w:cstheme="minorHAnsi"/>
        </w:rPr>
        <w:t>przeprowadzenia prac wdrożeniowych lub konsultacji w siedzibie Zamawiającego</w:t>
      </w:r>
      <w:r w:rsidR="00A20A50" w:rsidRPr="004223E9">
        <w:rPr>
          <w:rFonts w:asciiTheme="minorHAnsi" w:hAnsiTheme="minorHAnsi" w:cstheme="minorHAnsi"/>
        </w:rPr>
        <w:t xml:space="preserve"> oraz w jego jednostkach organizacyjnych</w:t>
      </w:r>
      <w:r w:rsidR="00BA2379" w:rsidRPr="004223E9">
        <w:rPr>
          <w:rFonts w:asciiTheme="minorHAnsi" w:hAnsiTheme="minorHAnsi" w:cstheme="minorHAnsi"/>
        </w:rPr>
        <w:t>,</w:t>
      </w:r>
    </w:p>
    <w:p w14:paraId="3E012301" w14:textId="77777777" w:rsidR="00492F7D" w:rsidRPr="004223E9" w:rsidRDefault="00A91F64" w:rsidP="00146057">
      <w:pPr>
        <w:numPr>
          <w:ilvl w:val="1"/>
          <w:numId w:val="2"/>
        </w:numPr>
        <w:spacing w:after="120" w:line="264" w:lineRule="auto"/>
        <w:ind w:hanging="360"/>
        <w:rPr>
          <w:rFonts w:asciiTheme="minorHAnsi" w:hAnsiTheme="minorHAnsi" w:cstheme="minorHAnsi"/>
        </w:rPr>
      </w:pPr>
      <w:r w:rsidRPr="004223E9">
        <w:rPr>
          <w:rFonts w:asciiTheme="minorHAnsi" w:hAnsiTheme="minorHAnsi" w:cstheme="minorHAnsi"/>
        </w:rPr>
        <w:t xml:space="preserve">świadczenia usług w ramach gwarancji oraz usług serwisowych w okresie Wdrożenia i trwania gwarancji  za pomocą profesjonalnych narzędzi oraz zasobów ludzkich, w szczególności: usuwania Błędów Oprogramowania, usuwania Awarii, doradztwa, konsultacji, upgrade Oprogramowania do najnowszych wersji,  </w:t>
      </w:r>
    </w:p>
    <w:p w14:paraId="4CA8C07E" w14:textId="77777777" w:rsidR="00492F7D" w:rsidRPr="004223E9" w:rsidRDefault="00A91F64" w:rsidP="00146057">
      <w:pPr>
        <w:numPr>
          <w:ilvl w:val="1"/>
          <w:numId w:val="2"/>
        </w:numPr>
        <w:spacing w:after="120" w:line="264" w:lineRule="auto"/>
        <w:ind w:hanging="360"/>
        <w:rPr>
          <w:rFonts w:asciiTheme="minorHAnsi" w:hAnsiTheme="minorHAnsi" w:cstheme="minorHAnsi"/>
        </w:rPr>
      </w:pPr>
      <w:r w:rsidRPr="004223E9">
        <w:rPr>
          <w:rFonts w:asciiTheme="minorHAnsi" w:hAnsiTheme="minorHAnsi" w:cstheme="minorHAnsi"/>
        </w:rPr>
        <w:t xml:space="preserve">świadczenia usług w ramach gwarancji w okresie realizacji przedmiotu zamówienia i trwania gwarancji  za pomocą profesjonalnych narzędzi oraz zasobów ludzkich, </w:t>
      </w:r>
    </w:p>
    <w:p w14:paraId="00ED8788" w14:textId="77777777" w:rsidR="00492F7D" w:rsidRPr="004223E9" w:rsidRDefault="00A91F64" w:rsidP="00146057">
      <w:pPr>
        <w:numPr>
          <w:ilvl w:val="1"/>
          <w:numId w:val="2"/>
        </w:numPr>
        <w:spacing w:after="120" w:line="264" w:lineRule="auto"/>
        <w:ind w:hanging="360"/>
        <w:rPr>
          <w:rFonts w:asciiTheme="minorHAnsi" w:hAnsiTheme="minorHAnsi" w:cstheme="minorHAnsi"/>
        </w:rPr>
      </w:pPr>
      <w:r w:rsidRPr="004223E9">
        <w:rPr>
          <w:rFonts w:asciiTheme="minorHAnsi" w:hAnsiTheme="minorHAnsi" w:cstheme="minorHAnsi"/>
        </w:rPr>
        <w:t xml:space="preserve">przygotowania protokołów z wykonanych przez Wykonawcę prac w ramach umowy,  </w:t>
      </w:r>
    </w:p>
    <w:p w14:paraId="33751325" w14:textId="77777777" w:rsidR="00492F7D" w:rsidRPr="004223E9" w:rsidRDefault="00A91F64" w:rsidP="00146057">
      <w:pPr>
        <w:numPr>
          <w:ilvl w:val="1"/>
          <w:numId w:val="2"/>
        </w:numPr>
        <w:spacing w:after="120" w:line="264" w:lineRule="auto"/>
        <w:ind w:hanging="360"/>
        <w:rPr>
          <w:rFonts w:asciiTheme="minorHAnsi" w:hAnsiTheme="minorHAnsi" w:cstheme="minorHAnsi"/>
        </w:rPr>
      </w:pPr>
      <w:r w:rsidRPr="004223E9">
        <w:rPr>
          <w:rFonts w:asciiTheme="minorHAnsi" w:hAnsiTheme="minorHAnsi" w:cstheme="minorHAnsi"/>
        </w:rPr>
        <w:t xml:space="preserve">podpisywania wszelkich protokołów odbioru wykonanych prac, które stanowią podstawę do wystawienia faktur VAT przez Wykonawcę,  </w:t>
      </w:r>
    </w:p>
    <w:p w14:paraId="2D6C48C3" w14:textId="77777777" w:rsidR="00492F7D" w:rsidRPr="004223E9" w:rsidRDefault="00A91F64" w:rsidP="00146057">
      <w:pPr>
        <w:numPr>
          <w:ilvl w:val="1"/>
          <w:numId w:val="2"/>
        </w:numPr>
        <w:spacing w:after="120" w:line="264" w:lineRule="auto"/>
        <w:ind w:hanging="360"/>
        <w:rPr>
          <w:rFonts w:asciiTheme="minorHAnsi" w:hAnsiTheme="minorHAnsi" w:cstheme="minorHAnsi"/>
        </w:rPr>
      </w:pPr>
      <w:r w:rsidRPr="004223E9">
        <w:rPr>
          <w:rFonts w:asciiTheme="minorHAnsi" w:hAnsiTheme="minorHAnsi" w:cstheme="minorHAnsi"/>
        </w:rPr>
        <w:t xml:space="preserve">przygotowanie Protokołu Odbioru Końcowego stanowiącego ostateczne potwierdzenie należytego wykonania przedmiotu Zamówienia, wystawionego na zakończenie prac, w terminie zapisanym w § 6 ust. 14  i podpisanego przez Strony Umowy zgodnie z § 6 ust. 12.  </w:t>
      </w:r>
    </w:p>
    <w:p w14:paraId="2E302969" w14:textId="77777777" w:rsidR="00492F7D" w:rsidRPr="004223E9" w:rsidRDefault="00A91F64" w:rsidP="00146057">
      <w:pPr>
        <w:numPr>
          <w:ilvl w:val="1"/>
          <w:numId w:val="2"/>
        </w:numPr>
        <w:spacing w:after="120" w:line="264" w:lineRule="auto"/>
        <w:ind w:hanging="360"/>
        <w:rPr>
          <w:rFonts w:asciiTheme="minorHAnsi" w:hAnsiTheme="minorHAnsi" w:cstheme="minorHAnsi"/>
        </w:rPr>
      </w:pPr>
      <w:r w:rsidRPr="004223E9">
        <w:rPr>
          <w:rFonts w:asciiTheme="minorHAnsi" w:hAnsiTheme="minorHAnsi" w:cstheme="minorHAnsi"/>
        </w:rPr>
        <w:t xml:space="preserve">w przypadku stwierdzenia przez Zamawiającego błędów w protokole, o którym mowa w ust. 11  h, Wykonawca zobowiązany jest usunąć je w terminie do 5 dni roboczych od daty powiadomienia o nich przez Zamawiającego,  </w:t>
      </w:r>
    </w:p>
    <w:p w14:paraId="08B164B2" w14:textId="77777777" w:rsidR="00492F7D" w:rsidRPr="004223E9" w:rsidRDefault="00A91F64" w:rsidP="00146057">
      <w:pPr>
        <w:numPr>
          <w:ilvl w:val="1"/>
          <w:numId w:val="2"/>
        </w:numPr>
        <w:spacing w:after="120" w:line="264" w:lineRule="auto"/>
        <w:ind w:hanging="360"/>
        <w:rPr>
          <w:rFonts w:asciiTheme="minorHAnsi" w:hAnsiTheme="minorHAnsi" w:cstheme="minorHAnsi"/>
        </w:rPr>
      </w:pPr>
      <w:r w:rsidRPr="004223E9">
        <w:rPr>
          <w:rFonts w:asciiTheme="minorHAnsi" w:hAnsiTheme="minorHAnsi" w:cstheme="minorHAnsi"/>
        </w:rPr>
        <w:t xml:space="preserve">zapewnienia stałego i profesjonalnego zespołu osób pracujących nad wdrożeniem Oprogramowania,  </w:t>
      </w:r>
    </w:p>
    <w:p w14:paraId="1870BDB2" w14:textId="77777777" w:rsidR="00492F7D" w:rsidRPr="004223E9" w:rsidRDefault="00A91F64" w:rsidP="00146057">
      <w:pPr>
        <w:numPr>
          <w:ilvl w:val="1"/>
          <w:numId w:val="2"/>
        </w:numPr>
        <w:spacing w:after="120" w:line="264" w:lineRule="auto"/>
        <w:ind w:hanging="360"/>
        <w:rPr>
          <w:rFonts w:asciiTheme="minorHAnsi" w:hAnsiTheme="minorHAnsi" w:cstheme="minorHAnsi"/>
        </w:rPr>
      </w:pPr>
      <w:r w:rsidRPr="004223E9">
        <w:rPr>
          <w:rFonts w:asciiTheme="minorHAnsi" w:hAnsiTheme="minorHAnsi" w:cstheme="minorHAnsi"/>
        </w:rPr>
        <w:t xml:space="preserve">wyznaczenia ze swej strony pracowników, którzy będą upoważnieni do wglądu i przetwarzania danych osobowych Zamawiającego oraz pracowników wchodzących w skład organizacji wdrożenia odpowiedzialnej za realizację Umowy,  </w:t>
      </w:r>
    </w:p>
    <w:p w14:paraId="382A1A43" w14:textId="77777777" w:rsidR="00492F7D" w:rsidRPr="004223E9" w:rsidRDefault="00A91F64" w:rsidP="00146057">
      <w:pPr>
        <w:numPr>
          <w:ilvl w:val="1"/>
          <w:numId w:val="2"/>
        </w:numPr>
        <w:spacing w:after="120" w:line="264" w:lineRule="auto"/>
        <w:ind w:hanging="360"/>
        <w:rPr>
          <w:rFonts w:asciiTheme="minorHAnsi" w:hAnsiTheme="minorHAnsi" w:cstheme="minorHAnsi"/>
        </w:rPr>
      </w:pPr>
      <w:r w:rsidRPr="004223E9">
        <w:rPr>
          <w:rFonts w:asciiTheme="minorHAnsi" w:hAnsiTheme="minorHAnsi" w:cstheme="minorHAnsi"/>
        </w:rPr>
        <w:t xml:space="preserve">do przestrzegania tajemnicy służbowej w szczególności w związku z dostępem do danych osobowych  i informacji niejawnych. Otrzymane od Zamawiającego informacje będą wykorzystane wyłącznie dla potrzeb realizacji niniejszej umowy i nie będą nikomu udostępniane. Po zakończeniu umowy Wykonawca zniszczy  i usunie w sposób uniemożliwiający odzyskanie wszystkie dane otrzymane od Zamawiającego, zarówno  w postaci informatycznej, jak i wydruków,  </w:t>
      </w:r>
    </w:p>
    <w:p w14:paraId="423E4E33" w14:textId="77777777" w:rsidR="00492F7D" w:rsidRPr="004223E9" w:rsidRDefault="00A91F64" w:rsidP="00146057">
      <w:pPr>
        <w:numPr>
          <w:ilvl w:val="1"/>
          <w:numId w:val="2"/>
        </w:numPr>
        <w:spacing w:after="120" w:line="264" w:lineRule="auto"/>
        <w:ind w:hanging="360"/>
        <w:rPr>
          <w:rFonts w:asciiTheme="minorHAnsi" w:hAnsiTheme="minorHAnsi" w:cstheme="minorHAnsi"/>
        </w:rPr>
      </w:pPr>
      <w:r w:rsidRPr="004223E9">
        <w:rPr>
          <w:rFonts w:asciiTheme="minorHAnsi" w:hAnsiTheme="minorHAnsi" w:cstheme="minorHAnsi"/>
        </w:rPr>
        <w:t xml:space="preserve">dbałości o właściwe i racjonalne koszty i wydatki ponoszone w trakcie trwania umowy. </w:t>
      </w:r>
    </w:p>
    <w:p w14:paraId="6B4AD231" w14:textId="77777777" w:rsidR="00492F7D" w:rsidRPr="004223E9" w:rsidRDefault="00A91F64" w:rsidP="00146057">
      <w:pPr>
        <w:numPr>
          <w:ilvl w:val="0"/>
          <w:numId w:val="2"/>
        </w:numPr>
        <w:spacing w:after="120" w:line="264" w:lineRule="auto"/>
        <w:ind w:hanging="422"/>
        <w:rPr>
          <w:rFonts w:asciiTheme="minorHAnsi" w:hAnsiTheme="minorHAnsi" w:cstheme="minorHAnsi"/>
        </w:rPr>
      </w:pPr>
      <w:r w:rsidRPr="004223E9">
        <w:rPr>
          <w:rFonts w:asciiTheme="minorHAnsi" w:hAnsiTheme="minorHAnsi" w:cstheme="minorHAnsi"/>
        </w:rPr>
        <w:t xml:space="preserve">Wykonawca zobowiązany jest na bieżąco konsultować z Zamawiającym rozwiązania opracowywane w ramach poszczególnych etapów, jak również informować Zamawiającego o wszelkich innych okolicznościach, które mogą mieć wpływ na wykonanie Przedmiotu Zamówienia </w:t>
      </w:r>
    </w:p>
    <w:p w14:paraId="306E8F92" w14:textId="77777777" w:rsidR="00492F7D" w:rsidRPr="004223E9" w:rsidRDefault="00A91F64" w:rsidP="00146057">
      <w:pPr>
        <w:numPr>
          <w:ilvl w:val="0"/>
          <w:numId w:val="2"/>
        </w:numPr>
        <w:spacing w:after="120" w:line="264" w:lineRule="auto"/>
        <w:ind w:hanging="422"/>
        <w:rPr>
          <w:rFonts w:asciiTheme="minorHAnsi" w:hAnsiTheme="minorHAnsi" w:cstheme="minorHAnsi"/>
        </w:rPr>
      </w:pPr>
      <w:r w:rsidRPr="004223E9">
        <w:rPr>
          <w:rFonts w:asciiTheme="minorHAnsi" w:hAnsiTheme="minorHAnsi" w:cstheme="minorHAnsi"/>
        </w:rPr>
        <w:t xml:space="preserve">Wykonawca wyznacza następujące osoby do kontaktów z Zamawiającym: </w:t>
      </w:r>
    </w:p>
    <w:p w14:paraId="1C86B1ED" w14:textId="77777777" w:rsidR="00492F7D" w:rsidRPr="004223E9" w:rsidRDefault="00A91F64" w:rsidP="00146057">
      <w:pPr>
        <w:numPr>
          <w:ilvl w:val="2"/>
          <w:numId w:val="3"/>
        </w:numPr>
        <w:spacing w:after="120" w:line="264" w:lineRule="auto"/>
        <w:ind w:hanging="269"/>
        <w:rPr>
          <w:rFonts w:asciiTheme="minorHAnsi" w:hAnsiTheme="minorHAnsi" w:cstheme="minorHAnsi"/>
        </w:rPr>
      </w:pPr>
      <w:r w:rsidRPr="004223E9">
        <w:rPr>
          <w:rFonts w:asciiTheme="minorHAnsi" w:hAnsiTheme="minorHAnsi" w:cstheme="minorHAnsi"/>
        </w:rPr>
        <w:t xml:space="preserve">……………………………………….. </w:t>
      </w:r>
    </w:p>
    <w:p w14:paraId="76649B6C" w14:textId="77777777" w:rsidR="00492F7D" w:rsidRPr="004223E9" w:rsidRDefault="00A91F64" w:rsidP="00146057">
      <w:pPr>
        <w:numPr>
          <w:ilvl w:val="2"/>
          <w:numId w:val="3"/>
        </w:numPr>
        <w:spacing w:after="120" w:line="264" w:lineRule="auto"/>
        <w:ind w:hanging="269"/>
        <w:rPr>
          <w:rFonts w:asciiTheme="minorHAnsi" w:hAnsiTheme="minorHAnsi" w:cstheme="minorHAnsi"/>
        </w:rPr>
      </w:pPr>
      <w:r w:rsidRPr="004223E9">
        <w:rPr>
          <w:rFonts w:asciiTheme="minorHAnsi" w:hAnsiTheme="minorHAnsi" w:cstheme="minorHAnsi"/>
        </w:rPr>
        <w:t xml:space="preserve">……………………………………….. </w:t>
      </w:r>
    </w:p>
    <w:p w14:paraId="0CAB85A2" w14:textId="77777777" w:rsidR="00492F7D" w:rsidRPr="004223E9" w:rsidRDefault="00A91F64" w:rsidP="00146057">
      <w:pPr>
        <w:numPr>
          <w:ilvl w:val="0"/>
          <w:numId w:val="2"/>
        </w:numPr>
        <w:spacing w:after="120" w:line="264" w:lineRule="auto"/>
        <w:ind w:left="420" w:hanging="420"/>
        <w:rPr>
          <w:rFonts w:asciiTheme="minorHAnsi" w:hAnsiTheme="minorHAnsi" w:cstheme="minorHAnsi"/>
        </w:rPr>
      </w:pPr>
      <w:r w:rsidRPr="004223E9">
        <w:rPr>
          <w:rFonts w:asciiTheme="minorHAnsi" w:hAnsiTheme="minorHAnsi" w:cstheme="minorHAnsi"/>
        </w:rPr>
        <w:t xml:space="preserve">Funkcję kierownika projektu ze strony Wykonawcy będzie pełnił ……………………………., a jego zastępcą będzie ……………………….. Kierownik projektu i jego zastępca ze strony Wykonawcy jest odpowiedzialny za koordynację </w:t>
      </w:r>
      <w:r w:rsidRPr="004223E9">
        <w:rPr>
          <w:rFonts w:asciiTheme="minorHAnsi" w:hAnsiTheme="minorHAnsi" w:cstheme="minorHAnsi"/>
        </w:rPr>
        <w:lastRenderedPageBreak/>
        <w:t xml:space="preserve">prac, za wykonanie których odpowiedzialność ponosi Wykonawca, a w szczególności przydział osób do ich realizacji oraz bieżący nadzór nad ich jakością oraz terminowością realizacji. </w:t>
      </w:r>
    </w:p>
    <w:p w14:paraId="2B325405" w14:textId="77777777" w:rsidR="00492F7D" w:rsidRPr="004223E9" w:rsidRDefault="00A91F64" w:rsidP="00146057">
      <w:pPr>
        <w:numPr>
          <w:ilvl w:val="0"/>
          <w:numId w:val="2"/>
        </w:numPr>
        <w:spacing w:after="120" w:line="264" w:lineRule="auto"/>
        <w:ind w:hanging="422"/>
        <w:rPr>
          <w:rFonts w:asciiTheme="minorHAnsi" w:hAnsiTheme="minorHAnsi" w:cstheme="minorHAnsi"/>
        </w:rPr>
      </w:pPr>
      <w:r w:rsidRPr="004223E9">
        <w:rPr>
          <w:rFonts w:asciiTheme="minorHAnsi" w:hAnsiTheme="minorHAnsi" w:cstheme="minorHAnsi"/>
        </w:rPr>
        <w:t xml:space="preserve">Wykonawca powołując Kierownika Projektu oświadcza, że ponosi odpowiedzialność za jego działania i udziela mu pełnomocnictwa uprawniającego do działania w imieniu Wykonawcy z równoczesnym umocowaniem do powoływania Zespołów Wdrożeniowych Wykonawcy. Dokument pełnomocnictwa zostanie udostępniony Zamawiającemu. </w:t>
      </w:r>
    </w:p>
    <w:p w14:paraId="44CE1830" w14:textId="77777777" w:rsidR="00492F7D" w:rsidRPr="004223E9" w:rsidRDefault="00A91F64" w:rsidP="00146057">
      <w:pPr>
        <w:numPr>
          <w:ilvl w:val="0"/>
          <w:numId w:val="2"/>
        </w:numPr>
        <w:spacing w:after="120" w:line="264" w:lineRule="auto"/>
        <w:ind w:hanging="422"/>
        <w:rPr>
          <w:rFonts w:asciiTheme="minorHAnsi" w:hAnsiTheme="minorHAnsi" w:cstheme="minorHAnsi"/>
        </w:rPr>
      </w:pPr>
      <w:r w:rsidRPr="004223E9">
        <w:rPr>
          <w:rFonts w:asciiTheme="minorHAnsi" w:hAnsiTheme="minorHAnsi" w:cstheme="minorHAnsi"/>
        </w:rPr>
        <w:t xml:space="preserve">Koordynacja i nadzór nad wykonywaniem przedmiotu Umowy po stronie Wykonawcy należy do Zespołu Wdrożeniowego Wykonawcy </w:t>
      </w:r>
    </w:p>
    <w:p w14:paraId="3182B125" w14:textId="77777777" w:rsidR="00492F7D" w:rsidRPr="004223E9" w:rsidRDefault="00A91F64" w:rsidP="00146057">
      <w:pPr>
        <w:numPr>
          <w:ilvl w:val="0"/>
          <w:numId w:val="2"/>
        </w:numPr>
        <w:spacing w:after="120" w:line="264" w:lineRule="auto"/>
        <w:ind w:hanging="422"/>
        <w:rPr>
          <w:rFonts w:asciiTheme="minorHAnsi" w:hAnsiTheme="minorHAnsi" w:cstheme="minorHAnsi"/>
        </w:rPr>
      </w:pPr>
      <w:r w:rsidRPr="004223E9">
        <w:rPr>
          <w:rFonts w:asciiTheme="minorHAnsi" w:hAnsiTheme="minorHAnsi" w:cstheme="minorHAnsi"/>
        </w:rPr>
        <w:t xml:space="preserve">Kierownik projektu lub jego zastępca o których mowa w ust. 14 muszą brać udział w spotkaniach konsultacyjnych przeprowadzanych podczas realizacji umowy, o których mowa w § 1 ust. 3. </w:t>
      </w:r>
    </w:p>
    <w:p w14:paraId="7DD2ABC2" w14:textId="77777777" w:rsidR="00492F7D" w:rsidRPr="004223E9" w:rsidRDefault="00A91F64" w:rsidP="00146057">
      <w:pPr>
        <w:numPr>
          <w:ilvl w:val="0"/>
          <w:numId w:val="2"/>
        </w:numPr>
        <w:spacing w:after="120" w:line="264" w:lineRule="auto"/>
        <w:ind w:hanging="422"/>
        <w:rPr>
          <w:rFonts w:asciiTheme="minorHAnsi" w:hAnsiTheme="minorHAnsi" w:cstheme="minorHAnsi"/>
        </w:rPr>
      </w:pPr>
      <w:r w:rsidRPr="004223E9">
        <w:rPr>
          <w:rFonts w:asciiTheme="minorHAnsi" w:hAnsiTheme="minorHAnsi" w:cstheme="minorHAnsi"/>
        </w:rPr>
        <w:t xml:space="preserve">Zmiana osób, o których mowa w ust. 13 i 14 możliwa jest jedynie w formie aneksu do niniejszej umowy. Wykonawca gwarantuje, że przejęcie obowiązków przez nową osobę zostanie przeprowadzone w sposób zapewniający ciągłość prac realizowanych w ramach umowy oraz nie spowoduje wystąpienia opóźnień w jej realizacji. Nowe osoby muszą posiadać kwalifikacje równorzędne w stosunku do kwalifikacji osób zastępowanych. </w:t>
      </w:r>
    </w:p>
    <w:p w14:paraId="16143115" w14:textId="77777777" w:rsidR="00492F7D" w:rsidRPr="004223E9" w:rsidRDefault="00A91F64" w:rsidP="00146057">
      <w:pPr>
        <w:numPr>
          <w:ilvl w:val="0"/>
          <w:numId w:val="2"/>
        </w:numPr>
        <w:spacing w:after="120" w:line="264" w:lineRule="auto"/>
        <w:ind w:hanging="422"/>
        <w:rPr>
          <w:rFonts w:asciiTheme="minorHAnsi" w:hAnsiTheme="minorHAnsi" w:cstheme="minorHAnsi"/>
        </w:rPr>
      </w:pPr>
      <w:r w:rsidRPr="004223E9">
        <w:rPr>
          <w:rFonts w:asciiTheme="minorHAnsi" w:hAnsiTheme="minorHAnsi" w:cstheme="minorHAnsi"/>
        </w:rPr>
        <w:t>W przypadku konieczności zmiany osób zaproponowanych w ofercie przetargowej Wykonawca zobowiązany jest przedstawić kwalifikacje tych osób oraz uzyskać zgodę Zamawiającego. Kwalifikacje te muszą spełniać warunki okr</w:t>
      </w:r>
      <w:r w:rsidR="00976A1C" w:rsidRPr="004223E9">
        <w:rPr>
          <w:rFonts w:asciiTheme="minorHAnsi" w:hAnsiTheme="minorHAnsi" w:cstheme="minorHAnsi"/>
        </w:rPr>
        <w:t xml:space="preserve">eślone w Specyfikacji </w:t>
      </w:r>
      <w:r w:rsidRPr="004223E9">
        <w:rPr>
          <w:rFonts w:asciiTheme="minorHAnsi" w:hAnsiTheme="minorHAnsi" w:cstheme="minorHAnsi"/>
        </w:rPr>
        <w:t xml:space="preserve">Warunków Zamówienia  </w:t>
      </w:r>
    </w:p>
    <w:p w14:paraId="1FABB2FF" w14:textId="77777777" w:rsidR="00492F7D" w:rsidRPr="004223E9" w:rsidRDefault="00A91F64" w:rsidP="00146057">
      <w:pPr>
        <w:numPr>
          <w:ilvl w:val="0"/>
          <w:numId w:val="2"/>
        </w:numPr>
        <w:spacing w:after="120" w:line="264" w:lineRule="auto"/>
        <w:ind w:hanging="422"/>
        <w:rPr>
          <w:rFonts w:asciiTheme="minorHAnsi" w:hAnsiTheme="minorHAnsi" w:cstheme="minorHAnsi"/>
        </w:rPr>
      </w:pPr>
      <w:r w:rsidRPr="004223E9">
        <w:rPr>
          <w:rFonts w:asciiTheme="minorHAnsi" w:hAnsiTheme="minorHAnsi" w:cstheme="minorHAnsi"/>
        </w:rPr>
        <w:t>Wykonawca umożliwi wyznaczonym pracownikom Zamawiającego</w:t>
      </w:r>
      <w:r w:rsidR="00BA2379" w:rsidRPr="004223E9">
        <w:rPr>
          <w:rFonts w:asciiTheme="minorHAnsi" w:hAnsiTheme="minorHAnsi" w:cstheme="minorHAnsi"/>
        </w:rPr>
        <w:t xml:space="preserve"> </w:t>
      </w:r>
      <w:r w:rsidRPr="004223E9">
        <w:rPr>
          <w:rFonts w:asciiTheme="minorHAnsi" w:hAnsiTheme="minorHAnsi" w:cstheme="minorHAnsi"/>
        </w:rPr>
        <w:t xml:space="preserve">współuczestnictwo przy wdrożeniu Oprogramowania. </w:t>
      </w:r>
    </w:p>
    <w:p w14:paraId="18FE953D" w14:textId="77777777" w:rsidR="00492F7D" w:rsidRPr="004223E9" w:rsidRDefault="00A91F64" w:rsidP="00146057">
      <w:pPr>
        <w:numPr>
          <w:ilvl w:val="0"/>
          <w:numId w:val="2"/>
        </w:numPr>
        <w:spacing w:after="120" w:line="264" w:lineRule="auto"/>
        <w:ind w:hanging="422"/>
        <w:rPr>
          <w:rFonts w:asciiTheme="minorHAnsi" w:hAnsiTheme="minorHAnsi" w:cstheme="minorHAnsi"/>
        </w:rPr>
      </w:pPr>
      <w:r w:rsidRPr="004223E9">
        <w:rPr>
          <w:rFonts w:asciiTheme="minorHAnsi" w:hAnsiTheme="minorHAnsi" w:cstheme="minorHAnsi"/>
        </w:rPr>
        <w:t xml:space="preserve">Wykonawca nie może, bez pisemnej zgody Zamawiającego, zbywać ani przenosić na rzecz osób trzecich praw i wierzytelności powstałych w związku z realizacją niniejszej umowy. </w:t>
      </w:r>
    </w:p>
    <w:p w14:paraId="5E37C339" w14:textId="77777777" w:rsidR="00946175" w:rsidRPr="004223E9" w:rsidRDefault="00946175" w:rsidP="00146057">
      <w:pPr>
        <w:numPr>
          <w:ilvl w:val="0"/>
          <w:numId w:val="2"/>
        </w:numPr>
        <w:spacing w:after="120" w:line="264" w:lineRule="auto"/>
        <w:rPr>
          <w:rFonts w:asciiTheme="minorHAnsi" w:hAnsiTheme="minorHAnsi" w:cstheme="minorHAnsi"/>
          <w:color w:val="auto"/>
        </w:rPr>
      </w:pPr>
      <w:r w:rsidRPr="004223E9">
        <w:rPr>
          <w:rFonts w:asciiTheme="minorHAnsi" w:hAnsiTheme="minorHAnsi" w:cstheme="minorHAnsi"/>
          <w:color w:val="auto"/>
        </w:rPr>
        <w:t>Wykonawca niezwłocznie informuje Zamawiającego o wpływie okoliczności związanych z wystąpieniem COVID-19 na należyte wykonanie tej umowy, o ile taki wpływ wystąpił lub może wystąpić. Wykonawca potwierdza ten wpływ dołączając do informacji, o której mowa w zdaniu pierwszym, oświadczenia lub dokumenty, które mogą dotyczyć w szczególności:</w:t>
      </w:r>
    </w:p>
    <w:p w14:paraId="1C494AD5" w14:textId="77777777" w:rsidR="00946175" w:rsidRPr="004223E9" w:rsidRDefault="00946175" w:rsidP="00146057">
      <w:pPr>
        <w:spacing w:after="120" w:line="264" w:lineRule="auto"/>
        <w:ind w:left="709" w:hanging="283"/>
        <w:rPr>
          <w:rFonts w:asciiTheme="minorHAnsi" w:hAnsiTheme="minorHAnsi" w:cstheme="minorHAnsi"/>
          <w:color w:val="auto"/>
        </w:rPr>
      </w:pPr>
      <w:r w:rsidRPr="004223E9">
        <w:rPr>
          <w:rFonts w:asciiTheme="minorHAnsi" w:hAnsiTheme="minorHAnsi" w:cstheme="minorHAnsi"/>
          <w:color w:val="auto"/>
        </w:rPr>
        <w:t>1)</w:t>
      </w:r>
      <w:r w:rsidRPr="004223E9">
        <w:rPr>
          <w:rFonts w:asciiTheme="minorHAnsi" w:hAnsiTheme="minorHAnsi" w:cstheme="minorHAnsi"/>
          <w:color w:val="auto"/>
        </w:rPr>
        <w:tab/>
        <w:t>nieobecności pracowników lub osób świadczących pracę za wynagrodzeniem na innej podstawie niż stosunek pracy, które uczestniczą lub mogłyby uczestniczyć w realizacji zamówienia;</w:t>
      </w:r>
    </w:p>
    <w:p w14:paraId="42C8A126" w14:textId="77777777" w:rsidR="00946175" w:rsidRPr="004223E9" w:rsidRDefault="00946175" w:rsidP="00146057">
      <w:pPr>
        <w:spacing w:after="120" w:line="264" w:lineRule="auto"/>
        <w:ind w:left="709" w:hanging="283"/>
        <w:rPr>
          <w:rFonts w:asciiTheme="minorHAnsi" w:hAnsiTheme="minorHAnsi" w:cstheme="minorHAnsi"/>
          <w:color w:val="auto"/>
        </w:rPr>
      </w:pPr>
      <w:r w:rsidRPr="004223E9">
        <w:rPr>
          <w:rFonts w:asciiTheme="minorHAnsi" w:hAnsiTheme="minorHAnsi" w:cstheme="minorHAnsi"/>
          <w:color w:val="auto"/>
        </w:rPr>
        <w:t>2)</w:t>
      </w:r>
      <w:r w:rsidRPr="004223E9">
        <w:rPr>
          <w:rFonts w:asciiTheme="minorHAnsi" w:hAnsiTheme="minorHAnsi" w:cstheme="minorHAnsi"/>
          <w:color w:val="auto"/>
        </w:rPr>
        <w:tab/>
        <w:t>decyzji wydanych przez Głównego Inspektora Sanitarnego lub działającego z jego upoważnienia państwowego wojewódzkiego inspektora sanitarnego, w związku z przeciwdziałaniem COVID-19, nakładających na wykonawcę obowiązek podjęcia określonych czynności zapobiegawczych lub kontrolnych;</w:t>
      </w:r>
    </w:p>
    <w:p w14:paraId="25DB0B7E" w14:textId="77777777" w:rsidR="00946175" w:rsidRPr="004223E9" w:rsidRDefault="00946175" w:rsidP="00146057">
      <w:pPr>
        <w:spacing w:after="120" w:line="264" w:lineRule="auto"/>
        <w:ind w:left="709" w:hanging="283"/>
        <w:rPr>
          <w:rFonts w:asciiTheme="minorHAnsi" w:hAnsiTheme="minorHAnsi" w:cstheme="minorHAnsi"/>
          <w:color w:val="auto"/>
        </w:rPr>
      </w:pPr>
      <w:r w:rsidRPr="004223E9">
        <w:rPr>
          <w:rFonts w:asciiTheme="minorHAnsi" w:hAnsiTheme="minorHAnsi" w:cstheme="minorHAnsi"/>
          <w:color w:val="auto"/>
        </w:rPr>
        <w:t xml:space="preserve">3)  </w:t>
      </w:r>
      <w:r w:rsidRPr="004223E9">
        <w:rPr>
          <w:rFonts w:asciiTheme="minorHAnsi" w:hAnsiTheme="minorHAnsi" w:cstheme="minorHAnsi"/>
          <w:color w:val="auto"/>
        </w:rPr>
        <w:tab/>
        <w:t>poleceń lub decyzji wydanych przez wojewodów, ministra właściwego do spraw zdrowia lub Prezesa Rady Ministrów, związanych z przeciwdziałaniem COVID-19;</w:t>
      </w:r>
    </w:p>
    <w:p w14:paraId="5F54AEB3" w14:textId="77777777" w:rsidR="00946175" w:rsidRPr="004223E9" w:rsidRDefault="00946175" w:rsidP="00146057">
      <w:pPr>
        <w:spacing w:after="120" w:line="264" w:lineRule="auto"/>
        <w:ind w:left="709" w:hanging="283"/>
        <w:rPr>
          <w:rFonts w:asciiTheme="minorHAnsi" w:hAnsiTheme="minorHAnsi" w:cstheme="minorHAnsi"/>
          <w:color w:val="auto"/>
        </w:rPr>
      </w:pPr>
      <w:r w:rsidRPr="004223E9">
        <w:rPr>
          <w:rFonts w:asciiTheme="minorHAnsi" w:hAnsiTheme="minorHAnsi" w:cstheme="minorHAnsi"/>
          <w:color w:val="auto"/>
        </w:rPr>
        <w:t>4)</w:t>
      </w:r>
      <w:r w:rsidRPr="004223E9">
        <w:rPr>
          <w:rFonts w:asciiTheme="minorHAnsi" w:hAnsiTheme="minorHAnsi" w:cstheme="minorHAnsi"/>
          <w:color w:val="auto"/>
        </w:rPr>
        <w:tab/>
        <w:t>wstrzymania dostaw produktów, komponentów produktu lub materiałów, trudności w dostępie do sprzętu lub trudności w realizacji usług transportowych;</w:t>
      </w:r>
    </w:p>
    <w:p w14:paraId="4EBEDF45" w14:textId="77777777" w:rsidR="00946175" w:rsidRPr="004223E9" w:rsidRDefault="00946175" w:rsidP="00146057">
      <w:pPr>
        <w:spacing w:after="120" w:line="264" w:lineRule="auto"/>
        <w:ind w:left="709" w:hanging="283"/>
        <w:rPr>
          <w:rFonts w:asciiTheme="minorHAnsi" w:hAnsiTheme="minorHAnsi" w:cstheme="minorHAnsi"/>
          <w:color w:val="auto"/>
        </w:rPr>
      </w:pPr>
      <w:r w:rsidRPr="004223E9">
        <w:rPr>
          <w:rFonts w:asciiTheme="minorHAnsi" w:hAnsiTheme="minorHAnsi" w:cstheme="minorHAnsi"/>
          <w:color w:val="auto"/>
        </w:rPr>
        <w:t xml:space="preserve">5) </w:t>
      </w:r>
      <w:r w:rsidRPr="004223E9">
        <w:rPr>
          <w:rFonts w:asciiTheme="minorHAnsi" w:hAnsiTheme="minorHAnsi" w:cstheme="minorHAnsi"/>
          <w:color w:val="auto"/>
        </w:rPr>
        <w:tab/>
        <w:t>innych okoliczności, które uniemożliwiają bądź w istotnym stopniu ograniczają możliwość wykonania umowy;</w:t>
      </w:r>
    </w:p>
    <w:p w14:paraId="0B883688" w14:textId="77777777" w:rsidR="00946175" w:rsidRPr="004223E9" w:rsidRDefault="00946175" w:rsidP="00146057">
      <w:pPr>
        <w:spacing w:after="120" w:line="264" w:lineRule="auto"/>
        <w:ind w:left="709" w:hanging="283"/>
        <w:rPr>
          <w:rFonts w:asciiTheme="minorHAnsi" w:hAnsiTheme="minorHAnsi" w:cstheme="minorHAnsi"/>
          <w:color w:val="auto"/>
        </w:rPr>
      </w:pPr>
      <w:r w:rsidRPr="004223E9">
        <w:rPr>
          <w:rFonts w:asciiTheme="minorHAnsi" w:hAnsiTheme="minorHAnsi" w:cstheme="minorHAnsi"/>
          <w:color w:val="auto"/>
        </w:rPr>
        <w:t xml:space="preserve">6) </w:t>
      </w:r>
      <w:r w:rsidRPr="004223E9">
        <w:rPr>
          <w:rFonts w:asciiTheme="minorHAnsi" w:hAnsiTheme="minorHAnsi" w:cstheme="minorHAnsi"/>
          <w:color w:val="auto"/>
        </w:rPr>
        <w:tab/>
        <w:t>okoliczności, o których mowa w pkt 1-5, w zakresie w jakim dotyczą one podwykonawcy lub dalszego podwykonawcy.</w:t>
      </w:r>
    </w:p>
    <w:p w14:paraId="03A0B86E" w14:textId="77777777" w:rsidR="00946175" w:rsidRDefault="00946175" w:rsidP="00146057">
      <w:pPr>
        <w:numPr>
          <w:ilvl w:val="0"/>
          <w:numId w:val="2"/>
        </w:numPr>
        <w:spacing w:after="120" w:line="264" w:lineRule="auto"/>
        <w:rPr>
          <w:rFonts w:asciiTheme="minorHAnsi" w:hAnsiTheme="minorHAnsi" w:cstheme="minorHAnsi"/>
          <w:color w:val="auto"/>
        </w:rPr>
      </w:pPr>
      <w:r w:rsidRPr="004223E9">
        <w:rPr>
          <w:rFonts w:asciiTheme="minorHAnsi" w:hAnsiTheme="minorHAnsi" w:cstheme="minorHAnsi"/>
          <w:color w:val="auto"/>
        </w:rPr>
        <w:t>Zamawiający może żądać przedstawienia dodatkowych oświadczeń lub dokumentów potwierdzających wpływ okoliczności związanych z wystąpieniem COVID-19 na należyte wykonanie tej umowy.</w:t>
      </w:r>
    </w:p>
    <w:p w14:paraId="47D01034" w14:textId="77777777" w:rsidR="004F2014" w:rsidRPr="004F2014" w:rsidRDefault="004F2014" w:rsidP="00146057">
      <w:pPr>
        <w:numPr>
          <w:ilvl w:val="0"/>
          <w:numId w:val="2"/>
        </w:numPr>
        <w:spacing w:after="120" w:line="264" w:lineRule="auto"/>
        <w:rPr>
          <w:rFonts w:asciiTheme="minorHAnsi" w:hAnsiTheme="minorHAnsi" w:cstheme="minorHAnsi"/>
          <w:color w:val="auto"/>
        </w:rPr>
      </w:pPr>
      <w:bookmarkStart w:id="4" w:name="_Hlk105417968"/>
      <w:r>
        <w:rPr>
          <w:rFonts w:asciiTheme="minorHAnsi" w:hAnsiTheme="minorHAnsi" w:cstheme="minorHAnsi"/>
          <w:color w:val="auto"/>
        </w:rPr>
        <w:t>Wykonawca niezwłocznie informuje Zamawiającego o zmianie danych zawartych w oświadczeniu dotyczącym przesłanek wykluczenia z art. 5k rozporządzenia 833/2014 oraz art. 7 ust.1 ustawy o szczególnych rozwiązaniach w zakresie przeciwdziałania wspieraniu agresji na Ukrainę oraz służących ochronie bezpieczeństwa narodowego</w:t>
      </w:r>
      <w:bookmarkEnd w:id="4"/>
      <w:r>
        <w:rPr>
          <w:rFonts w:asciiTheme="minorHAnsi" w:hAnsiTheme="minorHAnsi" w:cstheme="minorHAnsi"/>
          <w:color w:val="auto"/>
        </w:rPr>
        <w:t xml:space="preserve">. </w:t>
      </w:r>
    </w:p>
    <w:p w14:paraId="44990925" w14:textId="5253AA17" w:rsidR="004647EE" w:rsidRDefault="00A91F64" w:rsidP="004647EE">
      <w:pPr>
        <w:spacing w:after="120" w:line="264" w:lineRule="auto"/>
        <w:ind w:left="10" w:right="8" w:hanging="10"/>
        <w:jc w:val="center"/>
        <w:rPr>
          <w:rFonts w:asciiTheme="minorHAnsi" w:hAnsiTheme="minorHAnsi" w:cstheme="minorHAnsi"/>
          <w:b/>
        </w:rPr>
      </w:pPr>
      <w:r w:rsidRPr="004223E9">
        <w:rPr>
          <w:rFonts w:asciiTheme="minorHAnsi" w:hAnsiTheme="minorHAnsi" w:cstheme="minorHAnsi"/>
          <w:b/>
        </w:rPr>
        <w:lastRenderedPageBreak/>
        <w:t xml:space="preserve">§ </w:t>
      </w:r>
      <w:r w:rsidR="006F0D3E">
        <w:rPr>
          <w:rFonts w:asciiTheme="minorHAnsi" w:hAnsiTheme="minorHAnsi" w:cstheme="minorHAnsi"/>
          <w:b/>
        </w:rPr>
        <w:t>5</w:t>
      </w:r>
    </w:p>
    <w:p w14:paraId="70667904" w14:textId="3E00AEA0" w:rsidR="00492F7D" w:rsidRPr="004647EE" w:rsidRDefault="00A91F64" w:rsidP="004647EE">
      <w:pPr>
        <w:spacing w:after="120" w:line="264" w:lineRule="auto"/>
        <w:ind w:left="10" w:right="8" w:hanging="10"/>
        <w:jc w:val="center"/>
        <w:rPr>
          <w:rFonts w:asciiTheme="majorHAnsi" w:hAnsiTheme="majorHAnsi"/>
          <w:b/>
        </w:rPr>
      </w:pPr>
      <w:r w:rsidRPr="004647EE">
        <w:rPr>
          <w:rFonts w:asciiTheme="majorHAnsi" w:hAnsiTheme="majorHAnsi"/>
          <w:b/>
        </w:rPr>
        <w:t xml:space="preserve">PODWYKONAWSTWO </w:t>
      </w:r>
    </w:p>
    <w:p w14:paraId="263D8883" w14:textId="77777777" w:rsidR="00492F7D" w:rsidRPr="004223E9" w:rsidRDefault="00A91F64" w:rsidP="00146057">
      <w:pPr>
        <w:numPr>
          <w:ilvl w:val="0"/>
          <w:numId w:val="4"/>
        </w:numPr>
        <w:spacing w:after="120" w:line="264" w:lineRule="auto"/>
        <w:ind w:hanging="422"/>
        <w:rPr>
          <w:rFonts w:asciiTheme="minorHAnsi" w:hAnsiTheme="minorHAnsi" w:cstheme="minorHAnsi"/>
        </w:rPr>
      </w:pPr>
      <w:r w:rsidRPr="004223E9">
        <w:rPr>
          <w:rFonts w:asciiTheme="minorHAnsi" w:hAnsiTheme="minorHAnsi" w:cstheme="minorHAnsi"/>
        </w:rPr>
        <w:t xml:space="preserve">Strony postanawiają, że przedmiot umowy zostanie wykonany z udziałem niżej wymienionych podwykonawców, na zatrudnienie których, Zamawiający wyraża zgodę: </w:t>
      </w:r>
    </w:p>
    <w:p w14:paraId="21AADF63" w14:textId="77777777" w:rsidR="00492F7D" w:rsidRPr="004223E9" w:rsidRDefault="00A91F64" w:rsidP="00146057">
      <w:pPr>
        <w:numPr>
          <w:ilvl w:val="1"/>
          <w:numId w:val="4"/>
        </w:numPr>
        <w:spacing w:after="120" w:line="264" w:lineRule="auto"/>
        <w:ind w:left="849" w:hanging="422"/>
        <w:rPr>
          <w:rFonts w:asciiTheme="minorHAnsi" w:hAnsiTheme="minorHAnsi" w:cstheme="minorHAnsi"/>
        </w:rPr>
      </w:pPr>
      <w:r w:rsidRPr="004223E9">
        <w:rPr>
          <w:rFonts w:asciiTheme="minorHAnsi" w:hAnsiTheme="minorHAnsi" w:cstheme="minorHAnsi"/>
        </w:rPr>
        <w:t xml:space="preserve">........................................w zakresie........................................ </w:t>
      </w:r>
    </w:p>
    <w:p w14:paraId="33488B9E" w14:textId="77777777" w:rsidR="00492F7D" w:rsidRPr="004223E9" w:rsidRDefault="00A91F64" w:rsidP="00146057">
      <w:pPr>
        <w:numPr>
          <w:ilvl w:val="1"/>
          <w:numId w:val="4"/>
        </w:numPr>
        <w:spacing w:after="120" w:line="264" w:lineRule="auto"/>
        <w:ind w:left="849" w:hanging="422"/>
        <w:rPr>
          <w:rFonts w:asciiTheme="minorHAnsi" w:hAnsiTheme="minorHAnsi" w:cstheme="minorHAnsi"/>
        </w:rPr>
      </w:pPr>
      <w:r w:rsidRPr="004223E9">
        <w:rPr>
          <w:rFonts w:asciiTheme="minorHAnsi" w:hAnsiTheme="minorHAnsi" w:cstheme="minorHAnsi"/>
        </w:rPr>
        <w:t xml:space="preserve">........................................w zakresie........................................ </w:t>
      </w:r>
    </w:p>
    <w:p w14:paraId="0120FE26" w14:textId="77777777" w:rsidR="00492F7D" w:rsidRPr="004223E9" w:rsidRDefault="00A91F64" w:rsidP="00146057">
      <w:pPr>
        <w:numPr>
          <w:ilvl w:val="0"/>
          <w:numId w:val="4"/>
        </w:numPr>
        <w:spacing w:after="120" w:line="264" w:lineRule="auto"/>
        <w:ind w:hanging="422"/>
        <w:rPr>
          <w:rFonts w:asciiTheme="minorHAnsi" w:hAnsiTheme="minorHAnsi" w:cstheme="minorHAnsi"/>
        </w:rPr>
      </w:pPr>
      <w:r w:rsidRPr="004223E9">
        <w:rPr>
          <w:rFonts w:asciiTheme="minorHAnsi" w:hAnsiTheme="minorHAnsi" w:cstheme="minorHAnsi"/>
        </w:rPr>
        <w:t xml:space="preserve">Wykonawca nie może bez pisemnej zgody Zamawiającego powierzyć podwykonawcy wykonania innej części przedmiotu umowy określonej w ust 1. </w:t>
      </w:r>
    </w:p>
    <w:p w14:paraId="69C2B1CC" w14:textId="77777777" w:rsidR="00492F7D" w:rsidRPr="004223E9" w:rsidRDefault="00A91F64" w:rsidP="00146057">
      <w:pPr>
        <w:numPr>
          <w:ilvl w:val="0"/>
          <w:numId w:val="4"/>
        </w:numPr>
        <w:spacing w:after="120" w:line="264" w:lineRule="auto"/>
        <w:ind w:hanging="422"/>
        <w:rPr>
          <w:rFonts w:asciiTheme="minorHAnsi" w:hAnsiTheme="minorHAnsi" w:cstheme="minorHAnsi"/>
        </w:rPr>
      </w:pPr>
      <w:r w:rsidRPr="004223E9">
        <w:rPr>
          <w:rFonts w:asciiTheme="minorHAnsi" w:hAnsiTheme="minorHAnsi" w:cstheme="minorHAnsi"/>
        </w:rPr>
        <w:t xml:space="preserve">Powierzenie podwykonawcom usług określonych w ust. 1 nie zmienia treści zobowiązań Wykonawcy wobec Zamawiającego za wykonanie tej części usług. Wykonawca jest odpowiedzialny za działania, zaniechania, uchybienia i zaniedbania każdego podwykonawcy tak, jakby były one działaniami, zaniechaniami, uchybieniami lub zaniedbaniami samego Wykonawcy. </w:t>
      </w:r>
    </w:p>
    <w:p w14:paraId="6D2BCF93" w14:textId="77777777" w:rsidR="00492F7D" w:rsidRPr="004223E9" w:rsidRDefault="00A91F64" w:rsidP="00146057">
      <w:pPr>
        <w:numPr>
          <w:ilvl w:val="0"/>
          <w:numId w:val="4"/>
        </w:numPr>
        <w:spacing w:after="120" w:line="264" w:lineRule="auto"/>
        <w:ind w:hanging="422"/>
        <w:rPr>
          <w:rFonts w:asciiTheme="minorHAnsi" w:hAnsiTheme="minorHAnsi" w:cstheme="minorHAnsi"/>
        </w:rPr>
      </w:pPr>
      <w:r w:rsidRPr="004223E9">
        <w:rPr>
          <w:rFonts w:asciiTheme="minorHAnsi" w:hAnsiTheme="minorHAnsi" w:cstheme="minorHAnsi"/>
        </w:rPr>
        <w:t xml:space="preserve">Jeżeli zmiana albo rezygnacja z podwykonawcy dotyczy podmiotu, na którego zasoby wykonawca powoływał się, na zasadach określonych w art. </w:t>
      </w:r>
      <w:r w:rsidR="00523BEC" w:rsidRPr="004223E9">
        <w:rPr>
          <w:rFonts w:asciiTheme="minorHAnsi" w:hAnsiTheme="minorHAnsi" w:cstheme="minorHAnsi"/>
        </w:rPr>
        <w:t xml:space="preserve">118 </w:t>
      </w:r>
      <w:r w:rsidRPr="004223E9">
        <w:rPr>
          <w:rFonts w:asciiTheme="minorHAnsi" w:hAnsiTheme="minorHAnsi" w:cstheme="minorHAnsi"/>
        </w:rPr>
        <w:t xml:space="preserve">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44C7385B" w14:textId="77777777" w:rsidR="00492F7D" w:rsidRPr="004223E9" w:rsidRDefault="00A91F64" w:rsidP="00146057">
      <w:pPr>
        <w:numPr>
          <w:ilvl w:val="0"/>
          <w:numId w:val="4"/>
        </w:numPr>
        <w:spacing w:after="120" w:line="264" w:lineRule="auto"/>
        <w:ind w:hanging="422"/>
        <w:rPr>
          <w:rFonts w:asciiTheme="minorHAnsi" w:hAnsiTheme="minorHAnsi" w:cstheme="minorHAnsi"/>
        </w:rPr>
      </w:pPr>
      <w:r w:rsidRPr="004223E9">
        <w:rPr>
          <w:rFonts w:asciiTheme="minorHAnsi" w:hAnsiTheme="minorHAnsi" w:cstheme="minorHAnsi"/>
        </w:rPr>
        <w:t>W przypadku świadczenia usług</w:t>
      </w:r>
      <w:r w:rsidR="00523BEC" w:rsidRPr="004223E9">
        <w:rPr>
          <w:rFonts w:asciiTheme="minorHAnsi" w:hAnsiTheme="minorHAnsi" w:cstheme="minorHAnsi"/>
        </w:rPr>
        <w:t xml:space="preserve"> i dostaw</w:t>
      </w:r>
      <w:r w:rsidRPr="004223E9">
        <w:rPr>
          <w:rFonts w:asciiTheme="minorHAnsi" w:hAnsiTheme="minorHAnsi" w:cstheme="minorHAnsi"/>
        </w:rPr>
        <w:t xml:space="preserve"> w ramach realizacji przedmiotu umowy, które będą wykonywane w siedzibie Zamawiającego, Zamawiający żąda, aby przed przystąpieniem do wykonania zamówienia Wykonawca, o ile są już znane, podał nazwy albo imiona i nazwiska oraz dane kontaktowe podwykonawców i osób do kontaktu z nimi, zaangażowan</w:t>
      </w:r>
      <w:r w:rsidR="00523BEC" w:rsidRPr="004223E9">
        <w:rPr>
          <w:rFonts w:asciiTheme="minorHAnsi" w:hAnsiTheme="minorHAnsi" w:cstheme="minorHAnsi"/>
        </w:rPr>
        <w:t xml:space="preserve">ych w takie </w:t>
      </w:r>
      <w:r w:rsidRPr="004223E9">
        <w:rPr>
          <w:rFonts w:asciiTheme="minorHAnsi" w:hAnsiTheme="minorHAnsi" w:cstheme="minorHAnsi"/>
        </w:rPr>
        <w:t>usługi</w:t>
      </w:r>
      <w:r w:rsidR="00523BEC" w:rsidRPr="004223E9">
        <w:rPr>
          <w:rFonts w:asciiTheme="minorHAnsi" w:hAnsiTheme="minorHAnsi" w:cstheme="minorHAnsi"/>
        </w:rPr>
        <w:t xml:space="preserve"> lub dostawy</w:t>
      </w:r>
      <w:r w:rsidRPr="004223E9">
        <w:rPr>
          <w:rFonts w:asciiTheme="minorHAnsi" w:hAnsiTheme="minorHAnsi" w:cstheme="minorHAnsi"/>
        </w:rPr>
        <w:t>. Wykonawca zawiadamia zamawiającego o wszelkich zmianach danych, o których mowa w zdaniu powyżej, w trakcie realizacji zamówienia, a także przekazuje informacje na temat nowych podwykonawców, którym w późniejszym okresie zamierza</w:t>
      </w:r>
      <w:r w:rsidR="00523BEC" w:rsidRPr="004223E9">
        <w:rPr>
          <w:rFonts w:asciiTheme="minorHAnsi" w:hAnsiTheme="minorHAnsi" w:cstheme="minorHAnsi"/>
        </w:rPr>
        <w:t xml:space="preserve"> powierzyć realizację </w:t>
      </w:r>
      <w:r w:rsidRPr="004223E9">
        <w:rPr>
          <w:rFonts w:asciiTheme="minorHAnsi" w:hAnsiTheme="minorHAnsi" w:cstheme="minorHAnsi"/>
        </w:rPr>
        <w:t>usług</w:t>
      </w:r>
      <w:r w:rsidR="00523BEC" w:rsidRPr="004223E9">
        <w:rPr>
          <w:rFonts w:asciiTheme="minorHAnsi" w:hAnsiTheme="minorHAnsi" w:cstheme="minorHAnsi"/>
        </w:rPr>
        <w:t xml:space="preserve"> lub dostaw</w:t>
      </w:r>
      <w:r w:rsidRPr="004223E9">
        <w:rPr>
          <w:rFonts w:asciiTheme="minorHAnsi" w:hAnsiTheme="minorHAnsi" w:cstheme="minorHAnsi"/>
        </w:rPr>
        <w:t xml:space="preserve">. </w:t>
      </w:r>
    </w:p>
    <w:p w14:paraId="29C9E1F0" w14:textId="77777777" w:rsidR="003060B7" w:rsidRPr="007F2454" w:rsidRDefault="003060B7" w:rsidP="00146057">
      <w:pPr>
        <w:numPr>
          <w:ilvl w:val="0"/>
          <w:numId w:val="4"/>
        </w:numPr>
        <w:spacing w:after="120" w:line="264" w:lineRule="auto"/>
        <w:rPr>
          <w:rFonts w:asciiTheme="minorHAnsi" w:hAnsiTheme="minorHAnsi" w:cstheme="minorHAnsi"/>
        </w:rPr>
      </w:pPr>
      <w:r w:rsidRPr="007F2454">
        <w:rPr>
          <w:rFonts w:asciiTheme="minorHAnsi" w:hAnsiTheme="minorHAnsi" w:cstheme="minorHAnsi"/>
        </w:rPr>
        <w:t>Umowa z podwykonawcą lub dalszym podwykonawcą musi zawierać regulacje zbieżne i niesprzeczne z postanowieniami Umowy zawartej pomiędzy Zamawiającym, a Wykonawcą oraz określać co najmniej:</w:t>
      </w:r>
    </w:p>
    <w:p w14:paraId="40ED76B9" w14:textId="77777777" w:rsidR="003060B7" w:rsidRPr="003060B7" w:rsidRDefault="003060B7" w:rsidP="00146057">
      <w:pPr>
        <w:pStyle w:val="Akapitzlist"/>
        <w:numPr>
          <w:ilvl w:val="0"/>
          <w:numId w:val="28"/>
        </w:numPr>
        <w:spacing w:after="120" w:line="264" w:lineRule="auto"/>
        <w:ind w:left="709" w:hanging="357"/>
        <w:contextualSpacing w:val="0"/>
        <w:rPr>
          <w:rFonts w:asciiTheme="minorHAnsi" w:hAnsiTheme="minorHAnsi" w:cstheme="minorHAnsi"/>
          <w:sz w:val="20"/>
          <w:szCs w:val="20"/>
        </w:rPr>
      </w:pPr>
      <w:r w:rsidRPr="003060B7">
        <w:rPr>
          <w:rFonts w:asciiTheme="minorHAnsi" w:hAnsiTheme="minorHAnsi" w:cstheme="minorHAnsi"/>
          <w:sz w:val="20"/>
          <w:szCs w:val="20"/>
        </w:rPr>
        <w:t>zakres prac powierzonych podwykonawcy, przy czym zakres tych prac nie może obejmować prac wykraczających poza określenie przedmiotu zamówienia zawarte w Umowie wraz z załącznikami;</w:t>
      </w:r>
    </w:p>
    <w:p w14:paraId="70F07C6F" w14:textId="77777777" w:rsidR="003060B7" w:rsidRPr="003060B7" w:rsidRDefault="003060B7" w:rsidP="00146057">
      <w:pPr>
        <w:pStyle w:val="Akapitzlist"/>
        <w:numPr>
          <w:ilvl w:val="0"/>
          <w:numId w:val="28"/>
        </w:numPr>
        <w:spacing w:after="120" w:line="264" w:lineRule="auto"/>
        <w:ind w:left="709" w:hanging="357"/>
        <w:contextualSpacing w:val="0"/>
        <w:rPr>
          <w:rFonts w:asciiTheme="minorHAnsi" w:hAnsiTheme="minorHAnsi" w:cstheme="minorHAnsi"/>
          <w:sz w:val="20"/>
          <w:szCs w:val="20"/>
        </w:rPr>
      </w:pPr>
      <w:r w:rsidRPr="003060B7">
        <w:rPr>
          <w:rFonts w:asciiTheme="minorHAnsi" w:hAnsiTheme="minorHAnsi" w:cstheme="minorHAnsi"/>
          <w:sz w:val="20"/>
          <w:szCs w:val="20"/>
        </w:rPr>
        <w:t>kwotę wynagrodzenia za wykonywane prace, przy czym kwota ta nie może być wyższa, niż kwota wskazana za te prace przez Wykonawcę;</w:t>
      </w:r>
    </w:p>
    <w:p w14:paraId="54E2975F" w14:textId="77777777" w:rsidR="00561DD8" w:rsidRPr="003060B7" w:rsidRDefault="003060B7" w:rsidP="00146057">
      <w:pPr>
        <w:pStyle w:val="Akapitzlist"/>
        <w:numPr>
          <w:ilvl w:val="0"/>
          <w:numId w:val="28"/>
        </w:numPr>
        <w:spacing w:after="120" w:line="264" w:lineRule="auto"/>
        <w:ind w:left="709" w:hanging="357"/>
        <w:contextualSpacing w:val="0"/>
        <w:rPr>
          <w:rFonts w:asciiTheme="minorHAnsi" w:hAnsiTheme="minorHAnsi" w:cstheme="minorHAnsi"/>
          <w:sz w:val="20"/>
          <w:szCs w:val="20"/>
        </w:rPr>
      </w:pPr>
      <w:r w:rsidRPr="003060B7">
        <w:rPr>
          <w:rFonts w:asciiTheme="minorHAnsi" w:hAnsiTheme="minorHAnsi" w:cstheme="minorHAnsi"/>
          <w:sz w:val="20"/>
          <w:szCs w:val="20"/>
        </w:rPr>
        <w:t>termin wykonania zakresu prac powierzonych podwykonawcy, przy czym termin ten nie może być dłuższy niż termin ich realizacji wynikający z Umowy.</w:t>
      </w:r>
      <w:r w:rsidR="00561DD8" w:rsidRPr="003060B7">
        <w:rPr>
          <w:rFonts w:asciiTheme="minorHAnsi" w:hAnsiTheme="minorHAnsi" w:cstheme="minorHAnsi"/>
          <w:sz w:val="20"/>
          <w:szCs w:val="20"/>
        </w:rPr>
        <w:t>.</w:t>
      </w:r>
    </w:p>
    <w:p w14:paraId="13D60AD4" w14:textId="50AD12D9" w:rsidR="00492F7D" w:rsidRPr="004223E9" w:rsidRDefault="00A91F64" w:rsidP="00146057">
      <w:pPr>
        <w:spacing w:after="120" w:line="264" w:lineRule="auto"/>
        <w:ind w:left="10" w:right="8" w:hanging="10"/>
        <w:jc w:val="center"/>
        <w:rPr>
          <w:rFonts w:asciiTheme="minorHAnsi" w:hAnsiTheme="minorHAnsi" w:cstheme="minorHAnsi"/>
        </w:rPr>
      </w:pPr>
      <w:r w:rsidRPr="004223E9">
        <w:rPr>
          <w:rFonts w:asciiTheme="minorHAnsi" w:hAnsiTheme="minorHAnsi" w:cstheme="minorHAnsi"/>
          <w:b/>
        </w:rPr>
        <w:t xml:space="preserve">§ </w:t>
      </w:r>
      <w:r w:rsidR="006F0D3E">
        <w:rPr>
          <w:rFonts w:asciiTheme="minorHAnsi" w:hAnsiTheme="minorHAnsi" w:cstheme="minorHAnsi"/>
          <w:b/>
        </w:rPr>
        <w:t>6</w:t>
      </w:r>
    </w:p>
    <w:p w14:paraId="156A2F66" w14:textId="77777777" w:rsidR="00492F7D" w:rsidRPr="004223E9" w:rsidRDefault="00A91F64" w:rsidP="00146057">
      <w:pPr>
        <w:pStyle w:val="Nagwek1"/>
        <w:spacing w:after="120" w:line="264" w:lineRule="auto"/>
        <w:ind w:right="9"/>
        <w:rPr>
          <w:rFonts w:asciiTheme="minorHAnsi" w:hAnsiTheme="minorHAnsi" w:cstheme="minorHAnsi"/>
        </w:rPr>
      </w:pPr>
      <w:r w:rsidRPr="004223E9">
        <w:rPr>
          <w:rFonts w:asciiTheme="minorHAnsi" w:hAnsiTheme="minorHAnsi" w:cstheme="minorHAnsi"/>
        </w:rPr>
        <w:t xml:space="preserve">ZOBOWIĄZANIA ZAMAWIAJĄCEGO </w:t>
      </w:r>
    </w:p>
    <w:p w14:paraId="25A9215E" w14:textId="77777777" w:rsidR="00492F7D" w:rsidRPr="004223E9" w:rsidRDefault="00A91F64" w:rsidP="00146057">
      <w:pPr>
        <w:numPr>
          <w:ilvl w:val="0"/>
          <w:numId w:val="5"/>
        </w:numPr>
        <w:spacing w:after="120" w:line="264" w:lineRule="auto"/>
        <w:ind w:hanging="422"/>
        <w:rPr>
          <w:rFonts w:asciiTheme="minorHAnsi" w:hAnsiTheme="minorHAnsi" w:cstheme="minorHAnsi"/>
        </w:rPr>
      </w:pPr>
      <w:r w:rsidRPr="004223E9">
        <w:rPr>
          <w:rFonts w:asciiTheme="minorHAnsi" w:hAnsiTheme="minorHAnsi" w:cstheme="minorHAnsi"/>
        </w:rPr>
        <w:t xml:space="preserve">W trakcie realizacji Przedmiotu Zamówienia, Zamawiający jest zobowiązany do: </w:t>
      </w:r>
    </w:p>
    <w:p w14:paraId="6471C74C" w14:textId="77777777" w:rsidR="00492F7D" w:rsidRPr="004223E9" w:rsidRDefault="00A91F64" w:rsidP="00146057">
      <w:pPr>
        <w:numPr>
          <w:ilvl w:val="1"/>
          <w:numId w:val="5"/>
        </w:numPr>
        <w:spacing w:after="120" w:line="264" w:lineRule="auto"/>
        <w:ind w:left="709" w:hanging="283"/>
        <w:rPr>
          <w:rFonts w:asciiTheme="minorHAnsi" w:hAnsiTheme="minorHAnsi" w:cstheme="minorHAnsi"/>
        </w:rPr>
      </w:pPr>
      <w:r w:rsidRPr="004223E9">
        <w:rPr>
          <w:rFonts w:asciiTheme="minorHAnsi" w:hAnsiTheme="minorHAnsi" w:cstheme="minorHAnsi"/>
        </w:rPr>
        <w:t>współdziałania z Wykonawcą, w szczególności Zamawiający obowiązany jest zapewnić współpracę</w:t>
      </w:r>
      <w:r w:rsidR="00BA2379" w:rsidRPr="004223E9">
        <w:rPr>
          <w:rFonts w:asciiTheme="minorHAnsi" w:hAnsiTheme="minorHAnsi" w:cstheme="minorHAnsi"/>
        </w:rPr>
        <w:t>,</w:t>
      </w:r>
      <w:r w:rsidRPr="004223E9">
        <w:rPr>
          <w:rFonts w:asciiTheme="minorHAnsi" w:hAnsiTheme="minorHAnsi" w:cstheme="minorHAnsi"/>
        </w:rPr>
        <w:t xml:space="preserve"> w zakresie, jaki jest niezbędny dla prawidłowej realizacji zobowiązań Wykonawcy, </w:t>
      </w:r>
    </w:p>
    <w:p w14:paraId="7BF798A1" w14:textId="77777777" w:rsidR="00492F7D" w:rsidRPr="004223E9" w:rsidRDefault="00A91F64" w:rsidP="00146057">
      <w:pPr>
        <w:numPr>
          <w:ilvl w:val="1"/>
          <w:numId w:val="5"/>
        </w:numPr>
        <w:spacing w:after="120" w:line="264" w:lineRule="auto"/>
        <w:ind w:left="709" w:hanging="283"/>
        <w:rPr>
          <w:rFonts w:asciiTheme="minorHAnsi" w:hAnsiTheme="minorHAnsi" w:cstheme="minorHAnsi"/>
        </w:rPr>
      </w:pPr>
      <w:r w:rsidRPr="004223E9">
        <w:rPr>
          <w:rFonts w:asciiTheme="minorHAnsi" w:hAnsiTheme="minorHAnsi" w:cstheme="minorHAnsi"/>
        </w:rPr>
        <w:t xml:space="preserve">dotrzymywania obustronnie ustalonych terminów, </w:t>
      </w:r>
    </w:p>
    <w:p w14:paraId="64A75983" w14:textId="77777777" w:rsidR="00492F7D" w:rsidRPr="004223E9" w:rsidRDefault="00A91F64" w:rsidP="00146057">
      <w:pPr>
        <w:numPr>
          <w:ilvl w:val="1"/>
          <w:numId w:val="5"/>
        </w:numPr>
        <w:spacing w:after="120" w:line="264" w:lineRule="auto"/>
        <w:ind w:left="709" w:hanging="283"/>
        <w:rPr>
          <w:rFonts w:asciiTheme="minorHAnsi" w:hAnsiTheme="minorHAnsi" w:cstheme="minorHAnsi"/>
        </w:rPr>
      </w:pPr>
      <w:r w:rsidRPr="004223E9">
        <w:rPr>
          <w:rFonts w:asciiTheme="minorHAnsi" w:hAnsiTheme="minorHAnsi" w:cstheme="minorHAnsi"/>
        </w:rPr>
        <w:t xml:space="preserve">wskazania kierownika projektu ze strony Zamawiającego, </w:t>
      </w:r>
    </w:p>
    <w:p w14:paraId="0321EEB4" w14:textId="77777777" w:rsidR="00492F7D" w:rsidRPr="004223E9" w:rsidRDefault="00A91F64" w:rsidP="00146057">
      <w:pPr>
        <w:numPr>
          <w:ilvl w:val="1"/>
          <w:numId w:val="5"/>
        </w:numPr>
        <w:spacing w:after="120" w:line="264" w:lineRule="auto"/>
        <w:ind w:left="709" w:hanging="283"/>
        <w:rPr>
          <w:rFonts w:asciiTheme="minorHAnsi" w:hAnsiTheme="minorHAnsi" w:cstheme="minorHAnsi"/>
        </w:rPr>
      </w:pPr>
      <w:r w:rsidRPr="004223E9">
        <w:rPr>
          <w:rFonts w:asciiTheme="minorHAnsi" w:hAnsiTheme="minorHAnsi" w:cstheme="minorHAnsi"/>
        </w:rPr>
        <w:t xml:space="preserve">udzielenia Wykonawcy wszelkich informacji, materiałów i dokumentacji znajdujących się w jego posiadaniu, które będą niezbędne do prawidłowego i terminowego wykonania Przedmiotu Zamówienia, </w:t>
      </w:r>
    </w:p>
    <w:p w14:paraId="47CF2963" w14:textId="77777777" w:rsidR="00492F7D" w:rsidRPr="004223E9" w:rsidRDefault="00A91F64" w:rsidP="00146057">
      <w:pPr>
        <w:numPr>
          <w:ilvl w:val="1"/>
          <w:numId w:val="5"/>
        </w:numPr>
        <w:spacing w:after="120" w:line="264" w:lineRule="auto"/>
        <w:ind w:left="709" w:hanging="283"/>
        <w:rPr>
          <w:rFonts w:asciiTheme="minorHAnsi" w:hAnsiTheme="minorHAnsi" w:cstheme="minorHAnsi"/>
        </w:rPr>
      </w:pPr>
      <w:r w:rsidRPr="004223E9">
        <w:rPr>
          <w:rFonts w:asciiTheme="minorHAnsi" w:hAnsiTheme="minorHAnsi" w:cstheme="minorHAnsi"/>
        </w:rPr>
        <w:lastRenderedPageBreak/>
        <w:t xml:space="preserve">ścisłego współdziałania z Wykonawcą przy tworzeniu i zatwierdzaniu planów działań podejmowanych w celu wdrożenia Systemu i ustalenia priorytetów, </w:t>
      </w:r>
    </w:p>
    <w:p w14:paraId="71738512" w14:textId="77777777" w:rsidR="00492F7D" w:rsidRPr="004223E9" w:rsidRDefault="00A91F64" w:rsidP="00146057">
      <w:pPr>
        <w:numPr>
          <w:ilvl w:val="1"/>
          <w:numId w:val="5"/>
        </w:numPr>
        <w:spacing w:after="120" w:line="264" w:lineRule="auto"/>
        <w:ind w:left="709" w:hanging="283"/>
        <w:rPr>
          <w:rFonts w:asciiTheme="minorHAnsi" w:hAnsiTheme="minorHAnsi" w:cstheme="minorHAnsi"/>
        </w:rPr>
      </w:pPr>
      <w:r w:rsidRPr="004223E9">
        <w:rPr>
          <w:rFonts w:asciiTheme="minorHAnsi" w:hAnsiTheme="minorHAnsi" w:cstheme="minorHAnsi"/>
        </w:rPr>
        <w:t>zapewnienia rzetelnego i terminowego wykonywania zadań przyjętych w ww. planach przez własne oraz Zespoły Wdrożeniowe</w:t>
      </w:r>
      <w:r w:rsidR="004F601E" w:rsidRPr="004223E9">
        <w:rPr>
          <w:rFonts w:asciiTheme="minorHAnsi" w:hAnsiTheme="minorHAnsi" w:cstheme="minorHAnsi"/>
        </w:rPr>
        <w:t>.</w:t>
      </w:r>
    </w:p>
    <w:p w14:paraId="77C4E6AB" w14:textId="77777777" w:rsidR="00492F7D" w:rsidRPr="004223E9" w:rsidRDefault="00A91F64" w:rsidP="00146057">
      <w:pPr>
        <w:numPr>
          <w:ilvl w:val="0"/>
          <w:numId w:val="5"/>
        </w:numPr>
        <w:spacing w:after="120" w:line="264" w:lineRule="auto"/>
        <w:ind w:hanging="422"/>
        <w:rPr>
          <w:rFonts w:asciiTheme="minorHAnsi" w:hAnsiTheme="minorHAnsi" w:cstheme="minorHAnsi"/>
        </w:rPr>
      </w:pPr>
      <w:r w:rsidRPr="004223E9">
        <w:rPr>
          <w:rFonts w:asciiTheme="minorHAnsi" w:hAnsiTheme="minorHAnsi" w:cstheme="minorHAnsi"/>
        </w:rPr>
        <w:t xml:space="preserve">Zamawiający wyznacza następujące osoby do kontaktów z Wykonawcą: </w:t>
      </w:r>
    </w:p>
    <w:p w14:paraId="57D213F3" w14:textId="77777777" w:rsidR="00492F7D" w:rsidRPr="004223E9" w:rsidRDefault="00A91F64" w:rsidP="00146057">
      <w:pPr>
        <w:numPr>
          <w:ilvl w:val="2"/>
          <w:numId w:val="6"/>
        </w:numPr>
        <w:spacing w:after="120" w:line="264" w:lineRule="auto"/>
        <w:ind w:left="849" w:hanging="422"/>
        <w:rPr>
          <w:rFonts w:asciiTheme="minorHAnsi" w:hAnsiTheme="minorHAnsi" w:cstheme="minorHAnsi"/>
        </w:rPr>
      </w:pPr>
      <w:r w:rsidRPr="004223E9">
        <w:rPr>
          <w:rFonts w:asciiTheme="minorHAnsi" w:hAnsiTheme="minorHAnsi" w:cstheme="minorHAnsi"/>
        </w:rPr>
        <w:t xml:space="preserve">……………………………………….. </w:t>
      </w:r>
    </w:p>
    <w:p w14:paraId="3154256C" w14:textId="77777777" w:rsidR="00492F7D" w:rsidRPr="004223E9" w:rsidRDefault="00A91F64" w:rsidP="00146057">
      <w:pPr>
        <w:numPr>
          <w:ilvl w:val="2"/>
          <w:numId w:val="6"/>
        </w:numPr>
        <w:spacing w:after="120" w:line="264" w:lineRule="auto"/>
        <w:ind w:left="849" w:hanging="422"/>
        <w:rPr>
          <w:rFonts w:asciiTheme="minorHAnsi" w:hAnsiTheme="minorHAnsi" w:cstheme="minorHAnsi"/>
        </w:rPr>
      </w:pPr>
      <w:r w:rsidRPr="004223E9">
        <w:rPr>
          <w:rFonts w:asciiTheme="minorHAnsi" w:hAnsiTheme="minorHAnsi" w:cstheme="minorHAnsi"/>
        </w:rPr>
        <w:t xml:space="preserve">……………………………………….. </w:t>
      </w:r>
    </w:p>
    <w:p w14:paraId="042C7967" w14:textId="77777777" w:rsidR="00492F7D" w:rsidRPr="004223E9" w:rsidRDefault="00A91F64" w:rsidP="00146057">
      <w:pPr>
        <w:numPr>
          <w:ilvl w:val="0"/>
          <w:numId w:val="5"/>
        </w:numPr>
        <w:spacing w:after="120" w:line="264" w:lineRule="auto"/>
        <w:ind w:hanging="422"/>
        <w:rPr>
          <w:rFonts w:asciiTheme="minorHAnsi" w:hAnsiTheme="minorHAnsi" w:cstheme="minorHAnsi"/>
        </w:rPr>
      </w:pPr>
      <w:r w:rsidRPr="004223E9">
        <w:rPr>
          <w:rFonts w:asciiTheme="minorHAnsi" w:hAnsiTheme="minorHAnsi" w:cstheme="minorHAnsi"/>
        </w:rPr>
        <w:t xml:space="preserve">Funkcję kierownika projektu ze strony Zamawiającego będzie pełnił ……………………………., a jego zastępcą będzie ……………………….. Kierownik projektu i jego zastępca ze strony Zamawiającego jest odpowiedzialny za koordynację prac, za wykonanie których odpowiedzialność ponosi Zamawiający, a w szczególności przydział osób do ich realizacji oraz bieżący nadzór nad ich jakością oraz terminowością realizacji, a także przekazywanie dokumentów niezbędnych do realizacji umowy upoważnionym pracownikom Wykonawcy. </w:t>
      </w:r>
    </w:p>
    <w:p w14:paraId="393A1DBD" w14:textId="77777777" w:rsidR="00492F7D" w:rsidRPr="004223E9" w:rsidRDefault="00A91F64" w:rsidP="00146057">
      <w:pPr>
        <w:numPr>
          <w:ilvl w:val="0"/>
          <w:numId w:val="5"/>
        </w:numPr>
        <w:spacing w:after="120" w:line="264" w:lineRule="auto"/>
        <w:ind w:hanging="422"/>
        <w:rPr>
          <w:rFonts w:asciiTheme="minorHAnsi" w:hAnsiTheme="minorHAnsi" w:cstheme="minorHAnsi"/>
        </w:rPr>
      </w:pPr>
      <w:r w:rsidRPr="004223E9">
        <w:rPr>
          <w:rFonts w:asciiTheme="minorHAnsi" w:hAnsiTheme="minorHAnsi" w:cstheme="minorHAnsi"/>
        </w:rPr>
        <w:t xml:space="preserve">Kierownik projektu lub jego zastępca o których mowa w ust. 3 będą brali udział w spotkaniach konsultacyjnych przeprowadzanych podczas realizacji umowy, o których mowa w § 1 ust 3. </w:t>
      </w:r>
    </w:p>
    <w:p w14:paraId="0593B3C8" w14:textId="77777777" w:rsidR="00492F7D" w:rsidRPr="004223E9" w:rsidRDefault="00A91F64" w:rsidP="00146057">
      <w:pPr>
        <w:numPr>
          <w:ilvl w:val="0"/>
          <w:numId w:val="5"/>
        </w:numPr>
        <w:spacing w:after="120" w:line="264" w:lineRule="auto"/>
        <w:ind w:hanging="422"/>
        <w:rPr>
          <w:rFonts w:asciiTheme="minorHAnsi" w:hAnsiTheme="minorHAnsi" w:cstheme="minorHAnsi"/>
        </w:rPr>
      </w:pPr>
      <w:r w:rsidRPr="004223E9">
        <w:rPr>
          <w:rFonts w:asciiTheme="minorHAnsi" w:hAnsiTheme="minorHAnsi" w:cstheme="minorHAnsi"/>
        </w:rPr>
        <w:t xml:space="preserve">Zmiana osób, o których mowa w ust. 2 i 3 możliwa jest jedynie w formie aneksu do niniejszej umowy. Zamawiający gwarantuje, że przejęcie obowiązków przez nową osobę zostanie przeprowadzone w sposób zapewniający ciągłość prac realizowanych w ramach umowy oraz nie spowoduje wystąpienia opóźnień w jej realizacji. Nowe osoby muszą posiadać kwalifikacje równorzędne w stosunku do kwalifikacji osób zastępowanych. </w:t>
      </w:r>
    </w:p>
    <w:p w14:paraId="0E64A426" w14:textId="77777777" w:rsidR="00492F7D" w:rsidRPr="004223E9" w:rsidRDefault="00A91F64" w:rsidP="00146057">
      <w:pPr>
        <w:numPr>
          <w:ilvl w:val="0"/>
          <w:numId w:val="5"/>
        </w:numPr>
        <w:spacing w:after="120" w:line="264" w:lineRule="auto"/>
        <w:ind w:hanging="422"/>
        <w:rPr>
          <w:rFonts w:asciiTheme="minorHAnsi" w:hAnsiTheme="minorHAnsi" w:cstheme="minorHAnsi"/>
        </w:rPr>
      </w:pPr>
      <w:r w:rsidRPr="004223E9">
        <w:rPr>
          <w:rFonts w:asciiTheme="minorHAnsi" w:hAnsiTheme="minorHAnsi" w:cstheme="minorHAnsi"/>
        </w:rPr>
        <w:t xml:space="preserve">Zamawiający nie zapewni Wykonawcy sprzętu oraz wyposażenia niezbędnego do realizacji przedmiotu umowy. </w:t>
      </w:r>
    </w:p>
    <w:p w14:paraId="45FA0AE3" w14:textId="77777777" w:rsidR="00946175" w:rsidRPr="004223E9" w:rsidRDefault="00946175" w:rsidP="00146057">
      <w:pPr>
        <w:numPr>
          <w:ilvl w:val="0"/>
          <w:numId w:val="5"/>
        </w:numPr>
        <w:spacing w:after="120" w:line="264" w:lineRule="auto"/>
        <w:rPr>
          <w:rFonts w:asciiTheme="minorHAnsi" w:hAnsiTheme="minorHAnsi" w:cstheme="minorHAnsi"/>
          <w:color w:val="auto"/>
        </w:rPr>
      </w:pPr>
      <w:r w:rsidRPr="004223E9">
        <w:rPr>
          <w:rFonts w:asciiTheme="minorHAnsi" w:hAnsiTheme="minorHAnsi" w:cstheme="minorHAnsi"/>
          <w:color w:val="auto"/>
        </w:rPr>
        <w:t>Zamawiający niezwłocznie informuje Wykonawcę o wpływie okoliczności związanych z wystąpieniem COVID-19 na należyte wykonanie tej umowy, o ile taki wpływ wystąpił lub może wystąpić. Zamawiający potwierdza ten wpływ dołączając do informacji, o której mowa w zdaniu pierwszym, oświadczenia lub dokumenty, które mogą dotyczyć w szczególności:</w:t>
      </w:r>
    </w:p>
    <w:p w14:paraId="24809270" w14:textId="77777777" w:rsidR="00946175" w:rsidRPr="004223E9" w:rsidRDefault="00946175" w:rsidP="00146057">
      <w:pPr>
        <w:spacing w:after="120" w:line="264" w:lineRule="auto"/>
        <w:ind w:left="709" w:hanging="283"/>
        <w:rPr>
          <w:rFonts w:asciiTheme="minorHAnsi" w:hAnsiTheme="minorHAnsi" w:cstheme="minorHAnsi"/>
          <w:color w:val="auto"/>
        </w:rPr>
      </w:pPr>
      <w:r w:rsidRPr="004223E9">
        <w:rPr>
          <w:rFonts w:asciiTheme="minorHAnsi" w:hAnsiTheme="minorHAnsi" w:cstheme="minorHAnsi"/>
          <w:color w:val="auto"/>
        </w:rPr>
        <w:t>1)</w:t>
      </w:r>
      <w:r w:rsidRPr="004223E9">
        <w:rPr>
          <w:rFonts w:asciiTheme="minorHAnsi" w:hAnsiTheme="minorHAnsi" w:cstheme="minorHAnsi"/>
          <w:color w:val="auto"/>
        </w:rPr>
        <w:tab/>
        <w:t>nieobecności pracowników lub osób świadczących pracę za wynagrodzeniem na innej podstawie niż stosunek pracy, które uczestniczą lub mogłyby uczestniczyć w realizacji zamówienia;</w:t>
      </w:r>
    </w:p>
    <w:p w14:paraId="737EA2B5" w14:textId="77777777" w:rsidR="00946175" w:rsidRPr="004223E9" w:rsidRDefault="00946175" w:rsidP="00146057">
      <w:pPr>
        <w:spacing w:after="120" w:line="264" w:lineRule="auto"/>
        <w:ind w:left="709" w:hanging="283"/>
        <w:rPr>
          <w:rFonts w:asciiTheme="minorHAnsi" w:hAnsiTheme="minorHAnsi" w:cstheme="minorHAnsi"/>
          <w:color w:val="auto"/>
        </w:rPr>
      </w:pPr>
      <w:r w:rsidRPr="004223E9">
        <w:rPr>
          <w:rFonts w:asciiTheme="minorHAnsi" w:hAnsiTheme="minorHAnsi" w:cstheme="minorHAnsi"/>
          <w:color w:val="auto"/>
        </w:rPr>
        <w:t>2)</w:t>
      </w:r>
      <w:r w:rsidRPr="004223E9">
        <w:rPr>
          <w:rFonts w:asciiTheme="minorHAnsi" w:hAnsiTheme="minorHAnsi" w:cstheme="minorHAnsi"/>
          <w:color w:val="auto"/>
        </w:rPr>
        <w:tab/>
        <w:t>decyzji wydanych przez Głównego Inspektora Sanitarnego lub działającego z jego upoważnienia państwowego wojewódzkiego inspektora sanitarnego, w związku z przeciwdziałaniem COVID-19, nakładających na wykonawcę obowiązek podjęcia określonych czynności zapobiegawczych lub kontrolnych;</w:t>
      </w:r>
    </w:p>
    <w:p w14:paraId="5C34F9A8" w14:textId="77777777" w:rsidR="00946175" w:rsidRPr="004223E9" w:rsidRDefault="00946175" w:rsidP="00146057">
      <w:pPr>
        <w:spacing w:after="120" w:line="264" w:lineRule="auto"/>
        <w:ind w:left="709" w:hanging="283"/>
        <w:rPr>
          <w:rFonts w:asciiTheme="minorHAnsi" w:hAnsiTheme="minorHAnsi" w:cstheme="minorHAnsi"/>
          <w:color w:val="auto"/>
        </w:rPr>
      </w:pPr>
      <w:r w:rsidRPr="004223E9">
        <w:rPr>
          <w:rFonts w:asciiTheme="minorHAnsi" w:hAnsiTheme="minorHAnsi" w:cstheme="minorHAnsi"/>
          <w:color w:val="auto"/>
        </w:rPr>
        <w:t xml:space="preserve">3)  </w:t>
      </w:r>
      <w:r w:rsidRPr="004223E9">
        <w:rPr>
          <w:rFonts w:asciiTheme="minorHAnsi" w:hAnsiTheme="minorHAnsi" w:cstheme="minorHAnsi"/>
          <w:color w:val="auto"/>
        </w:rPr>
        <w:tab/>
        <w:t>poleceń lub decyzji wydanych przez wojewodów, ministra właściwego do spraw zdrowia lub Prezesa Rady Ministrów, związanych z przeciwdziałaniem COVID-19;</w:t>
      </w:r>
    </w:p>
    <w:p w14:paraId="775A7E44" w14:textId="77777777" w:rsidR="00946175" w:rsidRPr="004223E9" w:rsidRDefault="00946175" w:rsidP="00146057">
      <w:pPr>
        <w:spacing w:after="120" w:line="264" w:lineRule="auto"/>
        <w:ind w:left="709" w:hanging="283"/>
        <w:rPr>
          <w:rFonts w:asciiTheme="minorHAnsi" w:hAnsiTheme="minorHAnsi" w:cstheme="minorHAnsi"/>
          <w:color w:val="auto"/>
        </w:rPr>
      </w:pPr>
      <w:r w:rsidRPr="004223E9">
        <w:rPr>
          <w:rFonts w:asciiTheme="minorHAnsi" w:hAnsiTheme="minorHAnsi" w:cstheme="minorHAnsi"/>
          <w:color w:val="auto"/>
        </w:rPr>
        <w:t>4)</w:t>
      </w:r>
      <w:r w:rsidRPr="004223E9">
        <w:rPr>
          <w:rFonts w:asciiTheme="minorHAnsi" w:hAnsiTheme="minorHAnsi" w:cstheme="minorHAnsi"/>
          <w:color w:val="auto"/>
        </w:rPr>
        <w:tab/>
        <w:t>wstrzymania dostaw produktów, komponentów produktu lub materiałów, trudności w dostępie do sprzętu lub trudności w realizacji usług transportowych;</w:t>
      </w:r>
    </w:p>
    <w:p w14:paraId="65AAE78B" w14:textId="77777777" w:rsidR="00946175" w:rsidRPr="004223E9" w:rsidRDefault="00946175" w:rsidP="00146057">
      <w:pPr>
        <w:spacing w:after="120" w:line="264" w:lineRule="auto"/>
        <w:ind w:left="709" w:hanging="283"/>
        <w:rPr>
          <w:rFonts w:asciiTheme="minorHAnsi" w:hAnsiTheme="minorHAnsi" w:cstheme="minorHAnsi"/>
          <w:color w:val="auto"/>
        </w:rPr>
      </w:pPr>
      <w:r w:rsidRPr="004223E9">
        <w:rPr>
          <w:rFonts w:asciiTheme="minorHAnsi" w:hAnsiTheme="minorHAnsi" w:cstheme="minorHAnsi"/>
          <w:color w:val="auto"/>
        </w:rPr>
        <w:t xml:space="preserve">5) </w:t>
      </w:r>
      <w:r w:rsidRPr="004223E9">
        <w:rPr>
          <w:rFonts w:asciiTheme="minorHAnsi" w:hAnsiTheme="minorHAnsi" w:cstheme="minorHAnsi"/>
          <w:color w:val="auto"/>
        </w:rPr>
        <w:tab/>
        <w:t>innych okoliczności, które uniemożliwiają bądź w istotnym stopniu ograniczają możliwość wykonania umowy;</w:t>
      </w:r>
    </w:p>
    <w:p w14:paraId="6881AE9D" w14:textId="77777777" w:rsidR="00946175" w:rsidRPr="004223E9" w:rsidRDefault="00946175" w:rsidP="00146057">
      <w:pPr>
        <w:numPr>
          <w:ilvl w:val="0"/>
          <w:numId w:val="5"/>
        </w:numPr>
        <w:spacing w:after="120" w:line="264" w:lineRule="auto"/>
        <w:rPr>
          <w:rFonts w:asciiTheme="minorHAnsi" w:hAnsiTheme="minorHAnsi" w:cstheme="minorHAnsi"/>
          <w:color w:val="auto"/>
        </w:rPr>
      </w:pPr>
      <w:r w:rsidRPr="004223E9">
        <w:rPr>
          <w:rFonts w:asciiTheme="minorHAnsi" w:hAnsiTheme="minorHAnsi" w:cstheme="minorHAnsi"/>
          <w:color w:val="auto"/>
        </w:rPr>
        <w:t>Wykonawca może żądać przedstawienia dodatkowych oświadczeń lub dokumentów potwierdzających wpływ okoliczności związanych z wystąpieniem COVID-19 na należyte wykonanie tej umowy.</w:t>
      </w:r>
    </w:p>
    <w:p w14:paraId="5214A52F" w14:textId="7E893476" w:rsidR="00492F7D" w:rsidRPr="004223E9" w:rsidRDefault="00A91F64" w:rsidP="00146057">
      <w:pPr>
        <w:spacing w:after="120" w:line="264" w:lineRule="auto"/>
        <w:ind w:left="10" w:right="8" w:hanging="10"/>
        <w:jc w:val="center"/>
        <w:rPr>
          <w:rFonts w:asciiTheme="minorHAnsi" w:hAnsiTheme="minorHAnsi" w:cstheme="minorHAnsi"/>
        </w:rPr>
      </w:pPr>
      <w:r w:rsidRPr="004223E9">
        <w:rPr>
          <w:rFonts w:asciiTheme="minorHAnsi" w:hAnsiTheme="minorHAnsi" w:cstheme="minorHAnsi"/>
          <w:b/>
        </w:rPr>
        <w:t xml:space="preserve">§ </w:t>
      </w:r>
      <w:r w:rsidR="006F0D3E">
        <w:rPr>
          <w:rFonts w:asciiTheme="minorHAnsi" w:hAnsiTheme="minorHAnsi" w:cstheme="minorHAnsi"/>
          <w:b/>
        </w:rPr>
        <w:t>7</w:t>
      </w:r>
    </w:p>
    <w:p w14:paraId="7D11E858" w14:textId="77777777" w:rsidR="00492F7D" w:rsidRPr="004223E9" w:rsidRDefault="00A91F64" w:rsidP="00146057">
      <w:pPr>
        <w:pStyle w:val="Nagwek1"/>
        <w:spacing w:after="120" w:line="264" w:lineRule="auto"/>
        <w:ind w:right="16"/>
        <w:rPr>
          <w:rFonts w:asciiTheme="minorHAnsi" w:hAnsiTheme="minorHAnsi" w:cstheme="minorHAnsi"/>
        </w:rPr>
      </w:pPr>
      <w:r w:rsidRPr="004223E9">
        <w:rPr>
          <w:rFonts w:asciiTheme="minorHAnsi" w:hAnsiTheme="minorHAnsi" w:cstheme="minorHAnsi"/>
        </w:rPr>
        <w:t xml:space="preserve">REALIZACJA UMOWY I ODBIORY </w:t>
      </w:r>
    </w:p>
    <w:p w14:paraId="330B63DE" w14:textId="77777777" w:rsidR="00492F7D" w:rsidRPr="004223E9" w:rsidRDefault="00A91F64" w:rsidP="00146057">
      <w:pPr>
        <w:numPr>
          <w:ilvl w:val="0"/>
          <w:numId w:val="7"/>
        </w:numPr>
        <w:spacing w:after="120" w:line="264" w:lineRule="auto"/>
        <w:ind w:hanging="427"/>
        <w:rPr>
          <w:rFonts w:asciiTheme="minorHAnsi" w:hAnsiTheme="minorHAnsi" w:cstheme="minorHAnsi"/>
        </w:rPr>
      </w:pPr>
      <w:r w:rsidRPr="004223E9">
        <w:rPr>
          <w:rFonts w:asciiTheme="minorHAnsi" w:hAnsiTheme="minorHAnsi" w:cstheme="minorHAnsi"/>
        </w:rPr>
        <w:t xml:space="preserve">Zamawiający ma prawo kontroli sposobu wykonania pracy i w tym celu Wykonawca zapewni Zamawiającemu wgląd w realizację pracy na każdym jej etapie. Zamawiający zobowiązuje się do udzielania Wykonawcy, na jego wniosek niezbędnych wyjaśnień dotyczących realizacji przedmiotu Umowy. </w:t>
      </w:r>
    </w:p>
    <w:p w14:paraId="570304B4" w14:textId="77777777" w:rsidR="00492F7D" w:rsidRPr="004223E9" w:rsidRDefault="00A91F64" w:rsidP="00146057">
      <w:pPr>
        <w:numPr>
          <w:ilvl w:val="0"/>
          <w:numId w:val="7"/>
        </w:numPr>
        <w:spacing w:after="120" w:line="264" w:lineRule="auto"/>
        <w:ind w:hanging="427"/>
        <w:rPr>
          <w:rFonts w:asciiTheme="minorHAnsi" w:hAnsiTheme="minorHAnsi" w:cstheme="minorHAnsi"/>
        </w:rPr>
      </w:pPr>
      <w:r w:rsidRPr="004223E9">
        <w:rPr>
          <w:rFonts w:asciiTheme="minorHAnsi" w:hAnsiTheme="minorHAnsi" w:cstheme="minorHAnsi"/>
        </w:rPr>
        <w:lastRenderedPageBreak/>
        <w:t>Wykonawca dostarczy przedmiot Umowy do siedziby Zamawiającego</w:t>
      </w:r>
      <w:r w:rsidR="004F601E" w:rsidRPr="004223E9">
        <w:rPr>
          <w:rFonts w:asciiTheme="minorHAnsi" w:hAnsiTheme="minorHAnsi" w:cstheme="minorHAnsi"/>
        </w:rPr>
        <w:t xml:space="preserve"> </w:t>
      </w:r>
      <w:r w:rsidR="0093290D" w:rsidRPr="004223E9">
        <w:rPr>
          <w:rFonts w:asciiTheme="minorHAnsi" w:hAnsiTheme="minorHAnsi" w:cstheme="minorHAnsi"/>
        </w:rPr>
        <w:t>lub odpowiednio do siedzib jednostek organizacyjnych Zamawiającego</w:t>
      </w:r>
      <w:r w:rsidR="00BA2379" w:rsidRPr="004223E9">
        <w:rPr>
          <w:rFonts w:asciiTheme="minorHAnsi" w:hAnsiTheme="minorHAnsi" w:cstheme="minorHAnsi"/>
        </w:rPr>
        <w:t xml:space="preserve">, </w:t>
      </w:r>
      <w:r w:rsidR="0093290D" w:rsidRPr="004223E9">
        <w:rPr>
          <w:rFonts w:asciiTheme="minorHAnsi" w:hAnsiTheme="minorHAnsi" w:cstheme="minorHAnsi"/>
        </w:rPr>
        <w:t>biorących udział w realizacji zamówienia,</w:t>
      </w:r>
      <w:r w:rsidRPr="004223E9">
        <w:rPr>
          <w:rFonts w:asciiTheme="minorHAnsi" w:hAnsiTheme="minorHAnsi" w:cstheme="minorHAnsi"/>
        </w:rPr>
        <w:t xml:space="preserve"> na własne ryzyko i koszt oraz uiści wszelkie niezbędne związane z tym opłaty, a w szczególności koszty transportu, cła oraz koszty ubezpieczenia, jeżeli takowe są wymagane, aby zrealizować przedmiot Umowy. </w:t>
      </w:r>
    </w:p>
    <w:p w14:paraId="29D84B0D" w14:textId="77777777" w:rsidR="00492F7D" w:rsidRPr="004223E9" w:rsidRDefault="00F60157" w:rsidP="00146057">
      <w:pPr>
        <w:numPr>
          <w:ilvl w:val="0"/>
          <w:numId w:val="7"/>
        </w:numPr>
        <w:spacing w:after="120" w:line="264" w:lineRule="auto"/>
        <w:ind w:hanging="427"/>
        <w:rPr>
          <w:rFonts w:asciiTheme="minorHAnsi" w:hAnsiTheme="minorHAnsi" w:cstheme="minorHAnsi"/>
        </w:rPr>
      </w:pPr>
      <w:r w:rsidRPr="004223E9">
        <w:rPr>
          <w:rFonts w:asciiTheme="minorHAnsi" w:hAnsiTheme="minorHAnsi" w:cstheme="minorHAnsi"/>
        </w:rPr>
        <w:t xml:space="preserve">Dostawy Oprogramowania </w:t>
      </w:r>
      <w:r w:rsidR="00A91F64" w:rsidRPr="004223E9">
        <w:rPr>
          <w:rFonts w:asciiTheme="minorHAnsi" w:hAnsiTheme="minorHAnsi" w:cstheme="minorHAnsi"/>
        </w:rPr>
        <w:t>oraz usługi uruchomienia, konfigur</w:t>
      </w:r>
      <w:r w:rsidRPr="004223E9">
        <w:rPr>
          <w:rFonts w:asciiTheme="minorHAnsi" w:hAnsiTheme="minorHAnsi" w:cstheme="minorHAnsi"/>
        </w:rPr>
        <w:t xml:space="preserve">acji, prac wdrożeniowych </w:t>
      </w:r>
      <w:r w:rsidR="00A91F64" w:rsidRPr="004223E9">
        <w:rPr>
          <w:rFonts w:asciiTheme="minorHAnsi" w:hAnsiTheme="minorHAnsi" w:cstheme="minorHAnsi"/>
        </w:rPr>
        <w:t xml:space="preserve"> będą realizowane w Dni Robocze, w terminie i godzinach uzgodnionych z Zamawiającym. Uzgodnienie dokładnej daty i godziny dostawy powinno nastąpić, co najmniej 48 godzin przed dostawą. </w:t>
      </w:r>
    </w:p>
    <w:p w14:paraId="69C40D82" w14:textId="77777777" w:rsidR="00492F7D" w:rsidRPr="004223E9" w:rsidRDefault="00A91F64" w:rsidP="00146057">
      <w:pPr>
        <w:numPr>
          <w:ilvl w:val="0"/>
          <w:numId w:val="7"/>
        </w:numPr>
        <w:spacing w:after="120" w:line="264" w:lineRule="auto"/>
        <w:ind w:hanging="427"/>
        <w:rPr>
          <w:rFonts w:asciiTheme="minorHAnsi" w:hAnsiTheme="minorHAnsi" w:cstheme="minorHAnsi"/>
        </w:rPr>
      </w:pPr>
      <w:r w:rsidRPr="004223E9">
        <w:rPr>
          <w:rFonts w:asciiTheme="minorHAnsi" w:hAnsiTheme="minorHAnsi" w:cstheme="minorHAnsi"/>
        </w:rPr>
        <w:t xml:space="preserve">Za datę dostawy przyjmuje się datę odbioru, potwierdzonego protokołem odbioru bez wad oraz zastrzeżeń  ze strony Zamawiającego, podpisanego przez Zamawiającego oraz Wykonawcę. </w:t>
      </w:r>
    </w:p>
    <w:p w14:paraId="214721A0" w14:textId="6053642C" w:rsidR="00492F7D" w:rsidRPr="004223E9" w:rsidRDefault="00A91F64" w:rsidP="00146057">
      <w:pPr>
        <w:numPr>
          <w:ilvl w:val="0"/>
          <w:numId w:val="7"/>
        </w:numPr>
        <w:spacing w:after="120" w:line="264" w:lineRule="auto"/>
        <w:ind w:hanging="427"/>
        <w:rPr>
          <w:rFonts w:asciiTheme="minorHAnsi" w:hAnsiTheme="minorHAnsi" w:cstheme="minorHAnsi"/>
        </w:rPr>
      </w:pPr>
      <w:r w:rsidRPr="004223E9">
        <w:rPr>
          <w:rFonts w:asciiTheme="minorHAnsi" w:hAnsiTheme="minorHAnsi" w:cstheme="minorHAnsi"/>
        </w:rPr>
        <w:t xml:space="preserve">Za datę odbioru częściowego lub końcowego prac wdrożeniowych Systemów zgodnie  z wymaganiami określonymi w Załączniku nr </w:t>
      </w:r>
      <w:r w:rsidR="00A57171">
        <w:rPr>
          <w:rFonts w:asciiTheme="minorHAnsi" w:hAnsiTheme="minorHAnsi" w:cstheme="minorHAnsi"/>
        </w:rPr>
        <w:t>A</w:t>
      </w:r>
      <w:r w:rsidRPr="004223E9">
        <w:rPr>
          <w:rFonts w:asciiTheme="minorHAnsi" w:hAnsiTheme="minorHAnsi" w:cstheme="minorHAnsi"/>
        </w:rPr>
        <w:t xml:space="preserve"> do </w:t>
      </w:r>
      <w:r w:rsidR="00976A1C" w:rsidRPr="004223E9">
        <w:rPr>
          <w:rFonts w:asciiTheme="minorHAnsi" w:hAnsiTheme="minorHAnsi" w:cstheme="minorHAnsi"/>
        </w:rPr>
        <w:t>SWZ</w:t>
      </w:r>
      <w:r w:rsidRPr="004223E9">
        <w:rPr>
          <w:rFonts w:asciiTheme="minorHAnsi" w:hAnsiTheme="minorHAnsi" w:cstheme="minorHAnsi"/>
        </w:rPr>
        <w:t xml:space="preserve"> przyjmuje się datę odbioru, potwierdzonego protokołem odbioru bez wad oraz zastrzeżeń ze strony Zamawiającego, podpisanego przez Zamawiającego oraz Wykonawcę. </w:t>
      </w:r>
    </w:p>
    <w:p w14:paraId="40E1B218" w14:textId="77777777" w:rsidR="00492F7D" w:rsidRPr="004223E9" w:rsidRDefault="00A91F64" w:rsidP="00146057">
      <w:pPr>
        <w:numPr>
          <w:ilvl w:val="0"/>
          <w:numId w:val="7"/>
        </w:numPr>
        <w:spacing w:after="120" w:line="264" w:lineRule="auto"/>
        <w:ind w:hanging="427"/>
        <w:rPr>
          <w:rFonts w:asciiTheme="minorHAnsi" w:hAnsiTheme="minorHAnsi" w:cstheme="minorHAnsi"/>
        </w:rPr>
      </w:pPr>
      <w:r w:rsidRPr="004223E9">
        <w:rPr>
          <w:rFonts w:asciiTheme="minorHAnsi" w:hAnsiTheme="minorHAnsi" w:cstheme="minorHAnsi"/>
        </w:rPr>
        <w:t>W odniesieniu do etapów prac i wyodrębnionych produktów zgodnie z postanowieniami Umowy, Zamawiający</w:t>
      </w:r>
      <w:r w:rsidR="00BA2379" w:rsidRPr="004223E9">
        <w:rPr>
          <w:rFonts w:asciiTheme="minorHAnsi" w:hAnsiTheme="minorHAnsi" w:cstheme="minorHAnsi"/>
        </w:rPr>
        <w:t xml:space="preserve"> </w:t>
      </w:r>
      <w:r w:rsidRPr="004223E9">
        <w:rPr>
          <w:rFonts w:asciiTheme="minorHAnsi" w:hAnsiTheme="minorHAnsi" w:cstheme="minorHAnsi"/>
        </w:rPr>
        <w:t xml:space="preserve">może dokonać protokolarnego odbioru warunkowego z zastrzeżeniami, przy jednoczesnym zdefiniowaniu zakresów i terminów usunięcia przyczyn zgłoszonych zastrzeżeń. </w:t>
      </w:r>
    </w:p>
    <w:p w14:paraId="2D7A1AB0" w14:textId="77777777" w:rsidR="00492F7D" w:rsidRPr="004223E9" w:rsidRDefault="00A91F64" w:rsidP="00146057">
      <w:pPr>
        <w:numPr>
          <w:ilvl w:val="0"/>
          <w:numId w:val="7"/>
        </w:numPr>
        <w:spacing w:after="120" w:line="264" w:lineRule="auto"/>
        <w:ind w:hanging="427"/>
        <w:rPr>
          <w:rFonts w:asciiTheme="minorHAnsi" w:hAnsiTheme="minorHAnsi" w:cstheme="minorHAnsi"/>
        </w:rPr>
      </w:pPr>
      <w:r w:rsidRPr="004223E9">
        <w:rPr>
          <w:rFonts w:asciiTheme="minorHAnsi" w:hAnsiTheme="minorHAnsi" w:cstheme="minorHAnsi"/>
        </w:rPr>
        <w:t>Dokonanie odbioru warunkowego zwalnia Wykonawcę z odpowiedzialności za zwłokę w realizacji przedmiotu odbioru pod warunkiem dotrzymania przez Wykonawcę terminów określonych w</w:t>
      </w:r>
      <w:r w:rsidR="00857FB2" w:rsidRPr="004223E9">
        <w:rPr>
          <w:rFonts w:asciiTheme="minorHAnsi" w:hAnsiTheme="minorHAnsi" w:cstheme="minorHAnsi"/>
        </w:rPr>
        <w:t xml:space="preserve"> harmonogramie wdrażania i dostaw – przedłożonym do umowy przez Wykonawcę.</w:t>
      </w:r>
      <w:r w:rsidRPr="004223E9">
        <w:rPr>
          <w:rFonts w:asciiTheme="minorHAnsi" w:hAnsiTheme="minorHAnsi" w:cstheme="minorHAnsi"/>
        </w:rPr>
        <w:t xml:space="preserve"> </w:t>
      </w:r>
    </w:p>
    <w:p w14:paraId="405E8EDB" w14:textId="77777777" w:rsidR="00492F7D" w:rsidRPr="004223E9" w:rsidRDefault="00A91F64" w:rsidP="00146057">
      <w:pPr>
        <w:numPr>
          <w:ilvl w:val="0"/>
          <w:numId w:val="7"/>
        </w:numPr>
        <w:spacing w:after="120" w:line="264" w:lineRule="auto"/>
        <w:ind w:hanging="427"/>
        <w:rPr>
          <w:rFonts w:asciiTheme="minorHAnsi" w:hAnsiTheme="minorHAnsi" w:cstheme="minorHAnsi"/>
        </w:rPr>
      </w:pPr>
      <w:r w:rsidRPr="004223E9">
        <w:rPr>
          <w:rFonts w:asciiTheme="minorHAnsi" w:hAnsiTheme="minorHAnsi" w:cstheme="minorHAnsi"/>
        </w:rPr>
        <w:t xml:space="preserve">Do czasu usunięcia wad i podpisania przez Komisję Odbioru protokołu zdawczo-odbiorczego bez zastrzeżeń, Przedmiot Umowy nie jest odebrany i nie jest uznany za wykonany. </w:t>
      </w:r>
    </w:p>
    <w:p w14:paraId="069B34E3" w14:textId="77777777" w:rsidR="00492F7D" w:rsidRPr="004223E9" w:rsidRDefault="00A91F64" w:rsidP="00146057">
      <w:pPr>
        <w:numPr>
          <w:ilvl w:val="0"/>
          <w:numId w:val="7"/>
        </w:numPr>
        <w:spacing w:after="120" w:line="264" w:lineRule="auto"/>
        <w:ind w:hanging="427"/>
        <w:rPr>
          <w:rFonts w:asciiTheme="minorHAnsi" w:hAnsiTheme="minorHAnsi" w:cstheme="minorHAnsi"/>
        </w:rPr>
      </w:pPr>
      <w:r w:rsidRPr="004223E9">
        <w:rPr>
          <w:rFonts w:asciiTheme="minorHAnsi" w:hAnsiTheme="minorHAnsi" w:cstheme="minorHAnsi"/>
        </w:rPr>
        <w:t xml:space="preserve">Procedury odbioru dostaw, montażu, uruchomienia i konfiguracji oraz prac wdrożeniowych określają niniejsze umowa oraz Załączniki do </w:t>
      </w:r>
      <w:r w:rsidR="00976A1C" w:rsidRPr="004223E9">
        <w:rPr>
          <w:rFonts w:asciiTheme="minorHAnsi" w:hAnsiTheme="minorHAnsi" w:cstheme="minorHAnsi"/>
        </w:rPr>
        <w:t>SWZ</w:t>
      </w:r>
      <w:r w:rsidRPr="004223E9">
        <w:rPr>
          <w:rFonts w:asciiTheme="minorHAnsi" w:hAnsiTheme="minorHAnsi" w:cstheme="minorHAnsi"/>
        </w:rPr>
        <w:t xml:space="preserve">. </w:t>
      </w:r>
    </w:p>
    <w:p w14:paraId="0B48AD54" w14:textId="77777777" w:rsidR="00492F7D" w:rsidRPr="004223E9" w:rsidRDefault="00A91F64" w:rsidP="00146057">
      <w:pPr>
        <w:numPr>
          <w:ilvl w:val="0"/>
          <w:numId w:val="7"/>
        </w:numPr>
        <w:spacing w:after="120" w:line="264" w:lineRule="auto"/>
        <w:ind w:hanging="427"/>
        <w:rPr>
          <w:rFonts w:asciiTheme="minorHAnsi" w:hAnsiTheme="minorHAnsi" w:cstheme="minorHAnsi"/>
        </w:rPr>
      </w:pPr>
      <w:r w:rsidRPr="004223E9">
        <w:rPr>
          <w:rFonts w:asciiTheme="minorHAnsi" w:hAnsiTheme="minorHAnsi" w:cstheme="minorHAnsi"/>
        </w:rPr>
        <w:t xml:space="preserve">Potwierdzeniem zakończenia całości dostaw i prac objętych niniejszą Umową będzie Protokół Odbioru Końcowego Przedmiotu Umowy oraz Dokumentacji z nim związanej. </w:t>
      </w:r>
    </w:p>
    <w:p w14:paraId="7E2E2037" w14:textId="77777777" w:rsidR="00492F7D" w:rsidRPr="004223E9" w:rsidRDefault="00A91F64" w:rsidP="00146057">
      <w:pPr>
        <w:numPr>
          <w:ilvl w:val="0"/>
          <w:numId w:val="7"/>
        </w:numPr>
        <w:spacing w:after="120" w:line="264" w:lineRule="auto"/>
        <w:ind w:hanging="427"/>
        <w:rPr>
          <w:rFonts w:asciiTheme="minorHAnsi" w:hAnsiTheme="minorHAnsi" w:cstheme="minorHAnsi"/>
        </w:rPr>
      </w:pPr>
      <w:r w:rsidRPr="004223E9">
        <w:rPr>
          <w:rFonts w:asciiTheme="minorHAnsi" w:hAnsiTheme="minorHAnsi" w:cstheme="minorHAnsi"/>
        </w:rPr>
        <w:t xml:space="preserve">Protokoły odbioru, o których mowa w niniejszym paragrafie z wykonania Przedmiotu Umowy określonego w § 1 wymaga podpisania przez Wykonawcę (2 osoby) i Zamawiającego (2 osoby): </w:t>
      </w:r>
    </w:p>
    <w:p w14:paraId="4A96E0BB" w14:textId="77777777" w:rsidR="00492F7D" w:rsidRPr="004223E9" w:rsidRDefault="00A91F64" w:rsidP="00146057">
      <w:pPr>
        <w:numPr>
          <w:ilvl w:val="1"/>
          <w:numId w:val="7"/>
        </w:numPr>
        <w:spacing w:after="120" w:line="264" w:lineRule="auto"/>
        <w:ind w:left="849" w:hanging="422"/>
        <w:rPr>
          <w:rFonts w:asciiTheme="minorHAnsi" w:hAnsiTheme="minorHAnsi" w:cstheme="minorHAnsi"/>
        </w:rPr>
      </w:pPr>
      <w:r w:rsidRPr="004223E9">
        <w:rPr>
          <w:rFonts w:asciiTheme="minorHAnsi" w:hAnsiTheme="minorHAnsi" w:cstheme="minorHAnsi"/>
        </w:rPr>
        <w:t xml:space="preserve">……………………………, </w:t>
      </w:r>
    </w:p>
    <w:p w14:paraId="19383E6D" w14:textId="77777777" w:rsidR="00492F7D" w:rsidRPr="004223E9" w:rsidRDefault="00A91F64" w:rsidP="00146057">
      <w:pPr>
        <w:numPr>
          <w:ilvl w:val="1"/>
          <w:numId w:val="7"/>
        </w:numPr>
        <w:spacing w:after="120" w:line="264" w:lineRule="auto"/>
        <w:ind w:left="849" w:hanging="422"/>
        <w:rPr>
          <w:rFonts w:asciiTheme="minorHAnsi" w:hAnsiTheme="minorHAnsi" w:cstheme="minorHAnsi"/>
        </w:rPr>
      </w:pPr>
      <w:r w:rsidRPr="004223E9">
        <w:rPr>
          <w:rFonts w:asciiTheme="minorHAnsi" w:hAnsiTheme="minorHAnsi" w:cstheme="minorHAnsi"/>
        </w:rPr>
        <w:t xml:space="preserve">……………………………, </w:t>
      </w:r>
    </w:p>
    <w:p w14:paraId="1DBFA2EF" w14:textId="77777777" w:rsidR="00492F7D" w:rsidRPr="004223E9" w:rsidRDefault="00A91F64" w:rsidP="00146057">
      <w:pPr>
        <w:numPr>
          <w:ilvl w:val="1"/>
          <w:numId w:val="7"/>
        </w:numPr>
        <w:spacing w:after="120" w:line="264" w:lineRule="auto"/>
        <w:ind w:left="849" w:hanging="422"/>
        <w:rPr>
          <w:rFonts w:asciiTheme="minorHAnsi" w:hAnsiTheme="minorHAnsi" w:cstheme="minorHAnsi"/>
        </w:rPr>
      </w:pPr>
      <w:r w:rsidRPr="004223E9">
        <w:rPr>
          <w:rFonts w:asciiTheme="minorHAnsi" w:hAnsiTheme="minorHAnsi" w:cstheme="minorHAnsi"/>
        </w:rPr>
        <w:t xml:space="preserve">……………………..……., </w:t>
      </w:r>
    </w:p>
    <w:p w14:paraId="5BDA5B4D" w14:textId="77777777" w:rsidR="00492F7D" w:rsidRPr="004223E9" w:rsidRDefault="00A91F64" w:rsidP="00146057">
      <w:pPr>
        <w:numPr>
          <w:ilvl w:val="1"/>
          <w:numId w:val="7"/>
        </w:numPr>
        <w:spacing w:after="120" w:line="264" w:lineRule="auto"/>
        <w:ind w:left="849" w:hanging="422"/>
        <w:rPr>
          <w:rFonts w:asciiTheme="minorHAnsi" w:hAnsiTheme="minorHAnsi" w:cstheme="minorHAnsi"/>
        </w:rPr>
      </w:pPr>
      <w:r w:rsidRPr="004223E9">
        <w:rPr>
          <w:rFonts w:asciiTheme="minorHAnsi" w:hAnsiTheme="minorHAnsi" w:cstheme="minorHAnsi"/>
        </w:rPr>
        <w:t xml:space="preserve">………………..…………., </w:t>
      </w:r>
    </w:p>
    <w:p w14:paraId="62ED86D1" w14:textId="77777777" w:rsidR="00492F7D" w:rsidRPr="004223E9" w:rsidRDefault="00A91F64" w:rsidP="00146057">
      <w:pPr>
        <w:numPr>
          <w:ilvl w:val="0"/>
          <w:numId w:val="7"/>
        </w:numPr>
        <w:spacing w:after="120" w:line="264" w:lineRule="auto"/>
        <w:ind w:hanging="427"/>
        <w:rPr>
          <w:rFonts w:asciiTheme="minorHAnsi" w:hAnsiTheme="minorHAnsi" w:cstheme="minorHAnsi"/>
        </w:rPr>
      </w:pPr>
      <w:r w:rsidRPr="004223E9">
        <w:rPr>
          <w:rFonts w:asciiTheme="minorHAnsi" w:hAnsiTheme="minorHAnsi" w:cstheme="minorHAnsi"/>
        </w:rPr>
        <w:t xml:space="preserve">Protokół zdawczo-odbiorczy, o którym mowa w ust. 11, powinien zawierać w szczególności: </w:t>
      </w:r>
    </w:p>
    <w:p w14:paraId="4D59E4B4" w14:textId="77777777" w:rsidR="00492F7D" w:rsidRPr="004223E9" w:rsidRDefault="00A91F64" w:rsidP="00146057">
      <w:pPr>
        <w:numPr>
          <w:ilvl w:val="1"/>
          <w:numId w:val="7"/>
        </w:numPr>
        <w:spacing w:after="120" w:line="264" w:lineRule="auto"/>
        <w:ind w:left="849" w:hanging="422"/>
        <w:rPr>
          <w:rFonts w:asciiTheme="minorHAnsi" w:hAnsiTheme="minorHAnsi" w:cstheme="minorHAnsi"/>
        </w:rPr>
      </w:pPr>
      <w:r w:rsidRPr="004223E9">
        <w:rPr>
          <w:rFonts w:asciiTheme="minorHAnsi" w:hAnsiTheme="minorHAnsi" w:cstheme="minorHAnsi"/>
        </w:rPr>
        <w:t xml:space="preserve">dzień i miejsce odbioru etapu, </w:t>
      </w:r>
    </w:p>
    <w:p w14:paraId="0CA7B2FF" w14:textId="77777777" w:rsidR="00492F7D" w:rsidRPr="004223E9" w:rsidRDefault="00A91F64" w:rsidP="00146057">
      <w:pPr>
        <w:numPr>
          <w:ilvl w:val="1"/>
          <w:numId w:val="7"/>
        </w:numPr>
        <w:spacing w:after="120" w:line="264" w:lineRule="auto"/>
        <w:ind w:left="849" w:hanging="422"/>
        <w:rPr>
          <w:rFonts w:asciiTheme="minorHAnsi" w:hAnsiTheme="minorHAnsi" w:cstheme="minorHAnsi"/>
        </w:rPr>
      </w:pPr>
      <w:r w:rsidRPr="004223E9">
        <w:rPr>
          <w:rFonts w:asciiTheme="minorHAnsi" w:hAnsiTheme="minorHAnsi" w:cstheme="minorHAnsi"/>
        </w:rPr>
        <w:t xml:space="preserve">oświadczenie wszystkich członków Komisji Odbioru o braku albo o istnieniu wad w realizacji etapu lub Przedmiotu Umowy, </w:t>
      </w:r>
    </w:p>
    <w:p w14:paraId="188A9FCE" w14:textId="77777777" w:rsidR="00492F7D" w:rsidRPr="004223E9" w:rsidRDefault="00A91F64" w:rsidP="00146057">
      <w:pPr>
        <w:numPr>
          <w:ilvl w:val="1"/>
          <w:numId w:val="7"/>
        </w:numPr>
        <w:spacing w:after="120" w:line="264" w:lineRule="auto"/>
        <w:ind w:left="849" w:hanging="422"/>
        <w:rPr>
          <w:rFonts w:asciiTheme="minorHAnsi" w:hAnsiTheme="minorHAnsi" w:cstheme="minorHAnsi"/>
        </w:rPr>
      </w:pPr>
      <w:r w:rsidRPr="004223E9">
        <w:rPr>
          <w:rFonts w:asciiTheme="minorHAnsi" w:hAnsiTheme="minorHAnsi" w:cstheme="minorHAnsi"/>
        </w:rPr>
        <w:t xml:space="preserve">w przypadku stwierdzenia wad – wyznaczony przez Komisję Odbioru, wiążący Wykonawcę, termin do usunięcia wad przez Wykonawcę. </w:t>
      </w:r>
    </w:p>
    <w:p w14:paraId="19215A09" w14:textId="77777777" w:rsidR="00492F7D" w:rsidRPr="004223E9" w:rsidRDefault="00A91F64" w:rsidP="00146057">
      <w:pPr>
        <w:numPr>
          <w:ilvl w:val="0"/>
          <w:numId w:val="7"/>
        </w:numPr>
        <w:spacing w:after="120" w:line="264" w:lineRule="auto"/>
        <w:ind w:hanging="427"/>
        <w:rPr>
          <w:rFonts w:asciiTheme="minorHAnsi" w:hAnsiTheme="minorHAnsi" w:cstheme="minorHAnsi"/>
        </w:rPr>
      </w:pPr>
      <w:r w:rsidRPr="004223E9">
        <w:rPr>
          <w:rFonts w:asciiTheme="minorHAnsi" w:hAnsiTheme="minorHAnsi" w:cstheme="minorHAnsi"/>
        </w:rPr>
        <w:t xml:space="preserve">Wykonawca zobowiązany jest do usunięcia wad stwierdzonych przez Komisję Odbioru w terminie wyznaczonym przez Komisję Odbioru. </w:t>
      </w:r>
    </w:p>
    <w:p w14:paraId="2F87C797" w14:textId="77777777" w:rsidR="00492F7D" w:rsidRPr="004223E9" w:rsidRDefault="00A91F64" w:rsidP="00146057">
      <w:pPr>
        <w:numPr>
          <w:ilvl w:val="0"/>
          <w:numId w:val="7"/>
        </w:numPr>
        <w:spacing w:after="120" w:line="264" w:lineRule="auto"/>
        <w:ind w:hanging="427"/>
        <w:rPr>
          <w:rFonts w:asciiTheme="minorHAnsi" w:hAnsiTheme="minorHAnsi" w:cstheme="minorHAnsi"/>
        </w:rPr>
      </w:pPr>
      <w:r w:rsidRPr="004223E9">
        <w:rPr>
          <w:rFonts w:asciiTheme="minorHAnsi" w:hAnsiTheme="minorHAnsi" w:cstheme="minorHAnsi"/>
        </w:rPr>
        <w:t xml:space="preserve">Protokół Odbioru Końcowego, zostanie sporządzony w terminie 5 dni roboczych od dnia odbioru bez zastrzeżeń wszystkich etapów realizacji Przedmiotu Zamówienia.  </w:t>
      </w:r>
    </w:p>
    <w:p w14:paraId="0700A7CD" w14:textId="77777777" w:rsidR="00492F7D" w:rsidRPr="004223E9" w:rsidRDefault="00A91F64" w:rsidP="00146057">
      <w:pPr>
        <w:numPr>
          <w:ilvl w:val="0"/>
          <w:numId w:val="7"/>
        </w:numPr>
        <w:spacing w:after="120" w:line="264" w:lineRule="auto"/>
        <w:ind w:hanging="427"/>
        <w:rPr>
          <w:rFonts w:asciiTheme="minorHAnsi" w:hAnsiTheme="minorHAnsi" w:cstheme="minorHAnsi"/>
        </w:rPr>
      </w:pPr>
      <w:r w:rsidRPr="004223E9">
        <w:rPr>
          <w:rFonts w:asciiTheme="minorHAnsi" w:hAnsiTheme="minorHAnsi" w:cstheme="minorHAnsi"/>
        </w:rPr>
        <w:t xml:space="preserve">W ramach procedury odbioru związanej z wykonaniem umowy o udzielenie zamówienia publicznego, zamawiający zastrzega sobie prawo weryfikacji czy oprogramowanie i powiązane z nim elementy, takie jak </w:t>
      </w:r>
      <w:r w:rsidRPr="004223E9">
        <w:rPr>
          <w:rFonts w:asciiTheme="minorHAnsi" w:hAnsiTheme="minorHAnsi" w:cstheme="minorHAnsi"/>
        </w:rPr>
        <w:lastRenderedPageBreak/>
        <w:t xml:space="preserve">certyfikaty/etykiety producenta oprogramowania dołączone do oprogramowania są oryginalne i licencjonowane zgodnie z prawem. W powyższym celu zamawiający może zwrócić się do przedstawicieli producenta danego oprogramowania z prośbą o weryfikację czy oferowane oprogramowanie i materiały do niego dołączone są oryginalne. W przypadku identyfikacji nielicencjonowanego lub podrobionego oprogramowania lub jego elementów, w tym podrobionych lub przerobionych certyfikatów/etykiet producenta, zamawiający zastrzega sobie prawo do wstrzymania płatności do czasu dostarczenia oprogramowania i certyfikatów/etykiet należycie licencjonowanych i oryginalnych oraz do odstąpienia od umowy w terminie 30 dni od daty dostawy. Ponadto, powyższe informacje zostaną przekazane właściwym organom w celu wszczęcia stosownych postępowań. </w:t>
      </w:r>
    </w:p>
    <w:p w14:paraId="3F3222F0" w14:textId="70D7931E" w:rsidR="00492F7D" w:rsidRPr="004223E9" w:rsidRDefault="00A91F64" w:rsidP="00146057">
      <w:pPr>
        <w:spacing w:after="120" w:line="264" w:lineRule="auto"/>
        <w:ind w:left="10" w:right="8" w:hanging="10"/>
        <w:jc w:val="center"/>
        <w:rPr>
          <w:rFonts w:asciiTheme="minorHAnsi" w:hAnsiTheme="minorHAnsi" w:cstheme="minorHAnsi"/>
        </w:rPr>
      </w:pPr>
      <w:r w:rsidRPr="004223E9">
        <w:rPr>
          <w:rFonts w:asciiTheme="minorHAnsi" w:hAnsiTheme="minorHAnsi" w:cstheme="minorHAnsi"/>
          <w:b/>
        </w:rPr>
        <w:t xml:space="preserve">§ </w:t>
      </w:r>
      <w:r w:rsidR="006F0D3E">
        <w:rPr>
          <w:rFonts w:asciiTheme="minorHAnsi" w:hAnsiTheme="minorHAnsi" w:cstheme="minorHAnsi"/>
          <w:b/>
        </w:rPr>
        <w:t>8</w:t>
      </w:r>
      <w:r w:rsidRPr="004223E9">
        <w:rPr>
          <w:rFonts w:asciiTheme="minorHAnsi" w:hAnsiTheme="minorHAnsi" w:cstheme="minorHAnsi"/>
          <w:b/>
        </w:rPr>
        <w:t xml:space="preserve"> </w:t>
      </w:r>
    </w:p>
    <w:p w14:paraId="01732543" w14:textId="77777777" w:rsidR="00492F7D" w:rsidRPr="004223E9" w:rsidRDefault="00A91F64" w:rsidP="00146057">
      <w:pPr>
        <w:pStyle w:val="Nagwek1"/>
        <w:spacing w:after="120" w:line="264" w:lineRule="auto"/>
        <w:ind w:right="11"/>
        <w:rPr>
          <w:rFonts w:asciiTheme="minorHAnsi" w:hAnsiTheme="minorHAnsi" w:cstheme="minorHAnsi"/>
        </w:rPr>
      </w:pPr>
      <w:r w:rsidRPr="004223E9">
        <w:rPr>
          <w:rFonts w:asciiTheme="minorHAnsi" w:hAnsiTheme="minorHAnsi" w:cstheme="minorHAnsi"/>
        </w:rPr>
        <w:t xml:space="preserve">WYNAGRODZENIE I WARUNKI PŁATNOŚCI </w:t>
      </w:r>
    </w:p>
    <w:p w14:paraId="3969272C" w14:textId="77777777" w:rsidR="00BA2379" w:rsidRPr="004223E9" w:rsidRDefault="00BA2379" w:rsidP="00146057">
      <w:pPr>
        <w:numPr>
          <w:ilvl w:val="0"/>
          <w:numId w:val="8"/>
        </w:numPr>
        <w:spacing w:after="120" w:line="264" w:lineRule="auto"/>
        <w:ind w:hanging="427"/>
        <w:rPr>
          <w:rFonts w:asciiTheme="minorHAnsi" w:hAnsiTheme="minorHAnsi" w:cstheme="minorHAnsi"/>
        </w:rPr>
      </w:pPr>
      <w:r w:rsidRPr="004223E9">
        <w:rPr>
          <w:rFonts w:asciiTheme="minorHAnsi" w:hAnsiTheme="minorHAnsi" w:cstheme="minorHAnsi"/>
        </w:rPr>
        <w:t>Z tytułu należytego wykonania przedmiotu umowy, o którym mowa w § 1, zgodnie ze złożoną ofertą w części 1 Zamówienia, Wykonawca otrzyma wynagrodzenie</w:t>
      </w:r>
      <w:r w:rsidR="00A528DF">
        <w:rPr>
          <w:rFonts w:asciiTheme="minorHAnsi" w:hAnsiTheme="minorHAnsi" w:cstheme="minorHAnsi"/>
        </w:rPr>
        <w:t xml:space="preserve"> ryczałtowe</w:t>
      </w:r>
      <w:r w:rsidRPr="004223E9">
        <w:rPr>
          <w:rFonts w:asciiTheme="minorHAnsi" w:hAnsiTheme="minorHAnsi" w:cstheme="minorHAnsi"/>
        </w:rPr>
        <w:t xml:space="preserve">: o łącznej kwocie.……………………………… zł brutto (słownie :…………………………………………………………………………………………………………………………………….), </w:t>
      </w:r>
    </w:p>
    <w:p w14:paraId="1210A6CB" w14:textId="77777777" w:rsidR="00431AA4" w:rsidRPr="004223E9" w:rsidRDefault="00A91F64" w:rsidP="00146057">
      <w:pPr>
        <w:numPr>
          <w:ilvl w:val="0"/>
          <w:numId w:val="8"/>
        </w:numPr>
        <w:spacing w:after="120" w:line="264" w:lineRule="auto"/>
        <w:ind w:hanging="427"/>
        <w:rPr>
          <w:rFonts w:asciiTheme="minorHAnsi" w:hAnsiTheme="minorHAnsi" w:cstheme="minorHAnsi"/>
        </w:rPr>
      </w:pPr>
      <w:r w:rsidRPr="004223E9">
        <w:rPr>
          <w:rFonts w:asciiTheme="minorHAnsi" w:hAnsiTheme="minorHAnsi" w:cstheme="minorHAnsi"/>
        </w:rPr>
        <w:t xml:space="preserve">Strony ustalają, że rozliczenia częściowe nastąpią na podstawie faktury VAT przedstawionej przez Wykonawcę, co najmniej </w:t>
      </w:r>
      <w:r w:rsidRPr="004223E9">
        <w:rPr>
          <w:rFonts w:asciiTheme="minorHAnsi" w:hAnsiTheme="minorHAnsi" w:cstheme="minorHAnsi"/>
          <w:color w:val="auto"/>
        </w:rPr>
        <w:t>raz na kwartał</w:t>
      </w:r>
      <w:r w:rsidRPr="004223E9">
        <w:rPr>
          <w:rFonts w:asciiTheme="minorHAnsi" w:hAnsiTheme="minorHAnsi" w:cstheme="minorHAnsi"/>
        </w:rPr>
        <w:t>. Wystawienie faktury VAT może nastąpić wyłącznie po zakończeniu danego zadania w całości, co zostanie potwierdzone stosow</w:t>
      </w:r>
      <w:r w:rsidR="00431AA4" w:rsidRPr="004223E9">
        <w:rPr>
          <w:rFonts w:asciiTheme="minorHAnsi" w:hAnsiTheme="minorHAnsi" w:cstheme="minorHAnsi"/>
        </w:rPr>
        <w:t xml:space="preserve">nym Protokołem Odbioru </w:t>
      </w:r>
      <w:r w:rsidR="00934D18" w:rsidRPr="00934D18">
        <w:rPr>
          <w:rFonts w:asciiTheme="minorHAnsi" w:hAnsiTheme="minorHAnsi" w:cstheme="minorHAnsi"/>
        </w:rPr>
        <w:t>Zadania</w:t>
      </w:r>
      <w:r w:rsidR="00934D18">
        <w:rPr>
          <w:rFonts w:asciiTheme="minorHAnsi" w:hAnsiTheme="minorHAnsi" w:cstheme="minorHAnsi"/>
        </w:rPr>
        <w:t>.</w:t>
      </w:r>
    </w:p>
    <w:p w14:paraId="23DB7697" w14:textId="77777777" w:rsidR="00492F7D" w:rsidRPr="004223E9" w:rsidRDefault="00A91F64" w:rsidP="00146057">
      <w:pPr>
        <w:numPr>
          <w:ilvl w:val="0"/>
          <w:numId w:val="8"/>
        </w:numPr>
        <w:spacing w:after="120" w:line="264" w:lineRule="auto"/>
        <w:ind w:hanging="427"/>
        <w:rPr>
          <w:rFonts w:asciiTheme="minorHAnsi" w:hAnsiTheme="minorHAnsi" w:cstheme="minorHAnsi"/>
        </w:rPr>
      </w:pPr>
      <w:r w:rsidRPr="004223E9">
        <w:rPr>
          <w:rFonts w:asciiTheme="minorHAnsi" w:hAnsiTheme="minorHAnsi" w:cstheme="minorHAnsi"/>
        </w:rPr>
        <w:t>Wynagrodzenie, o którym mowa w ust. 1, zaspokaja wszelkie roszczenia Wykonawcy z tytułu wykonania umowy, w tym roszczenia z tytułu przeniesienia na Zamawiającego majątkowych praw autorskich do wszystkich mogących stanowić przedmiot prawa autorskiego wyników prac powstałych w związku z wykonaniem umowy (w tym rezultatów umowy) oraz z tytułu przeniesienia na Zamawiającego własności dokumentacji</w:t>
      </w:r>
      <w:r w:rsidR="00857FB2" w:rsidRPr="004223E9">
        <w:rPr>
          <w:rFonts w:asciiTheme="minorHAnsi" w:hAnsiTheme="minorHAnsi" w:cstheme="minorHAnsi"/>
        </w:rPr>
        <w:t xml:space="preserve"> wdrożeniowej</w:t>
      </w:r>
      <w:r w:rsidRPr="004223E9">
        <w:rPr>
          <w:rFonts w:asciiTheme="minorHAnsi" w:hAnsiTheme="minorHAnsi" w:cstheme="minorHAnsi"/>
        </w:rPr>
        <w:t xml:space="preserve">. </w:t>
      </w:r>
    </w:p>
    <w:p w14:paraId="35614537" w14:textId="77777777" w:rsidR="00492F7D" w:rsidRPr="004223E9" w:rsidRDefault="00A91F64" w:rsidP="00146057">
      <w:pPr>
        <w:numPr>
          <w:ilvl w:val="0"/>
          <w:numId w:val="8"/>
        </w:numPr>
        <w:spacing w:after="120" w:line="264" w:lineRule="auto"/>
        <w:ind w:hanging="427"/>
        <w:rPr>
          <w:rFonts w:asciiTheme="minorHAnsi" w:hAnsiTheme="minorHAnsi" w:cstheme="minorHAnsi"/>
        </w:rPr>
      </w:pPr>
      <w:r w:rsidRPr="004223E9">
        <w:rPr>
          <w:rFonts w:asciiTheme="minorHAnsi" w:hAnsiTheme="minorHAnsi" w:cstheme="minorHAnsi"/>
        </w:rPr>
        <w:t xml:space="preserve">Wynagrodzenie łączne ustalone w ust. 1 wyczerpuje wszelkie roszczenia Wykonawcy wobec Zamawiającego związane z realizacją Umowy i Wykonawcy nie przysługuje od Zamawiającego zwrot jakichkolwiek kosztów poniesionych przez Wykonawcę w związku z realizacją Umowy. </w:t>
      </w:r>
    </w:p>
    <w:p w14:paraId="6FA917F5" w14:textId="264C736A" w:rsidR="00492F7D" w:rsidRPr="004223E9" w:rsidRDefault="00A91F64" w:rsidP="00146057">
      <w:pPr>
        <w:numPr>
          <w:ilvl w:val="0"/>
          <w:numId w:val="8"/>
        </w:numPr>
        <w:spacing w:after="120" w:line="264" w:lineRule="auto"/>
        <w:ind w:hanging="427"/>
        <w:rPr>
          <w:rFonts w:asciiTheme="minorHAnsi" w:hAnsiTheme="minorHAnsi" w:cstheme="minorHAnsi"/>
        </w:rPr>
      </w:pPr>
      <w:r w:rsidRPr="004223E9">
        <w:rPr>
          <w:rFonts w:asciiTheme="minorHAnsi" w:hAnsiTheme="minorHAnsi" w:cstheme="minorHAnsi"/>
        </w:rPr>
        <w:t xml:space="preserve">Zamawiający zastrzega, że opis faktury VAT w części dotyczącej nazwy towaru lub usługi będzie zgodny z przedmiotem zamówienia wyszczególnionym w Załączniku nr </w:t>
      </w:r>
      <w:r w:rsidR="00A57171">
        <w:rPr>
          <w:rFonts w:asciiTheme="minorHAnsi" w:hAnsiTheme="minorHAnsi" w:cstheme="minorHAnsi"/>
        </w:rPr>
        <w:t>A</w:t>
      </w:r>
      <w:r w:rsidRPr="004223E9">
        <w:rPr>
          <w:rFonts w:asciiTheme="minorHAnsi" w:hAnsiTheme="minorHAnsi" w:cstheme="minorHAnsi"/>
        </w:rPr>
        <w:t xml:space="preserve"> do </w:t>
      </w:r>
      <w:r w:rsidR="00976A1C" w:rsidRPr="004223E9">
        <w:rPr>
          <w:rFonts w:asciiTheme="minorHAnsi" w:hAnsiTheme="minorHAnsi" w:cstheme="minorHAnsi"/>
        </w:rPr>
        <w:t>SWZ</w:t>
      </w:r>
      <w:r w:rsidRPr="004223E9">
        <w:rPr>
          <w:rFonts w:asciiTheme="minorHAnsi" w:hAnsiTheme="minorHAnsi" w:cstheme="minorHAnsi"/>
        </w:rPr>
        <w:t xml:space="preserve"> stanowiących integralną część niniejszej umowy i uzgodniony z Zamawiającym. </w:t>
      </w:r>
    </w:p>
    <w:p w14:paraId="45090F0F" w14:textId="77777777" w:rsidR="00CD7AA4" w:rsidRPr="00CD7AA4" w:rsidRDefault="00AF6A14" w:rsidP="00146057">
      <w:pPr>
        <w:numPr>
          <w:ilvl w:val="0"/>
          <w:numId w:val="8"/>
        </w:numPr>
        <w:spacing w:after="120" w:line="264" w:lineRule="auto"/>
        <w:rPr>
          <w:rFonts w:asciiTheme="minorHAnsi" w:hAnsiTheme="minorHAnsi" w:cstheme="minorHAnsi"/>
        </w:rPr>
      </w:pPr>
      <w:r w:rsidRPr="004223E9">
        <w:rPr>
          <w:rFonts w:asciiTheme="minorHAnsi" w:hAnsiTheme="minorHAnsi" w:cstheme="minorHAnsi"/>
        </w:rPr>
        <w:t xml:space="preserve">Faktura VAT, zostanie wystawiona po podpisaniu odpowiedniego protokołu zdawczo-odbiorczego, o którym mowa w § 6 i zostanie przesłana listem poleconym za zwrotnym potwierdzeniem odbioru na adres </w:t>
      </w:r>
      <w:r w:rsidR="00857FB2" w:rsidRPr="004223E9">
        <w:rPr>
          <w:rFonts w:asciiTheme="minorHAnsi" w:hAnsiTheme="minorHAnsi" w:cstheme="minorHAnsi"/>
        </w:rPr>
        <w:t>Zamawiającego.</w:t>
      </w:r>
      <w:r w:rsidR="00CD7AA4">
        <w:rPr>
          <w:rFonts w:asciiTheme="minorHAnsi" w:hAnsiTheme="minorHAnsi" w:cstheme="minorHAnsi"/>
        </w:rPr>
        <w:t xml:space="preserve"> </w:t>
      </w:r>
      <w:r w:rsidR="00CD7AA4" w:rsidRPr="00CD7AA4">
        <w:rPr>
          <w:rFonts w:asciiTheme="minorHAnsi" w:hAnsiTheme="minorHAnsi" w:cstheme="minorHAnsi"/>
        </w:rPr>
        <w:t>Przedmiotowa faktura zostanie wystawiona przez Wykonawcę w następujący sposób:</w:t>
      </w:r>
    </w:p>
    <w:p w14:paraId="07939270" w14:textId="77777777" w:rsidR="00462721" w:rsidRDefault="00CD7AA4" w:rsidP="00146057">
      <w:pPr>
        <w:spacing w:after="120" w:line="264" w:lineRule="auto"/>
        <w:ind w:left="427" w:firstLine="0"/>
        <w:rPr>
          <w:rFonts w:asciiTheme="minorHAnsi" w:hAnsiTheme="minorHAnsi" w:cstheme="minorHAnsi"/>
        </w:rPr>
      </w:pPr>
      <w:r w:rsidRPr="00CD7AA4">
        <w:rPr>
          <w:rFonts w:asciiTheme="minorHAnsi" w:hAnsiTheme="minorHAnsi" w:cstheme="minorHAnsi"/>
        </w:rPr>
        <w:t xml:space="preserve">Nabywca – </w:t>
      </w:r>
      <w:r w:rsidR="00462721" w:rsidRPr="00462721">
        <w:rPr>
          <w:rFonts w:asciiTheme="minorHAnsi" w:hAnsiTheme="minorHAnsi" w:cstheme="minorHAnsi"/>
        </w:rPr>
        <w:t xml:space="preserve">Gmina </w:t>
      </w:r>
      <w:r w:rsidR="00C31D66">
        <w:rPr>
          <w:rFonts w:asciiTheme="minorHAnsi" w:hAnsiTheme="minorHAnsi" w:cstheme="minorHAnsi"/>
        </w:rPr>
        <w:t>Miasto Pruszków</w:t>
      </w:r>
      <w:r w:rsidR="00462721">
        <w:rPr>
          <w:rFonts w:asciiTheme="minorHAnsi" w:hAnsiTheme="minorHAnsi" w:cstheme="minorHAnsi"/>
        </w:rPr>
        <w:t xml:space="preserve">, </w:t>
      </w:r>
      <w:r w:rsidR="00C31D66" w:rsidRPr="00C31D66">
        <w:rPr>
          <w:rFonts w:asciiTheme="minorHAnsi" w:hAnsiTheme="minorHAnsi" w:cstheme="minorHAnsi"/>
        </w:rPr>
        <w:t>ul. Józefa Ignacego Kraszewskiego 14/16, 05-800 Pruszków, NIP: 5342406015, REGON 015834660</w:t>
      </w:r>
      <w:r w:rsidR="00C31D66">
        <w:rPr>
          <w:rFonts w:asciiTheme="minorHAnsi" w:hAnsiTheme="minorHAnsi" w:cstheme="minorHAnsi"/>
        </w:rPr>
        <w:t>,</w:t>
      </w:r>
    </w:p>
    <w:p w14:paraId="436579F3" w14:textId="77777777" w:rsidR="00AF6A14" w:rsidRPr="004223E9" w:rsidRDefault="00CD7AA4" w:rsidP="00146057">
      <w:pPr>
        <w:spacing w:after="120" w:line="264" w:lineRule="auto"/>
        <w:ind w:left="427" w:firstLine="0"/>
        <w:rPr>
          <w:rFonts w:asciiTheme="minorHAnsi" w:hAnsiTheme="minorHAnsi" w:cstheme="minorHAnsi"/>
        </w:rPr>
      </w:pPr>
      <w:r>
        <w:rPr>
          <w:rFonts w:asciiTheme="minorHAnsi" w:hAnsiTheme="minorHAnsi" w:cstheme="minorHAnsi"/>
        </w:rPr>
        <w:t xml:space="preserve">Odbiorca  –  </w:t>
      </w:r>
      <w:r w:rsidR="00462721" w:rsidRPr="00462721">
        <w:rPr>
          <w:rFonts w:asciiTheme="minorHAnsi" w:hAnsiTheme="minorHAnsi" w:cstheme="minorHAnsi"/>
        </w:rPr>
        <w:t xml:space="preserve">Gmina </w:t>
      </w:r>
      <w:r w:rsidR="00C31D66">
        <w:rPr>
          <w:rFonts w:asciiTheme="minorHAnsi" w:hAnsiTheme="minorHAnsi" w:cstheme="minorHAnsi"/>
        </w:rPr>
        <w:t>Miasto Pruszków</w:t>
      </w:r>
      <w:r w:rsidR="00462721" w:rsidRPr="00462721">
        <w:rPr>
          <w:rFonts w:asciiTheme="minorHAnsi" w:hAnsiTheme="minorHAnsi" w:cstheme="minorHAnsi"/>
        </w:rPr>
        <w:t xml:space="preserve">, </w:t>
      </w:r>
      <w:r w:rsidR="00C31D66" w:rsidRPr="00C31D66">
        <w:rPr>
          <w:rFonts w:asciiTheme="minorHAnsi" w:hAnsiTheme="minorHAnsi" w:cstheme="minorHAnsi"/>
        </w:rPr>
        <w:t>ul. Józefa Ignacego Kraszewskiego 14/16, 05-800 Pruszków, NIP: 5342406015, REGON 015834660</w:t>
      </w:r>
      <w:r w:rsidR="00C31D66">
        <w:rPr>
          <w:rFonts w:asciiTheme="minorHAnsi" w:hAnsiTheme="minorHAnsi" w:cstheme="minorHAnsi"/>
        </w:rPr>
        <w:t>.</w:t>
      </w:r>
    </w:p>
    <w:p w14:paraId="27044003" w14:textId="77777777" w:rsidR="00041F32" w:rsidRPr="004223E9" w:rsidRDefault="00A91F64" w:rsidP="00146057">
      <w:pPr>
        <w:numPr>
          <w:ilvl w:val="0"/>
          <w:numId w:val="8"/>
        </w:numPr>
        <w:spacing w:after="120" w:line="264" w:lineRule="auto"/>
        <w:ind w:hanging="427"/>
        <w:rPr>
          <w:rFonts w:asciiTheme="minorHAnsi" w:hAnsiTheme="minorHAnsi" w:cstheme="minorHAnsi"/>
        </w:rPr>
      </w:pPr>
      <w:r w:rsidRPr="004223E9">
        <w:rPr>
          <w:rFonts w:asciiTheme="minorHAnsi" w:hAnsiTheme="minorHAnsi" w:cstheme="minorHAnsi"/>
        </w:rPr>
        <w:t xml:space="preserve">Wynagrodzenie zostanie przekazane na konto bankowe Wykonawcy </w:t>
      </w:r>
      <w:r w:rsidR="0027263D">
        <w:rPr>
          <w:rFonts w:asciiTheme="minorHAnsi" w:hAnsiTheme="minorHAnsi" w:cstheme="minorHAnsi"/>
        </w:rPr>
        <w:t>………………………………………….</w:t>
      </w:r>
      <w:r w:rsidRPr="004223E9">
        <w:rPr>
          <w:rFonts w:asciiTheme="minorHAnsi" w:hAnsiTheme="minorHAnsi" w:cstheme="minorHAnsi"/>
        </w:rPr>
        <w:t xml:space="preserve"> w ciągu 30 dni od daty dostarczenia Zamawiającemu prawidłowo wystawionej faktury. Za dzień dokonania płatności przyjmuje się dzień obciążenia rachunku Zamawiającego. </w:t>
      </w:r>
    </w:p>
    <w:p w14:paraId="691879AC" w14:textId="77777777" w:rsidR="004D0141" w:rsidRPr="004223E9" w:rsidRDefault="004D0141" w:rsidP="00146057">
      <w:pPr>
        <w:numPr>
          <w:ilvl w:val="0"/>
          <w:numId w:val="8"/>
        </w:numPr>
        <w:spacing w:after="120" w:line="264" w:lineRule="auto"/>
        <w:rPr>
          <w:rFonts w:asciiTheme="minorHAnsi" w:hAnsiTheme="minorHAnsi" w:cstheme="minorHAnsi"/>
        </w:rPr>
      </w:pPr>
      <w:r w:rsidRPr="004223E9">
        <w:rPr>
          <w:rFonts w:asciiTheme="minorHAnsi" w:hAnsiTheme="minorHAnsi" w:cstheme="minorHAnsi"/>
        </w:rPr>
        <w:t xml:space="preserve">Wprowadza się następujące zasady dotyczące płatności wynagrodzenia należnego dla Wykonawcy z tytułu realizacji Umowy z zastosowaniem mechanizmu podzielonej płatności: </w:t>
      </w:r>
    </w:p>
    <w:p w14:paraId="6B00995E" w14:textId="77777777" w:rsidR="004D0141" w:rsidRPr="004223E9" w:rsidRDefault="00BF4958" w:rsidP="00146057">
      <w:pPr>
        <w:pStyle w:val="Akapitzlist"/>
        <w:spacing w:after="120" w:line="264" w:lineRule="auto"/>
        <w:ind w:left="709" w:hanging="229"/>
        <w:contextualSpacing w:val="0"/>
        <w:jc w:val="both"/>
        <w:rPr>
          <w:rFonts w:asciiTheme="minorHAnsi" w:hAnsiTheme="minorHAnsi" w:cstheme="minorHAnsi"/>
          <w:sz w:val="20"/>
          <w:szCs w:val="20"/>
        </w:rPr>
      </w:pPr>
      <w:r w:rsidRPr="004223E9">
        <w:rPr>
          <w:rFonts w:asciiTheme="minorHAnsi" w:hAnsiTheme="minorHAnsi" w:cstheme="minorHAnsi"/>
          <w:sz w:val="20"/>
          <w:szCs w:val="20"/>
        </w:rPr>
        <w:t xml:space="preserve">a) </w:t>
      </w:r>
      <w:r w:rsidR="004D0141" w:rsidRPr="004223E9">
        <w:rPr>
          <w:rFonts w:asciiTheme="minorHAnsi" w:hAnsiTheme="minorHAnsi" w:cstheme="minorHAnsi"/>
          <w:sz w:val="20"/>
          <w:szCs w:val="20"/>
        </w:rPr>
        <w:t xml:space="preserve">Zamawiający zastrzega sobie prawo rozliczenia płatności wynikających z umowy za pośrednictwem metody podzielonej płatności (ang. split payment) przewidzianego w przepisach ustawy o podatku od towarów i usług. </w:t>
      </w:r>
    </w:p>
    <w:p w14:paraId="11089BD8" w14:textId="77777777" w:rsidR="004D0141" w:rsidRPr="004223E9" w:rsidRDefault="004D0141" w:rsidP="00146057">
      <w:pPr>
        <w:pStyle w:val="Akapitzlist"/>
        <w:spacing w:after="120" w:line="264" w:lineRule="auto"/>
        <w:ind w:left="709" w:hanging="229"/>
        <w:contextualSpacing w:val="0"/>
        <w:jc w:val="both"/>
        <w:rPr>
          <w:rFonts w:asciiTheme="minorHAnsi" w:hAnsiTheme="minorHAnsi" w:cstheme="minorHAnsi"/>
          <w:sz w:val="20"/>
          <w:szCs w:val="20"/>
        </w:rPr>
      </w:pPr>
      <w:r w:rsidRPr="004223E9">
        <w:rPr>
          <w:rFonts w:asciiTheme="minorHAnsi" w:hAnsiTheme="minorHAnsi" w:cstheme="minorHAnsi"/>
          <w:sz w:val="20"/>
          <w:szCs w:val="20"/>
        </w:rPr>
        <w:t>b)</w:t>
      </w:r>
      <w:r w:rsidRPr="004223E9">
        <w:rPr>
          <w:rFonts w:asciiTheme="minorHAnsi" w:hAnsiTheme="minorHAnsi" w:cstheme="minorHAnsi"/>
          <w:sz w:val="20"/>
          <w:szCs w:val="20"/>
        </w:rPr>
        <w:tab/>
        <w:t xml:space="preserve">Wykonawca oświadcza, że rachunek bankowy wskazany w Umowie: </w:t>
      </w:r>
    </w:p>
    <w:p w14:paraId="124F6824" w14:textId="77777777" w:rsidR="004D0141" w:rsidRPr="004223E9" w:rsidRDefault="004D0141" w:rsidP="00146057">
      <w:pPr>
        <w:pStyle w:val="Akapitzlist"/>
        <w:spacing w:after="120" w:line="264" w:lineRule="auto"/>
        <w:ind w:left="993" w:hanging="240"/>
        <w:contextualSpacing w:val="0"/>
        <w:jc w:val="both"/>
        <w:rPr>
          <w:rFonts w:asciiTheme="minorHAnsi" w:hAnsiTheme="minorHAnsi" w:cstheme="minorHAnsi"/>
          <w:sz w:val="20"/>
          <w:szCs w:val="20"/>
        </w:rPr>
      </w:pPr>
      <w:r w:rsidRPr="004223E9">
        <w:rPr>
          <w:rFonts w:asciiTheme="minorHAnsi" w:hAnsiTheme="minorHAnsi" w:cstheme="minorHAnsi"/>
          <w:sz w:val="20"/>
          <w:szCs w:val="20"/>
        </w:rPr>
        <w:t>1)</w:t>
      </w:r>
      <w:r w:rsidRPr="004223E9">
        <w:rPr>
          <w:rFonts w:asciiTheme="minorHAnsi" w:hAnsiTheme="minorHAnsi" w:cstheme="minorHAnsi"/>
          <w:sz w:val="20"/>
          <w:szCs w:val="20"/>
        </w:rPr>
        <w:tab/>
        <w:t xml:space="preserve">jest rachunkiem umożliwiającym płatność w ramach mechanizmu podzielonej płatności, o którym mowa powyżej, </w:t>
      </w:r>
    </w:p>
    <w:p w14:paraId="0B5AE92D" w14:textId="77777777" w:rsidR="004D0141" w:rsidRPr="004223E9" w:rsidRDefault="004D0141" w:rsidP="00146057">
      <w:pPr>
        <w:pStyle w:val="Akapitzlist"/>
        <w:spacing w:after="120" w:line="264" w:lineRule="auto"/>
        <w:ind w:left="993" w:hanging="240"/>
        <w:contextualSpacing w:val="0"/>
        <w:jc w:val="both"/>
        <w:rPr>
          <w:rFonts w:asciiTheme="minorHAnsi" w:hAnsiTheme="minorHAnsi" w:cstheme="minorHAnsi"/>
          <w:sz w:val="20"/>
          <w:szCs w:val="20"/>
        </w:rPr>
      </w:pPr>
      <w:r w:rsidRPr="004223E9">
        <w:rPr>
          <w:rFonts w:asciiTheme="minorHAnsi" w:hAnsiTheme="minorHAnsi" w:cstheme="minorHAnsi"/>
          <w:sz w:val="20"/>
          <w:szCs w:val="20"/>
        </w:rPr>
        <w:lastRenderedPageBreak/>
        <w:t>2)</w:t>
      </w:r>
      <w:r w:rsidRPr="004223E9">
        <w:rPr>
          <w:rFonts w:asciiTheme="minorHAnsi" w:hAnsiTheme="minorHAnsi" w:cstheme="minorHAnsi"/>
          <w:sz w:val="20"/>
          <w:szCs w:val="20"/>
        </w:rPr>
        <w:tab/>
        <w:t xml:space="preserve">jest rachunkiem znajdującym się w elektronicznym wykazie podmiotów prowadzonym od 1 września 2019 r. przez Szefa Krajowej Administracji Skarbowej, o którym mowa w ustawie o podatku od towarów i usług. </w:t>
      </w:r>
    </w:p>
    <w:p w14:paraId="39B00A63" w14:textId="77777777" w:rsidR="004D0141" w:rsidRPr="004223E9" w:rsidRDefault="004D0141" w:rsidP="00146057">
      <w:pPr>
        <w:pStyle w:val="Akapitzlist"/>
        <w:spacing w:after="120" w:line="264" w:lineRule="auto"/>
        <w:ind w:left="709" w:hanging="229"/>
        <w:contextualSpacing w:val="0"/>
        <w:jc w:val="both"/>
        <w:rPr>
          <w:rFonts w:asciiTheme="minorHAnsi" w:hAnsiTheme="minorHAnsi" w:cstheme="minorHAnsi"/>
          <w:sz w:val="20"/>
          <w:szCs w:val="20"/>
        </w:rPr>
      </w:pPr>
      <w:r w:rsidRPr="004223E9">
        <w:rPr>
          <w:rFonts w:asciiTheme="minorHAnsi" w:hAnsiTheme="minorHAnsi" w:cstheme="minorHAnsi"/>
          <w:sz w:val="20"/>
          <w:szCs w:val="20"/>
        </w:rPr>
        <w:t>c)</w:t>
      </w:r>
      <w:r w:rsidRPr="004223E9">
        <w:rPr>
          <w:rFonts w:asciiTheme="minorHAnsi" w:hAnsiTheme="minorHAnsi" w:cstheme="minorHAnsi"/>
          <w:sz w:val="20"/>
          <w:szCs w:val="20"/>
        </w:rPr>
        <w:tab/>
        <w:t xml:space="preserve">W przypadku gdy rachunek bankowy wykonawcy nie spełnia warunków określonych w ust. 8 pkt b.2),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 </w:t>
      </w:r>
    </w:p>
    <w:p w14:paraId="318B43CB" w14:textId="77777777" w:rsidR="00CD7AA4" w:rsidRDefault="004D0141" w:rsidP="00146057">
      <w:pPr>
        <w:numPr>
          <w:ilvl w:val="0"/>
          <w:numId w:val="8"/>
        </w:numPr>
        <w:spacing w:after="120" w:line="264" w:lineRule="auto"/>
        <w:ind w:hanging="427"/>
        <w:rPr>
          <w:rFonts w:asciiTheme="minorHAnsi" w:hAnsiTheme="minorHAnsi" w:cstheme="minorHAnsi"/>
        </w:rPr>
      </w:pPr>
      <w:r w:rsidRPr="004223E9">
        <w:rPr>
          <w:rFonts w:asciiTheme="minorHAnsi" w:hAnsiTheme="minorHAnsi" w:cstheme="minorHAnsi"/>
        </w:rPr>
        <w:t xml:space="preserve">W przypadku zamiaru złożenia ustrukturyzowanej faktury wykonawca proszony jest o poinformowanie Zamawiającego o swoim zamiarze w terminie 7 dni przed terminem jej złożenia. Zamawiający niezwłocznie przekaże wykonawcy informację o numerze konta na platformie PEF. </w:t>
      </w:r>
    </w:p>
    <w:p w14:paraId="46B495B1" w14:textId="77777777" w:rsidR="00492F7D" w:rsidRPr="004223E9" w:rsidRDefault="00A91F64" w:rsidP="00146057">
      <w:pPr>
        <w:numPr>
          <w:ilvl w:val="0"/>
          <w:numId w:val="8"/>
        </w:numPr>
        <w:spacing w:after="120" w:line="264" w:lineRule="auto"/>
        <w:ind w:hanging="427"/>
        <w:rPr>
          <w:rFonts w:asciiTheme="minorHAnsi" w:hAnsiTheme="minorHAnsi" w:cstheme="minorHAnsi"/>
        </w:rPr>
      </w:pPr>
      <w:r w:rsidRPr="004223E9">
        <w:rPr>
          <w:rFonts w:asciiTheme="minorHAnsi" w:hAnsiTheme="minorHAnsi" w:cstheme="minorHAnsi"/>
        </w:rPr>
        <w:t xml:space="preserve">Zamawiający zastrzega sobie prawo wstrzymania płatności wynagrodzenia dla Wykonawcy z tytułu wystawionych wszelkich faktur VAT w przypadku, gdy na skutek działań, bądź zaniechań Wykonawcy zostały wstrzymane środki na dofinansowanie projektu bądź na tle tych działań, bądź zaniechań doszło do sporów pomiędzy stronami Umowy, skutkującymi koniecznością rozstrzygnięcia przez sąd. </w:t>
      </w:r>
    </w:p>
    <w:p w14:paraId="18DF8411" w14:textId="77777777" w:rsidR="00492F7D" w:rsidRPr="004223E9" w:rsidRDefault="00A91F64" w:rsidP="00146057">
      <w:pPr>
        <w:numPr>
          <w:ilvl w:val="0"/>
          <w:numId w:val="8"/>
        </w:numPr>
        <w:spacing w:after="120" w:line="264" w:lineRule="auto"/>
        <w:ind w:hanging="427"/>
        <w:rPr>
          <w:rFonts w:asciiTheme="minorHAnsi" w:hAnsiTheme="minorHAnsi" w:cstheme="minorHAnsi"/>
        </w:rPr>
      </w:pPr>
      <w:r w:rsidRPr="004223E9">
        <w:rPr>
          <w:rFonts w:asciiTheme="minorHAnsi" w:hAnsiTheme="minorHAnsi" w:cstheme="minorHAnsi"/>
        </w:rPr>
        <w:t xml:space="preserve">Rozliczenie zamówienia zostanie przeprowadzone w złotych polskich. </w:t>
      </w:r>
    </w:p>
    <w:p w14:paraId="51DA2EB5" w14:textId="72CAF655" w:rsidR="00492F7D" w:rsidRPr="004223E9" w:rsidRDefault="00A91F64" w:rsidP="00146057">
      <w:pPr>
        <w:spacing w:after="120" w:line="264" w:lineRule="auto"/>
        <w:ind w:left="10" w:right="8" w:hanging="10"/>
        <w:jc w:val="center"/>
        <w:rPr>
          <w:rFonts w:asciiTheme="minorHAnsi" w:hAnsiTheme="minorHAnsi" w:cstheme="minorHAnsi"/>
        </w:rPr>
      </w:pPr>
      <w:r w:rsidRPr="004223E9">
        <w:rPr>
          <w:rFonts w:asciiTheme="minorHAnsi" w:hAnsiTheme="minorHAnsi" w:cstheme="minorHAnsi"/>
          <w:b/>
        </w:rPr>
        <w:t xml:space="preserve">§ </w:t>
      </w:r>
      <w:r w:rsidR="006F0D3E">
        <w:rPr>
          <w:rFonts w:asciiTheme="minorHAnsi" w:hAnsiTheme="minorHAnsi" w:cstheme="minorHAnsi"/>
          <w:b/>
        </w:rPr>
        <w:t>9</w:t>
      </w:r>
      <w:r w:rsidRPr="004223E9">
        <w:rPr>
          <w:rFonts w:asciiTheme="minorHAnsi" w:hAnsiTheme="minorHAnsi" w:cstheme="minorHAnsi"/>
          <w:b/>
        </w:rPr>
        <w:t xml:space="preserve"> </w:t>
      </w:r>
    </w:p>
    <w:p w14:paraId="3A3EA7E0" w14:textId="77777777" w:rsidR="00492F7D" w:rsidRPr="004223E9" w:rsidRDefault="00A91F64" w:rsidP="00146057">
      <w:pPr>
        <w:pStyle w:val="Nagwek1"/>
        <w:spacing w:after="120" w:line="264" w:lineRule="auto"/>
        <w:ind w:right="11"/>
        <w:rPr>
          <w:rFonts w:asciiTheme="minorHAnsi" w:hAnsiTheme="minorHAnsi" w:cstheme="minorHAnsi"/>
        </w:rPr>
      </w:pPr>
      <w:r w:rsidRPr="004223E9">
        <w:rPr>
          <w:rFonts w:asciiTheme="minorHAnsi" w:hAnsiTheme="minorHAnsi" w:cstheme="minorHAnsi"/>
        </w:rPr>
        <w:t xml:space="preserve">ZABEZPIECZENIE NALEŻYTEGO WYKONANIA UMOWY </w:t>
      </w:r>
    </w:p>
    <w:p w14:paraId="10BB1937" w14:textId="77777777" w:rsidR="00492F7D" w:rsidRPr="004223E9" w:rsidRDefault="00A91F64" w:rsidP="00146057">
      <w:pPr>
        <w:numPr>
          <w:ilvl w:val="0"/>
          <w:numId w:val="9"/>
        </w:numPr>
        <w:spacing w:after="120" w:line="264" w:lineRule="auto"/>
        <w:ind w:hanging="427"/>
        <w:rPr>
          <w:rFonts w:asciiTheme="minorHAnsi" w:hAnsiTheme="minorHAnsi" w:cstheme="minorHAnsi"/>
        </w:rPr>
      </w:pPr>
      <w:r w:rsidRPr="004223E9">
        <w:rPr>
          <w:rFonts w:asciiTheme="minorHAnsi" w:hAnsiTheme="minorHAnsi" w:cstheme="minorHAnsi"/>
        </w:rPr>
        <w:t>Wykonawca wnosi zabezpieczenie należyteg</w:t>
      </w:r>
      <w:r w:rsidR="009325F8" w:rsidRPr="004223E9">
        <w:rPr>
          <w:rFonts w:asciiTheme="minorHAnsi" w:hAnsiTheme="minorHAnsi" w:cstheme="minorHAnsi"/>
        </w:rPr>
        <w:t>o wykonania umowy w wysokości 5</w:t>
      </w:r>
      <w:r w:rsidRPr="004223E9">
        <w:rPr>
          <w:rFonts w:asciiTheme="minorHAnsi" w:hAnsiTheme="minorHAnsi" w:cstheme="minorHAnsi"/>
        </w:rPr>
        <w:t xml:space="preserve">% ceny oferty brutto, o której mowa w § 7 ust. 1, co stanowi kwotę: …………………………………. (słownie: ………….). </w:t>
      </w:r>
    </w:p>
    <w:p w14:paraId="74C3087A" w14:textId="77777777" w:rsidR="00492F7D" w:rsidRPr="004223E9" w:rsidRDefault="00A91F64" w:rsidP="00146057">
      <w:pPr>
        <w:numPr>
          <w:ilvl w:val="0"/>
          <w:numId w:val="9"/>
        </w:numPr>
        <w:spacing w:after="120" w:line="264" w:lineRule="auto"/>
        <w:ind w:hanging="427"/>
        <w:rPr>
          <w:rFonts w:asciiTheme="minorHAnsi" w:hAnsiTheme="minorHAnsi" w:cstheme="minorHAnsi"/>
        </w:rPr>
      </w:pPr>
      <w:r w:rsidRPr="004223E9">
        <w:rPr>
          <w:rFonts w:asciiTheme="minorHAnsi" w:hAnsiTheme="minorHAnsi" w:cstheme="minorHAnsi"/>
        </w:rPr>
        <w:t xml:space="preserve">Zabezpieczenie należytego wykonania Umowy będzie służyło pokryciu roszczeń z tytułu niewykonania lub nienależytego wykonania Umowy. Strony ustalają, że 100% zabezpieczenia, o którym mowa w ust. 1 Wykonawca wniesie najpóźniej w dniu podpisania Umowy w formie …………………………………………. </w:t>
      </w:r>
    </w:p>
    <w:p w14:paraId="792924AE" w14:textId="77777777" w:rsidR="00492F7D" w:rsidRPr="004223E9" w:rsidRDefault="00A91F64" w:rsidP="00146057">
      <w:pPr>
        <w:spacing w:after="120" w:line="264" w:lineRule="auto"/>
        <w:ind w:left="427" w:firstLine="0"/>
        <w:rPr>
          <w:rFonts w:asciiTheme="minorHAnsi" w:hAnsiTheme="minorHAnsi" w:cstheme="minorHAnsi"/>
        </w:rPr>
      </w:pPr>
      <w:r w:rsidRPr="004223E9">
        <w:rPr>
          <w:rFonts w:asciiTheme="minorHAnsi" w:hAnsiTheme="minorHAnsi" w:cstheme="minorHAnsi"/>
        </w:rPr>
        <w:t xml:space="preserve">Wykonawca udziela gwarancji na dostarczony i odebrany przedmiot Umowy na czas określony. </w:t>
      </w:r>
    </w:p>
    <w:p w14:paraId="3A712ADC" w14:textId="77777777" w:rsidR="00492F7D" w:rsidRPr="004223E9" w:rsidRDefault="00A91F64" w:rsidP="00146057">
      <w:pPr>
        <w:numPr>
          <w:ilvl w:val="0"/>
          <w:numId w:val="9"/>
        </w:numPr>
        <w:spacing w:after="120" w:line="264" w:lineRule="auto"/>
        <w:ind w:hanging="427"/>
        <w:rPr>
          <w:rFonts w:asciiTheme="minorHAnsi" w:hAnsiTheme="minorHAnsi" w:cstheme="minorHAnsi"/>
        </w:rPr>
      </w:pPr>
      <w:r w:rsidRPr="004223E9">
        <w:rPr>
          <w:rFonts w:asciiTheme="minorHAnsi" w:hAnsiTheme="minorHAnsi" w:cstheme="minorHAnsi"/>
        </w:rPr>
        <w:t xml:space="preserve">W przypadku niewykonania lub nienależytego wykonania przedmiotu umowy, Zamawiającemu przysługuje prawo zaspokojenia się z ustanowionego zabezpieczenia. </w:t>
      </w:r>
    </w:p>
    <w:p w14:paraId="2286194F" w14:textId="77777777" w:rsidR="00492F7D" w:rsidRPr="004223E9" w:rsidRDefault="00A91F64" w:rsidP="00146057">
      <w:pPr>
        <w:numPr>
          <w:ilvl w:val="0"/>
          <w:numId w:val="9"/>
        </w:numPr>
        <w:spacing w:after="120" w:line="264" w:lineRule="auto"/>
        <w:ind w:hanging="427"/>
        <w:rPr>
          <w:rFonts w:asciiTheme="minorHAnsi" w:hAnsiTheme="minorHAnsi" w:cstheme="minorHAnsi"/>
        </w:rPr>
      </w:pPr>
      <w:r w:rsidRPr="004223E9">
        <w:rPr>
          <w:rFonts w:asciiTheme="minorHAnsi" w:hAnsiTheme="minorHAnsi" w:cstheme="minorHAnsi"/>
        </w:rPr>
        <w:t xml:space="preserve">W przypadku należytego wykonania </w:t>
      </w:r>
      <w:r w:rsidR="00BA48B9">
        <w:rPr>
          <w:rFonts w:asciiTheme="minorHAnsi" w:hAnsiTheme="minorHAnsi" w:cstheme="minorHAnsi"/>
        </w:rPr>
        <w:t>zamówienia</w:t>
      </w:r>
      <w:r w:rsidRPr="004223E9">
        <w:rPr>
          <w:rFonts w:asciiTheme="minorHAnsi" w:hAnsiTheme="minorHAnsi" w:cstheme="minorHAnsi"/>
        </w:rPr>
        <w:t xml:space="preserve"> – 70% zabezpieczenie zostanie zwrócone lub zwolnione (na pisemny wniosek Wykonawcy) w ciągu 30 dni </w:t>
      </w:r>
      <w:r w:rsidR="00BA48B9" w:rsidRPr="00BA48B9">
        <w:rPr>
          <w:rFonts w:asciiTheme="minorHAnsi" w:hAnsiTheme="minorHAnsi" w:cstheme="minorHAnsi"/>
        </w:rPr>
        <w:t>po odbiorze przedmiotu umowy w całości, udokumentowanym Protokołem Odbioru końcowego Przedmiotu Umowy oraz Dokumentacji, o któr</w:t>
      </w:r>
      <w:r w:rsidR="00BA48B9">
        <w:rPr>
          <w:rFonts w:asciiTheme="minorHAnsi" w:hAnsiTheme="minorHAnsi" w:cstheme="minorHAnsi"/>
        </w:rPr>
        <w:t>ym mowa w par. 6 ust. 10 umowy</w:t>
      </w:r>
      <w:r w:rsidRPr="004223E9">
        <w:rPr>
          <w:rFonts w:asciiTheme="minorHAnsi" w:hAnsiTheme="minorHAnsi" w:cstheme="minorHAnsi"/>
        </w:rPr>
        <w:t>. Pozostała część tj. 30% zostanie zwrócona w ciągu 15 dni po upływie okresu rękojmi</w:t>
      </w:r>
      <w:r w:rsidR="00BA48B9">
        <w:rPr>
          <w:rFonts w:asciiTheme="minorHAnsi" w:hAnsiTheme="minorHAnsi" w:cstheme="minorHAnsi"/>
        </w:rPr>
        <w:t xml:space="preserve"> i gwarancji</w:t>
      </w:r>
      <w:r w:rsidRPr="004223E9">
        <w:rPr>
          <w:rFonts w:asciiTheme="minorHAnsi" w:hAnsiTheme="minorHAnsi" w:cstheme="minorHAnsi"/>
        </w:rPr>
        <w:t xml:space="preserve">. </w:t>
      </w:r>
    </w:p>
    <w:p w14:paraId="0D85A7F2" w14:textId="0219FFBB" w:rsidR="00492F7D" w:rsidRPr="004223E9" w:rsidRDefault="00A91F64" w:rsidP="00146057">
      <w:pPr>
        <w:spacing w:after="120" w:line="264" w:lineRule="auto"/>
        <w:ind w:left="10" w:right="8" w:hanging="10"/>
        <w:jc w:val="center"/>
        <w:rPr>
          <w:rFonts w:asciiTheme="minorHAnsi" w:hAnsiTheme="minorHAnsi" w:cstheme="minorHAnsi"/>
        </w:rPr>
      </w:pPr>
      <w:r w:rsidRPr="004223E9">
        <w:rPr>
          <w:rFonts w:asciiTheme="minorHAnsi" w:hAnsiTheme="minorHAnsi" w:cstheme="minorHAnsi"/>
          <w:b/>
        </w:rPr>
        <w:t xml:space="preserve">§ </w:t>
      </w:r>
      <w:r w:rsidR="006F0D3E">
        <w:rPr>
          <w:rFonts w:asciiTheme="minorHAnsi" w:hAnsiTheme="minorHAnsi" w:cstheme="minorHAnsi"/>
          <w:b/>
        </w:rPr>
        <w:t>10</w:t>
      </w:r>
      <w:r w:rsidRPr="004223E9">
        <w:rPr>
          <w:rFonts w:asciiTheme="minorHAnsi" w:hAnsiTheme="minorHAnsi" w:cstheme="minorHAnsi"/>
          <w:b/>
        </w:rPr>
        <w:t xml:space="preserve"> </w:t>
      </w:r>
    </w:p>
    <w:p w14:paraId="5B88A3E3" w14:textId="77777777" w:rsidR="00492F7D" w:rsidRPr="004223E9" w:rsidRDefault="00A91F64" w:rsidP="00146057">
      <w:pPr>
        <w:pStyle w:val="Nagwek1"/>
        <w:spacing w:after="120" w:line="264" w:lineRule="auto"/>
        <w:ind w:right="11"/>
        <w:rPr>
          <w:rFonts w:asciiTheme="minorHAnsi" w:hAnsiTheme="minorHAnsi" w:cstheme="minorHAnsi"/>
        </w:rPr>
      </w:pPr>
      <w:r w:rsidRPr="004223E9">
        <w:rPr>
          <w:rFonts w:asciiTheme="minorHAnsi" w:hAnsiTheme="minorHAnsi" w:cstheme="minorHAnsi"/>
        </w:rPr>
        <w:t xml:space="preserve">RĘKOJMIA I GWARANCJA </w:t>
      </w:r>
    </w:p>
    <w:p w14:paraId="2404256A" w14:textId="77777777" w:rsidR="00492F7D" w:rsidRPr="004223E9" w:rsidRDefault="00A91F64" w:rsidP="00146057">
      <w:pPr>
        <w:numPr>
          <w:ilvl w:val="0"/>
          <w:numId w:val="10"/>
        </w:numPr>
        <w:spacing w:after="120" w:line="264" w:lineRule="auto"/>
        <w:ind w:hanging="427"/>
        <w:rPr>
          <w:rFonts w:asciiTheme="minorHAnsi" w:hAnsiTheme="minorHAnsi" w:cstheme="minorHAnsi"/>
        </w:rPr>
      </w:pPr>
      <w:r w:rsidRPr="004223E9">
        <w:rPr>
          <w:rFonts w:asciiTheme="minorHAnsi" w:hAnsiTheme="minorHAnsi" w:cstheme="minorHAnsi"/>
        </w:rPr>
        <w:t xml:space="preserve">Wykonawca udziela Gwarancji Jakości na dostarczony i odebrany Przedmiot Umowy. </w:t>
      </w:r>
    </w:p>
    <w:p w14:paraId="4E1C2734" w14:textId="77777777" w:rsidR="00492F7D" w:rsidRPr="004223E9" w:rsidRDefault="00A91F64" w:rsidP="00146057">
      <w:pPr>
        <w:numPr>
          <w:ilvl w:val="0"/>
          <w:numId w:val="10"/>
        </w:numPr>
        <w:spacing w:after="120" w:line="264" w:lineRule="auto"/>
        <w:ind w:hanging="427"/>
        <w:rPr>
          <w:rFonts w:asciiTheme="minorHAnsi" w:hAnsiTheme="minorHAnsi" w:cstheme="minorHAnsi"/>
        </w:rPr>
      </w:pPr>
      <w:r w:rsidRPr="004223E9">
        <w:rPr>
          <w:rFonts w:asciiTheme="minorHAnsi" w:hAnsiTheme="minorHAnsi" w:cstheme="minorHAnsi"/>
        </w:rPr>
        <w:t xml:space="preserve">Gwarancja Jakości Przedmiotu Umowy obejmuje okres od dnia podpisania przez Strony Protokołu Odbioru Końcowego bez Usterek i/lub Wad, odpowiednio dla elementów : </w:t>
      </w:r>
    </w:p>
    <w:p w14:paraId="2918CB9C" w14:textId="77777777" w:rsidR="00492F7D" w:rsidRPr="004223E9" w:rsidRDefault="00A91F64" w:rsidP="00146057">
      <w:pPr>
        <w:numPr>
          <w:ilvl w:val="1"/>
          <w:numId w:val="10"/>
        </w:numPr>
        <w:spacing w:after="120" w:line="264" w:lineRule="auto"/>
        <w:ind w:left="566" w:hanging="360"/>
        <w:rPr>
          <w:rFonts w:asciiTheme="minorHAnsi" w:hAnsiTheme="minorHAnsi" w:cstheme="minorHAnsi"/>
        </w:rPr>
      </w:pPr>
      <w:r w:rsidRPr="004223E9">
        <w:rPr>
          <w:rFonts w:asciiTheme="minorHAnsi" w:hAnsiTheme="minorHAnsi" w:cstheme="minorHAnsi"/>
        </w:rPr>
        <w:t xml:space="preserve">dla systemu informatycznego </w:t>
      </w:r>
      <w:r w:rsidR="003D4714" w:rsidRPr="004223E9">
        <w:rPr>
          <w:rFonts w:asciiTheme="minorHAnsi" w:hAnsiTheme="minorHAnsi" w:cstheme="minorHAnsi"/>
        </w:rPr>
        <w:t xml:space="preserve">i oprogramowania </w:t>
      </w:r>
      <w:r w:rsidRPr="004223E9">
        <w:rPr>
          <w:rFonts w:asciiTheme="minorHAnsi" w:hAnsiTheme="minorHAnsi" w:cstheme="minorHAnsi"/>
        </w:rPr>
        <w:t xml:space="preserve">zaoferowanego w formularzu oferty okres Gwarancji i Asysty Technicznej będzie wynosił …………… miesięcy. </w:t>
      </w:r>
    </w:p>
    <w:p w14:paraId="3747F1B8" w14:textId="77777777" w:rsidR="003D4714" w:rsidRDefault="000D057E" w:rsidP="00146057">
      <w:pPr>
        <w:numPr>
          <w:ilvl w:val="1"/>
          <w:numId w:val="10"/>
        </w:numPr>
        <w:spacing w:after="120" w:line="264" w:lineRule="auto"/>
        <w:ind w:left="566" w:hanging="360"/>
        <w:rPr>
          <w:rFonts w:asciiTheme="minorHAnsi" w:hAnsiTheme="minorHAnsi" w:cstheme="minorHAnsi"/>
        </w:rPr>
      </w:pPr>
      <w:r w:rsidRPr="004223E9">
        <w:rPr>
          <w:rFonts w:asciiTheme="minorHAnsi" w:hAnsiTheme="minorHAnsi" w:cstheme="minorHAnsi"/>
        </w:rPr>
        <w:t>Dla</w:t>
      </w:r>
      <w:r w:rsidR="004470E4">
        <w:rPr>
          <w:rFonts w:asciiTheme="minorHAnsi" w:hAnsiTheme="minorHAnsi" w:cstheme="minorHAnsi"/>
        </w:rPr>
        <w:t xml:space="preserve"> Serwera oraz Biblioteki taśmowej</w:t>
      </w:r>
      <w:r w:rsidRPr="004223E9">
        <w:rPr>
          <w:rFonts w:asciiTheme="minorHAnsi" w:hAnsiTheme="minorHAnsi" w:cstheme="minorHAnsi"/>
        </w:rPr>
        <w:t xml:space="preserve"> </w:t>
      </w:r>
      <w:r w:rsidR="003D4714" w:rsidRPr="004223E9">
        <w:rPr>
          <w:rFonts w:asciiTheme="minorHAnsi" w:hAnsiTheme="minorHAnsi" w:cstheme="minorHAnsi"/>
        </w:rPr>
        <w:t>okres gwarancji będzie wynosił …………………. miesięcy.</w:t>
      </w:r>
    </w:p>
    <w:p w14:paraId="5E10F5B6" w14:textId="77777777" w:rsidR="0027263D" w:rsidRPr="004223E9" w:rsidRDefault="0027263D" w:rsidP="00146057">
      <w:pPr>
        <w:numPr>
          <w:ilvl w:val="1"/>
          <w:numId w:val="10"/>
        </w:numPr>
        <w:spacing w:after="120" w:line="264" w:lineRule="auto"/>
        <w:ind w:left="566" w:hanging="360"/>
        <w:rPr>
          <w:rFonts w:asciiTheme="minorHAnsi" w:hAnsiTheme="minorHAnsi" w:cstheme="minorHAnsi"/>
        </w:rPr>
      </w:pPr>
      <w:r>
        <w:rPr>
          <w:rFonts w:asciiTheme="minorHAnsi" w:hAnsiTheme="minorHAnsi" w:cstheme="minorHAnsi"/>
        </w:rPr>
        <w:t>Dla pozostałych sprzętów okres Gwarancji będzie zgodny z zapisami OPZ.</w:t>
      </w:r>
    </w:p>
    <w:p w14:paraId="4BAF271A" w14:textId="77777777" w:rsidR="00492F7D" w:rsidRPr="004223E9" w:rsidRDefault="00A91F64" w:rsidP="00146057">
      <w:pPr>
        <w:numPr>
          <w:ilvl w:val="0"/>
          <w:numId w:val="10"/>
        </w:numPr>
        <w:spacing w:after="120" w:line="264" w:lineRule="auto"/>
        <w:ind w:hanging="427"/>
        <w:rPr>
          <w:rFonts w:asciiTheme="minorHAnsi" w:hAnsiTheme="minorHAnsi" w:cstheme="minorHAnsi"/>
        </w:rPr>
      </w:pPr>
      <w:r w:rsidRPr="004223E9">
        <w:rPr>
          <w:rFonts w:asciiTheme="minorHAnsi" w:hAnsiTheme="minorHAnsi" w:cstheme="minorHAnsi"/>
        </w:rPr>
        <w:t xml:space="preserve">Gwarancja Jakości na nośniki danych dostarczone przez Wykonawcę obejmuje okres 5 lat od dnia podpisania protokołu końcowego odbioru przedmiotu umowy. </w:t>
      </w:r>
    </w:p>
    <w:p w14:paraId="197BDE13" w14:textId="078B0894" w:rsidR="00492F7D" w:rsidRPr="004223E9" w:rsidRDefault="00A91F64" w:rsidP="00146057">
      <w:pPr>
        <w:numPr>
          <w:ilvl w:val="0"/>
          <w:numId w:val="10"/>
        </w:numPr>
        <w:spacing w:after="120" w:line="264" w:lineRule="auto"/>
        <w:ind w:hanging="427"/>
        <w:rPr>
          <w:rFonts w:asciiTheme="minorHAnsi" w:hAnsiTheme="minorHAnsi" w:cstheme="minorHAnsi"/>
        </w:rPr>
      </w:pPr>
      <w:r w:rsidRPr="004223E9">
        <w:rPr>
          <w:rFonts w:asciiTheme="minorHAnsi" w:hAnsiTheme="minorHAnsi" w:cstheme="minorHAnsi"/>
        </w:rPr>
        <w:lastRenderedPageBreak/>
        <w:t xml:space="preserve">W okresie trwania Gwarancji Jakości Wykonawca jest zobowiązany do wykonywania świadczeń gwarancyjnych na zasadach określonych w Załączniku nr </w:t>
      </w:r>
      <w:r w:rsidR="00A57171">
        <w:rPr>
          <w:rFonts w:asciiTheme="minorHAnsi" w:hAnsiTheme="minorHAnsi" w:cstheme="minorHAnsi"/>
        </w:rPr>
        <w:t>A</w:t>
      </w:r>
      <w:r w:rsidRPr="004223E9">
        <w:rPr>
          <w:rFonts w:asciiTheme="minorHAnsi" w:hAnsiTheme="minorHAnsi" w:cstheme="minorHAnsi"/>
        </w:rPr>
        <w:t xml:space="preserve"> do </w:t>
      </w:r>
      <w:r w:rsidR="00976A1C" w:rsidRPr="004223E9">
        <w:rPr>
          <w:rFonts w:asciiTheme="minorHAnsi" w:hAnsiTheme="minorHAnsi" w:cstheme="minorHAnsi"/>
        </w:rPr>
        <w:t>SWZ</w:t>
      </w:r>
      <w:r w:rsidRPr="004223E9">
        <w:rPr>
          <w:rFonts w:asciiTheme="minorHAnsi" w:hAnsiTheme="minorHAnsi" w:cstheme="minorHAnsi"/>
        </w:rPr>
        <w:t xml:space="preserve">, który stanowi integralną część niniejszej umowy. </w:t>
      </w:r>
    </w:p>
    <w:p w14:paraId="40033946" w14:textId="77777777" w:rsidR="00492F7D" w:rsidRPr="004223E9" w:rsidRDefault="00A91F64" w:rsidP="00146057">
      <w:pPr>
        <w:numPr>
          <w:ilvl w:val="0"/>
          <w:numId w:val="10"/>
        </w:numPr>
        <w:spacing w:after="120" w:line="264" w:lineRule="auto"/>
        <w:ind w:hanging="427"/>
        <w:rPr>
          <w:rFonts w:asciiTheme="minorHAnsi" w:hAnsiTheme="minorHAnsi" w:cstheme="minorHAnsi"/>
        </w:rPr>
      </w:pPr>
      <w:r w:rsidRPr="004223E9">
        <w:rPr>
          <w:rFonts w:asciiTheme="minorHAnsi" w:hAnsiTheme="minorHAnsi" w:cstheme="minorHAnsi"/>
        </w:rPr>
        <w:t xml:space="preserve">Wykonawca w ramach świadczeń Gwarancji Jakości, zobowiązany jest do skutecznego Rozwiązania Zgłoszenia w następujących terminach:  </w:t>
      </w:r>
    </w:p>
    <w:tbl>
      <w:tblPr>
        <w:tblStyle w:val="TableGrid"/>
        <w:tblW w:w="9062" w:type="dxa"/>
        <w:tblInd w:w="416" w:type="dxa"/>
        <w:tblCellMar>
          <w:left w:w="101" w:type="dxa"/>
          <w:right w:w="47" w:type="dxa"/>
        </w:tblCellMar>
        <w:tblLook w:val="04A0" w:firstRow="1" w:lastRow="0" w:firstColumn="1" w:lastColumn="0" w:noHBand="0" w:noVBand="1"/>
      </w:tblPr>
      <w:tblGrid>
        <w:gridCol w:w="2322"/>
        <w:gridCol w:w="1788"/>
        <w:gridCol w:w="4952"/>
      </w:tblGrid>
      <w:tr w:rsidR="00140266" w:rsidRPr="00140266" w14:paraId="22A2DCD7" w14:textId="77777777" w:rsidTr="00140266">
        <w:trPr>
          <w:trHeight w:val="728"/>
          <w:tblHeader/>
        </w:trPr>
        <w:tc>
          <w:tcPr>
            <w:tcW w:w="2322" w:type="dxa"/>
            <w:tcBorders>
              <w:top w:val="single" w:sz="8" w:space="0" w:color="000000"/>
              <w:left w:val="single" w:sz="8" w:space="0" w:color="000000"/>
              <w:bottom w:val="single" w:sz="8" w:space="0" w:color="000000"/>
              <w:right w:val="single" w:sz="8" w:space="0" w:color="000000"/>
            </w:tcBorders>
            <w:vAlign w:val="center"/>
          </w:tcPr>
          <w:p w14:paraId="56B8F903" w14:textId="77777777" w:rsidR="00140266" w:rsidRPr="00140266" w:rsidRDefault="00140266" w:rsidP="00140266">
            <w:pPr>
              <w:spacing w:after="120"/>
              <w:ind w:left="0" w:firstLine="0"/>
              <w:jc w:val="center"/>
              <w:rPr>
                <w:rFonts w:asciiTheme="minorHAnsi" w:hAnsiTheme="minorHAnsi" w:cstheme="minorHAnsi"/>
                <w:b/>
                <w:szCs w:val="20"/>
              </w:rPr>
            </w:pPr>
            <w:r w:rsidRPr="00140266">
              <w:rPr>
                <w:rFonts w:asciiTheme="minorHAnsi" w:hAnsiTheme="minorHAnsi" w:cstheme="minorHAnsi"/>
                <w:b/>
                <w:szCs w:val="20"/>
              </w:rPr>
              <w:t>Kategoria Nieprawidłowości</w:t>
            </w:r>
          </w:p>
        </w:tc>
        <w:tc>
          <w:tcPr>
            <w:tcW w:w="1788" w:type="dxa"/>
            <w:tcBorders>
              <w:top w:val="single" w:sz="8" w:space="0" w:color="000000"/>
              <w:left w:val="single" w:sz="8" w:space="0" w:color="000000"/>
              <w:bottom w:val="single" w:sz="8" w:space="0" w:color="000000"/>
              <w:right w:val="single" w:sz="8" w:space="0" w:color="000000"/>
            </w:tcBorders>
          </w:tcPr>
          <w:p w14:paraId="1135C5FA" w14:textId="77777777" w:rsidR="00140266" w:rsidRPr="00140266" w:rsidRDefault="00140266" w:rsidP="00140266">
            <w:pPr>
              <w:spacing w:after="120"/>
              <w:ind w:left="0" w:firstLine="0"/>
              <w:jc w:val="center"/>
              <w:rPr>
                <w:rFonts w:asciiTheme="minorHAnsi" w:hAnsiTheme="minorHAnsi" w:cstheme="minorHAnsi"/>
                <w:b/>
                <w:szCs w:val="20"/>
              </w:rPr>
            </w:pPr>
            <w:r w:rsidRPr="00140266">
              <w:rPr>
                <w:rFonts w:asciiTheme="minorHAnsi" w:hAnsiTheme="minorHAnsi" w:cstheme="minorHAnsi"/>
                <w:b/>
                <w:szCs w:val="20"/>
              </w:rPr>
              <w:t>Maksymalny czas reakcji</w:t>
            </w:r>
          </w:p>
        </w:tc>
        <w:tc>
          <w:tcPr>
            <w:tcW w:w="4952" w:type="dxa"/>
            <w:tcBorders>
              <w:top w:val="single" w:sz="8" w:space="0" w:color="000000"/>
              <w:left w:val="single" w:sz="8" w:space="0" w:color="000000"/>
              <w:bottom w:val="single" w:sz="8" w:space="0" w:color="000000"/>
              <w:right w:val="single" w:sz="8" w:space="0" w:color="000000"/>
            </w:tcBorders>
            <w:vAlign w:val="center"/>
          </w:tcPr>
          <w:p w14:paraId="56F8D226" w14:textId="77777777" w:rsidR="00140266" w:rsidRPr="00140266" w:rsidRDefault="00140266" w:rsidP="00140266">
            <w:pPr>
              <w:spacing w:after="120"/>
              <w:ind w:left="0" w:right="322" w:firstLine="0"/>
              <w:jc w:val="center"/>
              <w:rPr>
                <w:rFonts w:asciiTheme="minorHAnsi" w:hAnsiTheme="minorHAnsi" w:cstheme="minorHAnsi"/>
                <w:b/>
                <w:szCs w:val="20"/>
              </w:rPr>
            </w:pPr>
            <w:r w:rsidRPr="00140266">
              <w:rPr>
                <w:rFonts w:asciiTheme="minorHAnsi" w:hAnsiTheme="minorHAnsi" w:cstheme="minorHAnsi"/>
                <w:b/>
                <w:szCs w:val="20"/>
              </w:rPr>
              <w:t>Maksymalny czas usunięcia Nieprawidłowości</w:t>
            </w:r>
          </w:p>
        </w:tc>
      </w:tr>
      <w:tr w:rsidR="00140266" w:rsidRPr="00140266" w14:paraId="66AAE0D4" w14:textId="77777777" w:rsidTr="00140266">
        <w:trPr>
          <w:trHeight w:val="473"/>
        </w:trPr>
        <w:tc>
          <w:tcPr>
            <w:tcW w:w="2322" w:type="dxa"/>
            <w:tcBorders>
              <w:top w:val="single" w:sz="8" w:space="0" w:color="000000"/>
              <w:left w:val="single" w:sz="8" w:space="0" w:color="000000"/>
              <w:bottom w:val="single" w:sz="8" w:space="0" w:color="000000"/>
              <w:right w:val="single" w:sz="8" w:space="0" w:color="000000"/>
            </w:tcBorders>
            <w:vAlign w:val="center"/>
          </w:tcPr>
          <w:p w14:paraId="5CFEE032" w14:textId="77777777" w:rsidR="00140266" w:rsidRPr="00140266" w:rsidRDefault="00140266" w:rsidP="001E6CE5">
            <w:pPr>
              <w:spacing w:after="120"/>
              <w:jc w:val="center"/>
              <w:rPr>
                <w:rFonts w:asciiTheme="minorHAnsi" w:hAnsiTheme="minorHAnsi" w:cstheme="minorHAnsi"/>
                <w:szCs w:val="20"/>
              </w:rPr>
            </w:pPr>
            <w:r w:rsidRPr="00140266">
              <w:rPr>
                <w:rFonts w:asciiTheme="minorHAnsi" w:hAnsiTheme="minorHAnsi" w:cstheme="minorHAnsi"/>
                <w:szCs w:val="20"/>
              </w:rPr>
              <w:t>AWARIA</w:t>
            </w:r>
          </w:p>
        </w:tc>
        <w:tc>
          <w:tcPr>
            <w:tcW w:w="1788" w:type="dxa"/>
            <w:tcBorders>
              <w:top w:val="single" w:sz="8" w:space="0" w:color="000000"/>
              <w:left w:val="single" w:sz="8" w:space="0" w:color="000000"/>
              <w:bottom w:val="single" w:sz="8" w:space="0" w:color="000000"/>
              <w:right w:val="single" w:sz="8" w:space="0" w:color="000000"/>
            </w:tcBorders>
          </w:tcPr>
          <w:p w14:paraId="38EBD1EE" w14:textId="53BB7C42" w:rsidR="00140266" w:rsidRPr="00140266" w:rsidRDefault="00454D7B" w:rsidP="001E6CE5">
            <w:pPr>
              <w:spacing w:after="120"/>
              <w:jc w:val="center"/>
              <w:rPr>
                <w:rFonts w:asciiTheme="minorHAnsi" w:hAnsiTheme="minorHAnsi" w:cstheme="minorHAnsi"/>
                <w:szCs w:val="20"/>
              </w:rPr>
            </w:pPr>
            <w:r>
              <w:rPr>
                <w:rFonts w:asciiTheme="minorHAnsi" w:hAnsiTheme="minorHAnsi" w:cstheme="minorHAnsi"/>
                <w:szCs w:val="20"/>
              </w:rPr>
              <w:t>2</w:t>
            </w:r>
            <w:r w:rsidR="00140266" w:rsidRPr="00140266">
              <w:rPr>
                <w:rFonts w:asciiTheme="minorHAnsi" w:hAnsiTheme="minorHAnsi" w:cstheme="minorHAnsi"/>
                <w:szCs w:val="20"/>
              </w:rPr>
              <w:t xml:space="preserve"> godzin</w:t>
            </w:r>
            <w:r>
              <w:rPr>
                <w:rFonts w:asciiTheme="minorHAnsi" w:hAnsiTheme="minorHAnsi" w:cstheme="minorHAnsi"/>
                <w:szCs w:val="20"/>
              </w:rPr>
              <w:t>y</w:t>
            </w:r>
            <w:ins w:id="5" w:author="Biuro" w:date="2022-10-03T20:19:00Z">
              <w:r w:rsidR="007B5DD7">
                <w:rPr>
                  <w:rFonts w:asciiTheme="minorHAnsi" w:hAnsiTheme="minorHAnsi" w:cstheme="minorHAnsi"/>
                  <w:szCs w:val="20"/>
                </w:rPr>
                <w:t xml:space="preserve"> robo</w:t>
              </w:r>
            </w:ins>
            <w:ins w:id="6" w:author="Biuro" w:date="2022-10-03T20:20:00Z">
              <w:r w:rsidR="007B5DD7">
                <w:rPr>
                  <w:rFonts w:asciiTheme="minorHAnsi" w:hAnsiTheme="minorHAnsi" w:cstheme="minorHAnsi"/>
                  <w:szCs w:val="20"/>
                </w:rPr>
                <w:t>cze</w:t>
              </w:r>
            </w:ins>
          </w:p>
        </w:tc>
        <w:tc>
          <w:tcPr>
            <w:tcW w:w="4952" w:type="dxa"/>
            <w:tcBorders>
              <w:top w:val="single" w:sz="8" w:space="0" w:color="000000"/>
              <w:left w:val="single" w:sz="8" w:space="0" w:color="000000"/>
              <w:bottom w:val="single" w:sz="8" w:space="0" w:color="000000"/>
              <w:right w:val="single" w:sz="8" w:space="0" w:color="000000"/>
            </w:tcBorders>
            <w:vAlign w:val="center"/>
          </w:tcPr>
          <w:p w14:paraId="49E1634A" w14:textId="4E80055E" w:rsidR="00140266" w:rsidRPr="00140266" w:rsidRDefault="00454D7B" w:rsidP="001E6CE5">
            <w:pPr>
              <w:spacing w:after="120"/>
              <w:jc w:val="center"/>
              <w:rPr>
                <w:rFonts w:asciiTheme="minorHAnsi" w:hAnsiTheme="minorHAnsi" w:cstheme="minorHAnsi"/>
                <w:szCs w:val="20"/>
              </w:rPr>
            </w:pPr>
            <w:r>
              <w:rPr>
                <w:rFonts w:asciiTheme="minorHAnsi" w:hAnsiTheme="minorHAnsi" w:cstheme="minorHAnsi"/>
                <w:szCs w:val="20"/>
              </w:rPr>
              <w:t>8</w:t>
            </w:r>
            <w:r w:rsidR="00140266" w:rsidRPr="00140266">
              <w:rPr>
                <w:rFonts w:asciiTheme="minorHAnsi" w:hAnsiTheme="minorHAnsi" w:cstheme="minorHAnsi"/>
                <w:szCs w:val="20"/>
              </w:rPr>
              <w:t xml:space="preserve"> godzin </w:t>
            </w:r>
            <w:ins w:id="7" w:author="Biuro" w:date="2022-10-03T20:20:00Z">
              <w:r w:rsidR="007B5DD7">
                <w:rPr>
                  <w:rFonts w:asciiTheme="minorHAnsi" w:hAnsiTheme="minorHAnsi" w:cstheme="minorHAnsi"/>
                  <w:szCs w:val="20"/>
                </w:rPr>
                <w:t xml:space="preserve">roboczych </w:t>
              </w:r>
            </w:ins>
            <w:r w:rsidR="00140266" w:rsidRPr="00140266">
              <w:rPr>
                <w:rFonts w:asciiTheme="minorHAnsi" w:hAnsiTheme="minorHAnsi" w:cstheme="minorHAnsi"/>
                <w:szCs w:val="20"/>
              </w:rPr>
              <w:t>od przyjęcia zgłoszeni</w:t>
            </w:r>
            <w:r>
              <w:rPr>
                <w:rFonts w:asciiTheme="minorHAnsi" w:hAnsiTheme="minorHAnsi" w:cstheme="minorHAnsi"/>
                <w:szCs w:val="20"/>
              </w:rPr>
              <w:t>a</w:t>
            </w:r>
            <w:r w:rsidR="00140266" w:rsidRPr="00140266">
              <w:rPr>
                <w:rFonts w:asciiTheme="minorHAnsi" w:hAnsiTheme="minorHAnsi" w:cstheme="minorHAnsi"/>
                <w:szCs w:val="20"/>
              </w:rPr>
              <w:t xml:space="preserve"> przez Wykonawcę</w:t>
            </w:r>
          </w:p>
        </w:tc>
      </w:tr>
      <w:tr w:rsidR="00140266" w:rsidRPr="00140266" w14:paraId="7EE985C8" w14:textId="77777777" w:rsidTr="00140266">
        <w:trPr>
          <w:trHeight w:val="473"/>
        </w:trPr>
        <w:tc>
          <w:tcPr>
            <w:tcW w:w="2322" w:type="dxa"/>
            <w:tcBorders>
              <w:top w:val="single" w:sz="8" w:space="0" w:color="000000"/>
              <w:left w:val="single" w:sz="8" w:space="0" w:color="000000"/>
              <w:bottom w:val="single" w:sz="8" w:space="0" w:color="000000"/>
              <w:right w:val="single" w:sz="8" w:space="0" w:color="000000"/>
            </w:tcBorders>
            <w:vAlign w:val="center"/>
          </w:tcPr>
          <w:p w14:paraId="448001C7" w14:textId="77777777" w:rsidR="00140266" w:rsidRPr="00140266" w:rsidRDefault="00140266" w:rsidP="001E6CE5">
            <w:pPr>
              <w:spacing w:after="120"/>
              <w:jc w:val="center"/>
              <w:rPr>
                <w:rFonts w:asciiTheme="minorHAnsi" w:hAnsiTheme="minorHAnsi" w:cstheme="minorHAnsi"/>
                <w:szCs w:val="20"/>
              </w:rPr>
            </w:pPr>
            <w:r w:rsidRPr="00140266">
              <w:rPr>
                <w:rFonts w:asciiTheme="minorHAnsi" w:hAnsiTheme="minorHAnsi" w:cstheme="minorHAnsi"/>
                <w:szCs w:val="20"/>
              </w:rPr>
              <w:t>BŁĄD</w:t>
            </w:r>
          </w:p>
        </w:tc>
        <w:tc>
          <w:tcPr>
            <w:tcW w:w="1788" w:type="dxa"/>
            <w:tcBorders>
              <w:top w:val="single" w:sz="8" w:space="0" w:color="000000"/>
              <w:left w:val="single" w:sz="8" w:space="0" w:color="000000"/>
              <w:bottom w:val="single" w:sz="8" w:space="0" w:color="000000"/>
              <w:right w:val="single" w:sz="8" w:space="0" w:color="000000"/>
            </w:tcBorders>
          </w:tcPr>
          <w:p w14:paraId="7DD1042F" w14:textId="77777777" w:rsidR="00140266" w:rsidRPr="00140266" w:rsidRDefault="00140266" w:rsidP="001E6CE5">
            <w:pPr>
              <w:spacing w:after="120"/>
              <w:jc w:val="center"/>
              <w:rPr>
                <w:rFonts w:asciiTheme="minorHAnsi" w:hAnsiTheme="minorHAnsi" w:cstheme="minorHAnsi"/>
                <w:szCs w:val="20"/>
              </w:rPr>
            </w:pPr>
            <w:r w:rsidRPr="00140266">
              <w:rPr>
                <w:rFonts w:asciiTheme="minorHAnsi" w:hAnsiTheme="minorHAnsi" w:cstheme="minorHAnsi"/>
                <w:szCs w:val="20"/>
              </w:rPr>
              <w:t>1 dzień roboczy</w:t>
            </w:r>
          </w:p>
        </w:tc>
        <w:tc>
          <w:tcPr>
            <w:tcW w:w="4952" w:type="dxa"/>
            <w:tcBorders>
              <w:top w:val="single" w:sz="8" w:space="0" w:color="000000"/>
              <w:left w:val="single" w:sz="8" w:space="0" w:color="000000"/>
              <w:bottom w:val="single" w:sz="8" w:space="0" w:color="000000"/>
              <w:right w:val="single" w:sz="8" w:space="0" w:color="000000"/>
            </w:tcBorders>
            <w:vAlign w:val="center"/>
          </w:tcPr>
          <w:p w14:paraId="569A778F" w14:textId="77777777" w:rsidR="00140266" w:rsidRPr="00140266" w:rsidRDefault="00140266" w:rsidP="001E6CE5">
            <w:pPr>
              <w:spacing w:after="120"/>
              <w:jc w:val="center"/>
              <w:rPr>
                <w:rFonts w:asciiTheme="minorHAnsi" w:hAnsiTheme="minorHAnsi" w:cstheme="minorHAnsi"/>
                <w:szCs w:val="20"/>
              </w:rPr>
            </w:pPr>
            <w:r w:rsidRPr="00140266">
              <w:rPr>
                <w:rFonts w:asciiTheme="minorHAnsi" w:hAnsiTheme="minorHAnsi" w:cstheme="minorHAnsi"/>
                <w:szCs w:val="20"/>
              </w:rPr>
              <w:t>5 dni roboczych od przyjęcia zgłoszeni</w:t>
            </w:r>
            <w:r w:rsidR="00454D7B">
              <w:rPr>
                <w:rFonts w:asciiTheme="minorHAnsi" w:hAnsiTheme="minorHAnsi" w:cstheme="minorHAnsi"/>
                <w:szCs w:val="20"/>
              </w:rPr>
              <w:t>a</w:t>
            </w:r>
            <w:r w:rsidRPr="00140266">
              <w:rPr>
                <w:rFonts w:asciiTheme="minorHAnsi" w:hAnsiTheme="minorHAnsi" w:cstheme="minorHAnsi"/>
                <w:szCs w:val="20"/>
              </w:rPr>
              <w:t xml:space="preserve"> przez Wykonawcę</w:t>
            </w:r>
          </w:p>
        </w:tc>
      </w:tr>
      <w:tr w:rsidR="00140266" w:rsidRPr="00140266" w14:paraId="4485D627" w14:textId="77777777" w:rsidTr="00140266">
        <w:trPr>
          <w:trHeight w:val="473"/>
        </w:trPr>
        <w:tc>
          <w:tcPr>
            <w:tcW w:w="2322" w:type="dxa"/>
            <w:tcBorders>
              <w:top w:val="single" w:sz="8" w:space="0" w:color="000000"/>
              <w:left w:val="single" w:sz="8" w:space="0" w:color="000000"/>
              <w:bottom w:val="single" w:sz="8" w:space="0" w:color="000000"/>
              <w:right w:val="single" w:sz="8" w:space="0" w:color="000000"/>
            </w:tcBorders>
            <w:vAlign w:val="center"/>
          </w:tcPr>
          <w:p w14:paraId="5FBE4BE1" w14:textId="77777777" w:rsidR="00140266" w:rsidRPr="00140266" w:rsidRDefault="00140266" w:rsidP="001E6CE5">
            <w:pPr>
              <w:spacing w:after="120"/>
              <w:jc w:val="center"/>
              <w:rPr>
                <w:rFonts w:asciiTheme="minorHAnsi" w:hAnsiTheme="minorHAnsi" w:cstheme="minorHAnsi"/>
                <w:szCs w:val="20"/>
              </w:rPr>
            </w:pPr>
            <w:r w:rsidRPr="00140266">
              <w:rPr>
                <w:rFonts w:asciiTheme="minorHAnsi" w:hAnsiTheme="minorHAnsi" w:cstheme="minorHAnsi"/>
                <w:szCs w:val="20"/>
              </w:rPr>
              <w:t>WADA</w:t>
            </w:r>
          </w:p>
        </w:tc>
        <w:tc>
          <w:tcPr>
            <w:tcW w:w="1788" w:type="dxa"/>
            <w:tcBorders>
              <w:top w:val="single" w:sz="8" w:space="0" w:color="000000"/>
              <w:left w:val="single" w:sz="8" w:space="0" w:color="000000"/>
              <w:bottom w:val="single" w:sz="8" w:space="0" w:color="000000"/>
              <w:right w:val="single" w:sz="8" w:space="0" w:color="000000"/>
            </w:tcBorders>
          </w:tcPr>
          <w:p w14:paraId="2271EB41" w14:textId="77777777" w:rsidR="00140266" w:rsidRPr="00140266" w:rsidRDefault="00140266" w:rsidP="001E6CE5">
            <w:pPr>
              <w:spacing w:after="120"/>
              <w:jc w:val="center"/>
              <w:rPr>
                <w:rFonts w:asciiTheme="minorHAnsi" w:hAnsiTheme="minorHAnsi" w:cstheme="minorHAnsi"/>
                <w:szCs w:val="20"/>
              </w:rPr>
            </w:pPr>
            <w:r w:rsidRPr="00140266">
              <w:rPr>
                <w:rFonts w:asciiTheme="minorHAnsi" w:hAnsiTheme="minorHAnsi" w:cstheme="minorHAnsi"/>
                <w:szCs w:val="20"/>
              </w:rPr>
              <w:t>1 dzień roboczy</w:t>
            </w:r>
          </w:p>
        </w:tc>
        <w:tc>
          <w:tcPr>
            <w:tcW w:w="4952" w:type="dxa"/>
            <w:tcBorders>
              <w:top w:val="single" w:sz="8" w:space="0" w:color="000000"/>
              <w:left w:val="single" w:sz="8" w:space="0" w:color="000000"/>
              <w:bottom w:val="single" w:sz="8" w:space="0" w:color="000000"/>
              <w:right w:val="single" w:sz="8" w:space="0" w:color="000000"/>
            </w:tcBorders>
            <w:vAlign w:val="center"/>
          </w:tcPr>
          <w:p w14:paraId="075AE167" w14:textId="77777777" w:rsidR="00140266" w:rsidRPr="00140266" w:rsidRDefault="00140266" w:rsidP="001E6CE5">
            <w:pPr>
              <w:spacing w:after="120"/>
              <w:jc w:val="center"/>
              <w:rPr>
                <w:rFonts w:asciiTheme="minorHAnsi" w:hAnsiTheme="minorHAnsi" w:cstheme="minorHAnsi"/>
                <w:szCs w:val="20"/>
              </w:rPr>
            </w:pPr>
            <w:r w:rsidRPr="00140266">
              <w:rPr>
                <w:rFonts w:asciiTheme="minorHAnsi" w:hAnsiTheme="minorHAnsi" w:cstheme="minorHAnsi"/>
                <w:szCs w:val="20"/>
              </w:rPr>
              <w:t>10 dni roboczych od przyjęcia zgłoszeni</w:t>
            </w:r>
            <w:r w:rsidR="00454D7B">
              <w:rPr>
                <w:rFonts w:asciiTheme="minorHAnsi" w:hAnsiTheme="minorHAnsi" w:cstheme="minorHAnsi"/>
                <w:szCs w:val="20"/>
              </w:rPr>
              <w:t>a</w:t>
            </w:r>
            <w:r w:rsidRPr="00140266">
              <w:rPr>
                <w:rFonts w:asciiTheme="minorHAnsi" w:hAnsiTheme="minorHAnsi" w:cstheme="minorHAnsi"/>
                <w:szCs w:val="20"/>
              </w:rPr>
              <w:t xml:space="preserve"> przez Wykonawcę</w:t>
            </w:r>
          </w:p>
        </w:tc>
      </w:tr>
    </w:tbl>
    <w:p w14:paraId="5D7576AD" w14:textId="77777777" w:rsidR="00140266" w:rsidRDefault="00140266" w:rsidP="00140266">
      <w:pPr>
        <w:ind w:left="427" w:firstLine="0"/>
        <w:rPr>
          <w:rFonts w:asciiTheme="minorHAnsi" w:hAnsiTheme="minorHAnsi" w:cstheme="minorHAnsi"/>
        </w:rPr>
      </w:pPr>
    </w:p>
    <w:p w14:paraId="7E56A2E3" w14:textId="77777777" w:rsidR="00492F7D" w:rsidRPr="00146057" w:rsidRDefault="00A91F64" w:rsidP="00146057">
      <w:pPr>
        <w:numPr>
          <w:ilvl w:val="0"/>
          <w:numId w:val="10"/>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Wykonawca udziela rękojmi na wykonany i odebrany przedmiot Umowy na taki sam okresu czasu jak okres gw</w:t>
      </w:r>
      <w:r w:rsidR="00711E94" w:rsidRPr="00146057">
        <w:rPr>
          <w:rFonts w:asciiTheme="minorHAnsi" w:hAnsiTheme="minorHAnsi" w:cstheme="minorHAnsi"/>
          <w:szCs w:val="20"/>
        </w:rPr>
        <w:t>arancyjny określony w punkcie 2, w tym również do dostarczonego sprzętu komputerowego</w:t>
      </w:r>
      <w:r w:rsidR="00DA298C" w:rsidRPr="00146057">
        <w:rPr>
          <w:rFonts w:asciiTheme="minorHAnsi" w:hAnsiTheme="minorHAnsi" w:cstheme="minorHAnsi"/>
          <w:szCs w:val="20"/>
        </w:rPr>
        <w:t xml:space="preserve"> – jeżeli dotyczy</w:t>
      </w:r>
      <w:r w:rsidR="00711E94" w:rsidRPr="00146057">
        <w:rPr>
          <w:rFonts w:asciiTheme="minorHAnsi" w:hAnsiTheme="minorHAnsi" w:cstheme="minorHAnsi"/>
          <w:szCs w:val="20"/>
        </w:rPr>
        <w:t xml:space="preserve">. </w:t>
      </w:r>
      <w:r w:rsidRPr="00146057">
        <w:rPr>
          <w:rFonts w:asciiTheme="minorHAnsi" w:hAnsiTheme="minorHAnsi" w:cstheme="minorHAnsi"/>
          <w:szCs w:val="20"/>
        </w:rPr>
        <w:t xml:space="preserve"> </w:t>
      </w:r>
    </w:p>
    <w:p w14:paraId="5CB3C8B6" w14:textId="77777777" w:rsidR="00BA48B9" w:rsidRPr="00146057" w:rsidRDefault="00BA48B9" w:rsidP="00146057">
      <w:pPr>
        <w:numPr>
          <w:ilvl w:val="0"/>
          <w:numId w:val="10"/>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Gwarancja nie wyłącza, nie ogranicza ani nie zawiesza uprawnień Zamawiającego wynikających z przepisów o rękojmi za wady.</w:t>
      </w:r>
    </w:p>
    <w:p w14:paraId="7827DDD5" w14:textId="46923ADC" w:rsidR="00492F7D" w:rsidRPr="00146057" w:rsidRDefault="00A91F64" w:rsidP="00146057">
      <w:pPr>
        <w:spacing w:after="120" w:line="264" w:lineRule="auto"/>
        <w:ind w:left="10" w:right="13" w:hanging="10"/>
        <w:jc w:val="center"/>
        <w:rPr>
          <w:rFonts w:asciiTheme="minorHAnsi" w:hAnsiTheme="minorHAnsi" w:cstheme="minorHAnsi"/>
          <w:szCs w:val="20"/>
        </w:rPr>
      </w:pPr>
      <w:r w:rsidRPr="00146057">
        <w:rPr>
          <w:rFonts w:asciiTheme="minorHAnsi" w:hAnsiTheme="minorHAnsi" w:cstheme="minorHAnsi"/>
          <w:b/>
          <w:szCs w:val="20"/>
        </w:rPr>
        <w:t>§ 1</w:t>
      </w:r>
      <w:r w:rsidR="006F0D3E">
        <w:rPr>
          <w:rFonts w:asciiTheme="minorHAnsi" w:hAnsiTheme="minorHAnsi" w:cstheme="minorHAnsi"/>
          <w:b/>
          <w:szCs w:val="20"/>
        </w:rPr>
        <w:t>1</w:t>
      </w:r>
    </w:p>
    <w:p w14:paraId="2C762DEA" w14:textId="77777777" w:rsidR="00492F7D" w:rsidRPr="00146057" w:rsidRDefault="00A91F64" w:rsidP="00146057">
      <w:pPr>
        <w:pStyle w:val="Nagwek1"/>
        <w:spacing w:after="120" w:line="264" w:lineRule="auto"/>
        <w:ind w:right="16"/>
        <w:rPr>
          <w:rFonts w:asciiTheme="minorHAnsi" w:hAnsiTheme="minorHAnsi" w:cstheme="minorHAnsi"/>
          <w:szCs w:val="20"/>
        </w:rPr>
      </w:pPr>
      <w:r w:rsidRPr="00146057">
        <w:rPr>
          <w:rFonts w:asciiTheme="minorHAnsi" w:hAnsiTheme="minorHAnsi" w:cstheme="minorHAnsi"/>
          <w:szCs w:val="20"/>
        </w:rPr>
        <w:t xml:space="preserve">NIEWYKONANIE LUB NIENALEŻYTE WYKONANIE UMOWY, ODSTĄPIENIE OD UMOWY </w:t>
      </w:r>
    </w:p>
    <w:p w14:paraId="4CCC3576" w14:textId="77777777" w:rsidR="00492F7D" w:rsidRPr="00146057" w:rsidRDefault="00A91F64" w:rsidP="00146057">
      <w:pPr>
        <w:numPr>
          <w:ilvl w:val="0"/>
          <w:numId w:val="11"/>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Jeśli w toku wykonywania przedmiotu umowy, Wykonawca stwierdzi zaistnienie okoliczności, które dają podstawę do oceny, że jakiekolwiek jego świadczenie nie zostanie wykonane w terminie określonym harmonogramem</w:t>
      </w:r>
      <w:r w:rsidR="00F16BBD" w:rsidRPr="00146057">
        <w:rPr>
          <w:rFonts w:asciiTheme="minorHAnsi" w:hAnsiTheme="minorHAnsi" w:cstheme="minorHAnsi"/>
          <w:szCs w:val="20"/>
        </w:rPr>
        <w:t xml:space="preserve"> przedłożonym Zamawiającemu po zawarciu umowy</w:t>
      </w:r>
      <w:r w:rsidRPr="00146057">
        <w:rPr>
          <w:rFonts w:asciiTheme="minorHAnsi" w:hAnsiTheme="minorHAnsi" w:cstheme="minorHAnsi"/>
          <w:szCs w:val="20"/>
        </w:rPr>
        <w:t xml:space="preserve">, niezwłocznie zawiadomi Zamawiającego na piśmie o niebezpieczeństwie wystąpienia opóźnienia. Zawiadomienie określi prawdopodobny czas opóźnienia i jego przyczynę. </w:t>
      </w:r>
    </w:p>
    <w:p w14:paraId="512BC655" w14:textId="77777777" w:rsidR="00492F7D" w:rsidRPr="00146057" w:rsidRDefault="00A91F64" w:rsidP="00146057">
      <w:pPr>
        <w:numPr>
          <w:ilvl w:val="0"/>
          <w:numId w:val="11"/>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Strony ustalają że w przypadku niewykonania lub nienal</w:t>
      </w:r>
      <w:r w:rsidR="009D654D" w:rsidRPr="00146057">
        <w:rPr>
          <w:rFonts w:asciiTheme="minorHAnsi" w:hAnsiTheme="minorHAnsi" w:cstheme="minorHAnsi"/>
          <w:szCs w:val="20"/>
        </w:rPr>
        <w:t>eżytego wykonania</w:t>
      </w:r>
      <w:r w:rsidR="008C1709" w:rsidRPr="00146057">
        <w:rPr>
          <w:rFonts w:asciiTheme="minorHAnsi" w:hAnsiTheme="minorHAnsi" w:cstheme="minorHAnsi"/>
          <w:szCs w:val="20"/>
        </w:rPr>
        <w:t xml:space="preserve"> umowy</w:t>
      </w:r>
      <w:r w:rsidR="009D654D" w:rsidRPr="00146057">
        <w:rPr>
          <w:rFonts w:asciiTheme="minorHAnsi" w:hAnsiTheme="minorHAnsi" w:cstheme="minorHAnsi"/>
          <w:szCs w:val="20"/>
        </w:rPr>
        <w:t xml:space="preserve"> lub zwłoki</w:t>
      </w:r>
      <w:r w:rsidRPr="00146057">
        <w:rPr>
          <w:rFonts w:asciiTheme="minorHAnsi" w:hAnsiTheme="minorHAnsi" w:cstheme="minorHAnsi"/>
          <w:szCs w:val="20"/>
        </w:rPr>
        <w:t xml:space="preserve"> w wykonaniu któregokolwiek z etapów Umowy przez Wykonawcę, w zakresie prac opisanych w Załącznikach do </w:t>
      </w:r>
      <w:r w:rsidR="00976A1C" w:rsidRPr="00146057">
        <w:rPr>
          <w:rFonts w:asciiTheme="minorHAnsi" w:hAnsiTheme="minorHAnsi" w:cstheme="minorHAnsi"/>
          <w:szCs w:val="20"/>
        </w:rPr>
        <w:t>SWZ</w:t>
      </w:r>
      <w:r w:rsidRPr="00146057">
        <w:rPr>
          <w:rFonts w:asciiTheme="minorHAnsi" w:hAnsiTheme="minorHAnsi" w:cstheme="minorHAnsi"/>
          <w:szCs w:val="20"/>
        </w:rPr>
        <w:t xml:space="preserve">, Zamawiający jest uprawniony do naliczenia Wykonawcy kar umownych w następujących przypadkach  i wysokościach: </w:t>
      </w:r>
    </w:p>
    <w:p w14:paraId="17649C40" w14:textId="77777777" w:rsidR="00492F7D" w:rsidRPr="00146057" w:rsidRDefault="00A91F64" w:rsidP="00146057">
      <w:pPr>
        <w:numPr>
          <w:ilvl w:val="1"/>
          <w:numId w:val="11"/>
        </w:numPr>
        <w:spacing w:after="120" w:line="264" w:lineRule="auto"/>
        <w:ind w:left="566" w:hanging="360"/>
        <w:rPr>
          <w:rFonts w:asciiTheme="minorHAnsi" w:hAnsiTheme="minorHAnsi" w:cstheme="minorHAnsi"/>
          <w:szCs w:val="20"/>
        </w:rPr>
      </w:pPr>
      <w:r w:rsidRPr="00146057">
        <w:rPr>
          <w:rFonts w:asciiTheme="minorHAnsi" w:hAnsiTheme="minorHAnsi" w:cstheme="minorHAnsi"/>
          <w:szCs w:val="20"/>
        </w:rPr>
        <w:t xml:space="preserve">0,2% kwoty wynagrodzenia brutto </w:t>
      </w:r>
      <w:r w:rsidR="00C11B79" w:rsidRPr="00146057">
        <w:rPr>
          <w:rFonts w:asciiTheme="minorHAnsi" w:hAnsiTheme="minorHAnsi" w:cstheme="minorHAnsi"/>
          <w:szCs w:val="20"/>
        </w:rPr>
        <w:t xml:space="preserve">określonego § 7 ust. 1 </w:t>
      </w:r>
      <w:r w:rsidRPr="00146057">
        <w:rPr>
          <w:rFonts w:asciiTheme="minorHAnsi" w:hAnsiTheme="minorHAnsi" w:cstheme="minorHAnsi"/>
          <w:szCs w:val="20"/>
        </w:rPr>
        <w:t xml:space="preserve">za realizację tego </w:t>
      </w:r>
      <w:r w:rsidR="000B6886" w:rsidRPr="00146057">
        <w:rPr>
          <w:rFonts w:asciiTheme="minorHAnsi" w:hAnsiTheme="minorHAnsi" w:cstheme="minorHAnsi"/>
          <w:szCs w:val="20"/>
        </w:rPr>
        <w:t>etapu, za każdy dzień zwłoki</w:t>
      </w:r>
      <w:r w:rsidRPr="00146057">
        <w:rPr>
          <w:rFonts w:asciiTheme="minorHAnsi" w:hAnsiTheme="minorHAnsi" w:cstheme="minorHAnsi"/>
          <w:szCs w:val="20"/>
        </w:rPr>
        <w:t>, licząc od następnego dnia po upływie terminu określonego dla tego zadania</w:t>
      </w:r>
      <w:r w:rsidR="00C11B79" w:rsidRPr="00146057">
        <w:rPr>
          <w:rFonts w:asciiTheme="minorHAnsi" w:hAnsiTheme="minorHAnsi" w:cstheme="minorHAnsi"/>
          <w:szCs w:val="20"/>
        </w:rPr>
        <w:t xml:space="preserve"> (etapu)</w:t>
      </w:r>
      <w:r w:rsidRPr="00146057">
        <w:rPr>
          <w:rFonts w:asciiTheme="minorHAnsi" w:hAnsiTheme="minorHAnsi" w:cstheme="minorHAnsi"/>
          <w:szCs w:val="20"/>
        </w:rPr>
        <w:t xml:space="preserve">, </w:t>
      </w:r>
    </w:p>
    <w:p w14:paraId="09CAEFE9" w14:textId="0579C53F" w:rsidR="003400E6" w:rsidRDefault="00612744" w:rsidP="003400E6">
      <w:pPr>
        <w:numPr>
          <w:ilvl w:val="1"/>
          <w:numId w:val="11"/>
        </w:numPr>
        <w:spacing w:after="120" w:line="264" w:lineRule="auto"/>
        <w:ind w:left="566" w:hanging="360"/>
        <w:rPr>
          <w:rFonts w:asciiTheme="minorHAnsi" w:hAnsiTheme="minorHAnsi" w:cstheme="minorHAnsi"/>
          <w:szCs w:val="20"/>
        </w:rPr>
      </w:pPr>
      <w:bookmarkStart w:id="8" w:name="_Hlk105419310"/>
      <w:r w:rsidRPr="00146057">
        <w:rPr>
          <w:rFonts w:asciiTheme="minorHAnsi" w:hAnsiTheme="minorHAnsi" w:cstheme="minorHAnsi"/>
          <w:szCs w:val="20"/>
        </w:rPr>
        <w:t>0,2%</w:t>
      </w:r>
      <w:r w:rsidR="00C11B79" w:rsidRPr="00146057">
        <w:rPr>
          <w:rFonts w:asciiTheme="minorHAnsi" w:hAnsiTheme="minorHAnsi" w:cstheme="minorHAnsi"/>
          <w:szCs w:val="20"/>
        </w:rPr>
        <w:t xml:space="preserve"> </w:t>
      </w:r>
      <w:r w:rsidRPr="00146057">
        <w:rPr>
          <w:rFonts w:asciiTheme="minorHAnsi" w:hAnsiTheme="minorHAnsi" w:cstheme="minorHAnsi"/>
          <w:szCs w:val="20"/>
        </w:rPr>
        <w:t xml:space="preserve">kwoty wynagrodzenia brutto określonego § 7 ust. 1 </w:t>
      </w:r>
      <w:r w:rsidR="00C11B79" w:rsidRPr="00146057">
        <w:rPr>
          <w:rFonts w:asciiTheme="minorHAnsi" w:hAnsiTheme="minorHAnsi" w:cstheme="minorHAnsi"/>
          <w:szCs w:val="20"/>
        </w:rPr>
        <w:t>w przypadku nie</w:t>
      </w:r>
      <w:bookmarkEnd w:id="8"/>
      <w:r w:rsidR="00C11B79" w:rsidRPr="00146057">
        <w:rPr>
          <w:rFonts w:asciiTheme="minorHAnsi" w:hAnsiTheme="minorHAnsi" w:cstheme="minorHAnsi"/>
          <w:szCs w:val="20"/>
        </w:rPr>
        <w:t xml:space="preserve">usunięcia </w:t>
      </w:r>
      <w:r w:rsidR="00A91F64" w:rsidRPr="00146057">
        <w:rPr>
          <w:rFonts w:asciiTheme="minorHAnsi" w:hAnsiTheme="minorHAnsi" w:cstheme="minorHAnsi"/>
          <w:szCs w:val="20"/>
        </w:rPr>
        <w:t>Błędów</w:t>
      </w:r>
      <w:r w:rsidR="003400E6">
        <w:rPr>
          <w:rFonts w:asciiTheme="minorHAnsi" w:hAnsiTheme="minorHAnsi" w:cstheme="minorHAnsi"/>
          <w:szCs w:val="20"/>
        </w:rPr>
        <w:t xml:space="preserve"> </w:t>
      </w:r>
      <w:r w:rsidR="00C11B79" w:rsidRPr="00146057">
        <w:rPr>
          <w:rFonts w:asciiTheme="minorHAnsi" w:hAnsiTheme="minorHAnsi" w:cstheme="minorHAnsi"/>
          <w:szCs w:val="20"/>
        </w:rPr>
        <w:t>oraz Wad</w:t>
      </w:r>
      <w:r w:rsidR="000B6886" w:rsidRPr="00146057">
        <w:rPr>
          <w:rFonts w:asciiTheme="minorHAnsi" w:hAnsiTheme="minorHAnsi" w:cstheme="minorHAnsi"/>
          <w:szCs w:val="20"/>
        </w:rPr>
        <w:t>, za każdy dzień zwłoki</w:t>
      </w:r>
      <w:r w:rsidR="00A91F64" w:rsidRPr="00146057">
        <w:rPr>
          <w:rFonts w:asciiTheme="minorHAnsi" w:hAnsiTheme="minorHAnsi" w:cstheme="minorHAnsi"/>
          <w:szCs w:val="20"/>
        </w:rPr>
        <w:t>, licząc od następnego dnia po upływie terminu określonego dla wykonania tego obowiązku</w:t>
      </w:r>
      <w:r w:rsidR="00AB0492" w:rsidRPr="00146057">
        <w:rPr>
          <w:rFonts w:asciiTheme="minorHAnsi" w:hAnsiTheme="minorHAnsi" w:cstheme="minorHAnsi"/>
          <w:szCs w:val="20"/>
        </w:rPr>
        <w:t xml:space="preserve"> określonego w §9 ust. </w:t>
      </w:r>
      <w:r w:rsidRPr="00146057">
        <w:rPr>
          <w:rFonts w:asciiTheme="minorHAnsi" w:hAnsiTheme="minorHAnsi" w:cstheme="minorHAnsi"/>
          <w:szCs w:val="20"/>
        </w:rPr>
        <w:t>5</w:t>
      </w:r>
      <w:r w:rsidR="00A91F64" w:rsidRPr="00146057">
        <w:rPr>
          <w:rFonts w:asciiTheme="minorHAnsi" w:hAnsiTheme="minorHAnsi" w:cstheme="minorHAnsi"/>
          <w:szCs w:val="20"/>
        </w:rPr>
        <w:t xml:space="preserve">, </w:t>
      </w:r>
      <w:r w:rsidR="000B6886" w:rsidRPr="00146057">
        <w:rPr>
          <w:rFonts w:asciiTheme="minorHAnsi" w:hAnsiTheme="minorHAnsi" w:cstheme="minorHAnsi"/>
          <w:szCs w:val="20"/>
        </w:rPr>
        <w:t>z zastrzeżeniem §10 ust.</w:t>
      </w:r>
      <w:r w:rsidR="003400E6">
        <w:rPr>
          <w:rFonts w:asciiTheme="minorHAnsi" w:hAnsiTheme="minorHAnsi" w:cstheme="minorHAnsi"/>
          <w:szCs w:val="20"/>
        </w:rPr>
        <w:t>11</w:t>
      </w:r>
    </w:p>
    <w:p w14:paraId="49627B03" w14:textId="131DDC5D" w:rsidR="003400E6" w:rsidRPr="003400E6" w:rsidRDefault="00B14B12" w:rsidP="003400E6">
      <w:pPr>
        <w:numPr>
          <w:ilvl w:val="1"/>
          <w:numId w:val="11"/>
        </w:numPr>
        <w:spacing w:after="120" w:line="264" w:lineRule="auto"/>
        <w:ind w:left="566" w:hanging="360"/>
        <w:rPr>
          <w:rFonts w:asciiTheme="minorHAnsi" w:hAnsiTheme="minorHAnsi" w:cstheme="minorHAnsi"/>
          <w:szCs w:val="20"/>
        </w:rPr>
      </w:pPr>
      <w:r>
        <w:rPr>
          <w:rFonts w:asciiTheme="minorHAnsi" w:hAnsiTheme="minorHAnsi" w:cstheme="minorHAnsi"/>
          <w:szCs w:val="20"/>
        </w:rPr>
        <w:t>200 zł</w:t>
      </w:r>
      <w:r w:rsidR="003400E6" w:rsidRPr="00146057">
        <w:rPr>
          <w:rFonts w:asciiTheme="minorHAnsi" w:hAnsiTheme="minorHAnsi" w:cstheme="minorHAnsi"/>
          <w:szCs w:val="20"/>
        </w:rPr>
        <w:t xml:space="preserve"> </w:t>
      </w:r>
      <w:r w:rsidR="003400E6">
        <w:rPr>
          <w:rFonts w:asciiTheme="minorHAnsi" w:hAnsiTheme="minorHAnsi" w:cstheme="minorHAnsi"/>
          <w:szCs w:val="20"/>
        </w:rPr>
        <w:t>w przypadku nieusunięcia</w:t>
      </w:r>
      <w:r w:rsidR="003400E6" w:rsidRPr="00146057">
        <w:rPr>
          <w:rFonts w:asciiTheme="minorHAnsi" w:hAnsiTheme="minorHAnsi" w:cstheme="minorHAnsi"/>
          <w:szCs w:val="20"/>
        </w:rPr>
        <w:t xml:space="preserve"> </w:t>
      </w:r>
      <w:r w:rsidR="003400E6" w:rsidRPr="00830412">
        <w:rPr>
          <w:rFonts w:asciiTheme="minorHAnsi" w:hAnsiTheme="minorHAnsi" w:cstheme="minorHAnsi"/>
          <w:szCs w:val="20"/>
        </w:rPr>
        <w:t>Awarii</w:t>
      </w:r>
      <w:r w:rsidR="003400E6">
        <w:rPr>
          <w:rFonts w:asciiTheme="minorHAnsi" w:hAnsiTheme="minorHAnsi" w:cstheme="minorHAnsi"/>
          <w:szCs w:val="20"/>
        </w:rPr>
        <w:t>, za każdą godzinę</w:t>
      </w:r>
      <w:r w:rsidR="003400E6" w:rsidRPr="00146057">
        <w:rPr>
          <w:rFonts w:asciiTheme="minorHAnsi" w:hAnsiTheme="minorHAnsi" w:cstheme="minorHAnsi"/>
          <w:szCs w:val="20"/>
        </w:rPr>
        <w:t xml:space="preserve"> zwłoki</w:t>
      </w:r>
      <w:r w:rsidR="003400E6">
        <w:rPr>
          <w:rFonts w:asciiTheme="minorHAnsi" w:hAnsiTheme="minorHAnsi" w:cstheme="minorHAnsi"/>
          <w:szCs w:val="20"/>
        </w:rPr>
        <w:t xml:space="preserve">, licząc od następnej godziny </w:t>
      </w:r>
      <w:r w:rsidR="003400E6" w:rsidRPr="00146057">
        <w:rPr>
          <w:rFonts w:asciiTheme="minorHAnsi" w:hAnsiTheme="minorHAnsi" w:cstheme="minorHAnsi"/>
          <w:szCs w:val="20"/>
        </w:rPr>
        <w:t>po upływie terminu określonego dla wykonania tego obowiązku określonego w §9 ust. 5, z zastrzeżeniem §10 ust.</w:t>
      </w:r>
      <w:r w:rsidR="003400E6">
        <w:rPr>
          <w:rFonts w:asciiTheme="minorHAnsi" w:hAnsiTheme="minorHAnsi" w:cstheme="minorHAnsi"/>
          <w:szCs w:val="20"/>
        </w:rPr>
        <w:t>11</w:t>
      </w:r>
      <w:r w:rsidR="003400E6" w:rsidRPr="00146057">
        <w:rPr>
          <w:rFonts w:asciiTheme="minorHAnsi" w:hAnsiTheme="minorHAnsi" w:cstheme="minorHAnsi"/>
          <w:szCs w:val="20"/>
        </w:rPr>
        <w:t>)</w:t>
      </w:r>
    </w:p>
    <w:p w14:paraId="6215F2DC" w14:textId="77777777" w:rsidR="00492F7D" w:rsidRPr="00146057" w:rsidRDefault="000B6886" w:rsidP="00146057">
      <w:pPr>
        <w:numPr>
          <w:ilvl w:val="1"/>
          <w:numId w:val="11"/>
        </w:numPr>
        <w:spacing w:after="120" w:line="264" w:lineRule="auto"/>
        <w:ind w:left="566" w:hanging="360"/>
        <w:rPr>
          <w:rFonts w:asciiTheme="minorHAnsi" w:hAnsiTheme="minorHAnsi" w:cstheme="minorHAnsi"/>
          <w:szCs w:val="20"/>
        </w:rPr>
      </w:pPr>
      <w:r w:rsidRPr="00146057">
        <w:rPr>
          <w:rFonts w:asciiTheme="minorHAnsi" w:hAnsiTheme="minorHAnsi" w:cstheme="minorHAnsi"/>
          <w:szCs w:val="20"/>
        </w:rPr>
        <w:t>za zwłokę</w:t>
      </w:r>
      <w:r w:rsidR="00A91F64" w:rsidRPr="00146057">
        <w:rPr>
          <w:rFonts w:asciiTheme="minorHAnsi" w:hAnsiTheme="minorHAnsi" w:cstheme="minorHAnsi"/>
          <w:szCs w:val="20"/>
        </w:rPr>
        <w:t xml:space="preserve"> w usunięciu wad stwierdzonych przy odbiorze oraz w okresie gwarancji i rękojmi –  w wysokości 0,2% wynagrodzenia umownego brutto określonego § 7 </w:t>
      </w:r>
      <w:r w:rsidRPr="00146057">
        <w:rPr>
          <w:rFonts w:asciiTheme="minorHAnsi" w:hAnsiTheme="minorHAnsi" w:cstheme="minorHAnsi"/>
          <w:szCs w:val="20"/>
        </w:rPr>
        <w:t>ust. 1 za każdy dzień zwłoki</w:t>
      </w:r>
      <w:r w:rsidR="00A91F64" w:rsidRPr="00146057">
        <w:rPr>
          <w:rFonts w:asciiTheme="minorHAnsi" w:hAnsiTheme="minorHAnsi" w:cstheme="minorHAnsi"/>
          <w:szCs w:val="20"/>
        </w:rPr>
        <w:t xml:space="preserve">, </w:t>
      </w:r>
    </w:p>
    <w:p w14:paraId="7F12DAC7" w14:textId="77777777" w:rsidR="00492F7D" w:rsidRPr="00146057" w:rsidRDefault="000B6886" w:rsidP="00146057">
      <w:pPr>
        <w:numPr>
          <w:ilvl w:val="1"/>
          <w:numId w:val="11"/>
        </w:numPr>
        <w:spacing w:after="120" w:line="264" w:lineRule="auto"/>
        <w:ind w:left="566" w:hanging="360"/>
        <w:rPr>
          <w:rFonts w:asciiTheme="minorHAnsi" w:hAnsiTheme="minorHAnsi" w:cstheme="minorHAnsi"/>
          <w:szCs w:val="20"/>
        </w:rPr>
      </w:pPr>
      <w:r w:rsidRPr="00146057">
        <w:rPr>
          <w:rFonts w:asciiTheme="minorHAnsi" w:hAnsiTheme="minorHAnsi" w:cstheme="minorHAnsi"/>
          <w:szCs w:val="20"/>
        </w:rPr>
        <w:t>za zwłokę</w:t>
      </w:r>
      <w:r w:rsidR="00A91F64" w:rsidRPr="00146057">
        <w:rPr>
          <w:rFonts w:asciiTheme="minorHAnsi" w:hAnsiTheme="minorHAnsi" w:cstheme="minorHAnsi"/>
          <w:szCs w:val="20"/>
        </w:rPr>
        <w:t xml:space="preserve"> w usunięciu wad w Dokumentacji w wysokości 0,2% całkowitego wynagrodzenia określonego w § 7 ust. 1 niniejszej</w:t>
      </w:r>
      <w:r w:rsidRPr="00146057">
        <w:rPr>
          <w:rFonts w:asciiTheme="minorHAnsi" w:hAnsiTheme="minorHAnsi" w:cstheme="minorHAnsi"/>
          <w:szCs w:val="20"/>
        </w:rPr>
        <w:t xml:space="preserve"> umowy za każdy dzień zwłoki</w:t>
      </w:r>
      <w:r w:rsidR="00A91F64" w:rsidRPr="00146057">
        <w:rPr>
          <w:rFonts w:asciiTheme="minorHAnsi" w:hAnsiTheme="minorHAnsi" w:cstheme="minorHAnsi"/>
          <w:szCs w:val="20"/>
        </w:rPr>
        <w:t xml:space="preserve">, licząc od dnia wyznaczonego przez Zamawiającego na usunięcie wad, </w:t>
      </w:r>
    </w:p>
    <w:p w14:paraId="116003F9" w14:textId="77777777" w:rsidR="00A528DF" w:rsidRPr="00146057" w:rsidRDefault="00A91F64" w:rsidP="00146057">
      <w:pPr>
        <w:numPr>
          <w:ilvl w:val="1"/>
          <w:numId w:val="11"/>
        </w:numPr>
        <w:spacing w:after="120" w:line="264" w:lineRule="auto"/>
        <w:ind w:left="566" w:hanging="360"/>
        <w:rPr>
          <w:rFonts w:asciiTheme="minorHAnsi" w:hAnsiTheme="minorHAnsi" w:cstheme="minorHAnsi"/>
          <w:szCs w:val="20"/>
        </w:rPr>
      </w:pPr>
      <w:r w:rsidRPr="00146057">
        <w:rPr>
          <w:rFonts w:asciiTheme="minorHAnsi" w:hAnsiTheme="minorHAnsi" w:cstheme="minorHAnsi"/>
          <w:szCs w:val="20"/>
        </w:rPr>
        <w:t xml:space="preserve">z tytułu odstąpienia od Umowy z przyczyn całkowicie lub częściowo zależnych od Wykonawcy w wysokości 10% wynagrodzenia umownego brutto określonego w § 7 ust. 1.  </w:t>
      </w:r>
    </w:p>
    <w:p w14:paraId="2F5DF25B" w14:textId="77777777" w:rsidR="00492F7D" w:rsidRPr="00146057" w:rsidRDefault="00A91F64" w:rsidP="00146057">
      <w:pPr>
        <w:numPr>
          <w:ilvl w:val="1"/>
          <w:numId w:val="11"/>
        </w:numPr>
        <w:spacing w:after="120" w:line="264" w:lineRule="auto"/>
        <w:ind w:left="566" w:hanging="360"/>
        <w:rPr>
          <w:rFonts w:asciiTheme="minorHAnsi" w:hAnsiTheme="minorHAnsi" w:cstheme="minorHAnsi"/>
          <w:szCs w:val="20"/>
        </w:rPr>
      </w:pPr>
      <w:r w:rsidRPr="00146057">
        <w:rPr>
          <w:rFonts w:asciiTheme="minorHAnsi" w:hAnsiTheme="minorHAnsi" w:cstheme="minorHAnsi"/>
          <w:szCs w:val="20"/>
        </w:rPr>
        <w:lastRenderedPageBreak/>
        <w:t>za naruszenie jakiegokolwiek obowiązku niepieniężnego wynikającego z niniejszej umowy, a niewymienionego powyżej – w wysokości 0,5% całkowitego wynagrodzenia brutto określonego w § 7 ust. 1 niniejszej umowy</w:t>
      </w:r>
      <w:r w:rsidR="008C1709" w:rsidRPr="00146057">
        <w:rPr>
          <w:rFonts w:asciiTheme="minorHAnsi" w:hAnsiTheme="minorHAnsi" w:cstheme="minorHAnsi"/>
          <w:szCs w:val="20"/>
        </w:rPr>
        <w:t>, za każdy stwierdzony przypadek</w:t>
      </w:r>
      <w:r w:rsidRPr="00146057">
        <w:rPr>
          <w:rFonts w:asciiTheme="minorHAnsi" w:hAnsiTheme="minorHAnsi" w:cstheme="minorHAnsi"/>
          <w:szCs w:val="20"/>
        </w:rPr>
        <w:t xml:space="preserve">  </w:t>
      </w:r>
    </w:p>
    <w:p w14:paraId="422758A9" w14:textId="77777777" w:rsidR="00C862AD" w:rsidRPr="00146057" w:rsidRDefault="00C862AD" w:rsidP="00146057">
      <w:pPr>
        <w:numPr>
          <w:ilvl w:val="0"/>
          <w:numId w:val="11"/>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Wykonawca jest uprawniony do naliczenia Zamawiającemu kary umownej z tytułu odstąpienia od Umowy z przyczyn całkowicie lub częściowo zależnych od Zamawiającego w wysokości 10% wynagrodzenia umownego brutto określonego w § 7 ust. 1</w:t>
      </w:r>
    </w:p>
    <w:p w14:paraId="7A812FCC" w14:textId="77777777" w:rsidR="00492F7D" w:rsidRPr="00146057" w:rsidRDefault="00A91F64" w:rsidP="00146057">
      <w:pPr>
        <w:numPr>
          <w:ilvl w:val="0"/>
          <w:numId w:val="11"/>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Zamawiający w formie pisemnej poinformuje Wykonawcę w terminie 30 dni od wystąpienia zdarzenia  o przyczynach uprawniających do naliczenia kar umownych. </w:t>
      </w:r>
    </w:p>
    <w:p w14:paraId="49138E3C" w14:textId="77777777" w:rsidR="00492F7D" w:rsidRPr="00146057" w:rsidRDefault="00A91F64" w:rsidP="00146057">
      <w:pPr>
        <w:numPr>
          <w:ilvl w:val="0"/>
          <w:numId w:val="11"/>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Naliczane przez Zamawiającego kary umowne podlegają kumulacji. </w:t>
      </w:r>
    </w:p>
    <w:p w14:paraId="0E4467A5" w14:textId="77777777" w:rsidR="00492F7D" w:rsidRPr="00146057" w:rsidRDefault="00561DD8" w:rsidP="00146057">
      <w:pPr>
        <w:numPr>
          <w:ilvl w:val="0"/>
          <w:numId w:val="11"/>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oraz gdy zachodzi jedna z następujących okoliczności:</w:t>
      </w:r>
    </w:p>
    <w:p w14:paraId="7148E23B" w14:textId="77777777" w:rsidR="00561DD8" w:rsidRPr="00146057" w:rsidRDefault="00561DD8" w:rsidP="00146057">
      <w:pPr>
        <w:pStyle w:val="Akapitzlist"/>
        <w:numPr>
          <w:ilvl w:val="0"/>
          <w:numId w:val="29"/>
        </w:numPr>
        <w:spacing w:after="120" w:line="264" w:lineRule="auto"/>
        <w:ind w:left="709" w:hanging="357"/>
        <w:contextualSpacing w:val="0"/>
        <w:rPr>
          <w:rFonts w:asciiTheme="minorHAnsi" w:hAnsiTheme="minorHAnsi" w:cstheme="minorHAnsi"/>
          <w:sz w:val="20"/>
          <w:szCs w:val="20"/>
        </w:rPr>
      </w:pPr>
      <w:r w:rsidRPr="00146057">
        <w:rPr>
          <w:rFonts w:asciiTheme="minorHAnsi" w:hAnsiTheme="minorHAnsi" w:cstheme="minorHAnsi"/>
          <w:sz w:val="20"/>
          <w:szCs w:val="20"/>
        </w:rPr>
        <w:t>dokonano zmiany umowy z naruszeniem art. 454 i art. 455 ustawy</w:t>
      </w:r>
    </w:p>
    <w:p w14:paraId="141BE19B" w14:textId="77777777" w:rsidR="00561DD8" w:rsidRPr="00146057" w:rsidRDefault="00561DD8" w:rsidP="00146057">
      <w:pPr>
        <w:pStyle w:val="Akapitzlist"/>
        <w:numPr>
          <w:ilvl w:val="0"/>
          <w:numId w:val="29"/>
        </w:numPr>
        <w:spacing w:after="120" w:line="264" w:lineRule="auto"/>
        <w:ind w:left="709" w:hanging="357"/>
        <w:contextualSpacing w:val="0"/>
        <w:rPr>
          <w:rFonts w:asciiTheme="minorHAnsi" w:hAnsiTheme="minorHAnsi" w:cstheme="minorHAnsi"/>
          <w:sz w:val="20"/>
          <w:szCs w:val="20"/>
        </w:rPr>
      </w:pPr>
      <w:r w:rsidRPr="00146057">
        <w:rPr>
          <w:rFonts w:asciiTheme="minorHAnsi" w:hAnsiTheme="minorHAnsi" w:cstheme="minorHAnsi"/>
          <w:sz w:val="20"/>
          <w:szCs w:val="20"/>
        </w:rPr>
        <w:t>wykonawca w chwili zawarcia umowy podlegał wykluczeniu na podstawie art. 108 ustawy</w:t>
      </w:r>
      <w:r w:rsidR="00DC4236" w:rsidRPr="00146057">
        <w:rPr>
          <w:rFonts w:asciiTheme="minorHAnsi" w:hAnsiTheme="minorHAnsi" w:cstheme="minorHAnsi"/>
          <w:sz w:val="20"/>
          <w:szCs w:val="20"/>
        </w:rPr>
        <w:t xml:space="preserve"> oraz</w:t>
      </w:r>
      <w:r w:rsidR="00B227D4" w:rsidRPr="00146057">
        <w:rPr>
          <w:rFonts w:asciiTheme="minorHAnsi" w:hAnsiTheme="minorHAnsi" w:cstheme="minorHAnsi"/>
          <w:sz w:val="20"/>
          <w:szCs w:val="20"/>
        </w:rPr>
        <w:t xml:space="preserve"> </w:t>
      </w:r>
      <w:bookmarkStart w:id="9" w:name="_Hlk105419386"/>
      <w:r w:rsidR="00B227D4" w:rsidRPr="00146057">
        <w:rPr>
          <w:rFonts w:asciiTheme="minorHAnsi" w:hAnsiTheme="minorHAnsi" w:cstheme="minorHAnsi"/>
          <w:sz w:val="20"/>
          <w:szCs w:val="20"/>
        </w:rPr>
        <w:t>innych przepisów krajowych lub przepisów UE</w:t>
      </w:r>
      <w:bookmarkEnd w:id="9"/>
      <w:r w:rsidR="00DC4236" w:rsidRPr="00146057">
        <w:rPr>
          <w:rFonts w:asciiTheme="minorHAnsi" w:hAnsiTheme="minorHAnsi" w:cstheme="minorHAnsi"/>
          <w:sz w:val="20"/>
          <w:szCs w:val="20"/>
        </w:rPr>
        <w:t xml:space="preserve"> -  w terminie 15 dni od dnia powzięcia wiadomości o tym fakcie;</w:t>
      </w:r>
    </w:p>
    <w:p w14:paraId="0CAAA7A4" w14:textId="77777777" w:rsidR="00B227D4" w:rsidRPr="00146057" w:rsidRDefault="00B227D4" w:rsidP="00146057">
      <w:pPr>
        <w:pStyle w:val="Akapitzlist"/>
        <w:numPr>
          <w:ilvl w:val="0"/>
          <w:numId w:val="29"/>
        </w:numPr>
        <w:spacing w:after="120" w:line="264" w:lineRule="auto"/>
        <w:ind w:left="709" w:hanging="357"/>
        <w:contextualSpacing w:val="0"/>
        <w:rPr>
          <w:rFonts w:asciiTheme="minorHAnsi" w:hAnsiTheme="minorHAnsi" w:cstheme="minorHAnsi"/>
          <w:sz w:val="20"/>
          <w:szCs w:val="20"/>
        </w:rPr>
      </w:pPr>
      <w:bookmarkStart w:id="10" w:name="_Hlk105419507"/>
      <w:r w:rsidRPr="00146057">
        <w:rPr>
          <w:rFonts w:asciiTheme="minorHAnsi" w:hAnsiTheme="minorHAnsi" w:cstheme="minorHAnsi"/>
          <w:sz w:val="20"/>
          <w:szCs w:val="20"/>
        </w:rPr>
        <w:t>nastąpiły zmiany w danych z</w:t>
      </w:r>
      <w:r w:rsidR="00EA0270" w:rsidRPr="00146057">
        <w:rPr>
          <w:rFonts w:asciiTheme="minorHAnsi" w:hAnsiTheme="minorHAnsi" w:cstheme="minorHAnsi"/>
          <w:sz w:val="20"/>
          <w:szCs w:val="20"/>
        </w:rPr>
        <w:t>a</w:t>
      </w:r>
      <w:r w:rsidRPr="00146057">
        <w:rPr>
          <w:rFonts w:asciiTheme="minorHAnsi" w:hAnsiTheme="minorHAnsi" w:cstheme="minorHAnsi"/>
          <w:sz w:val="20"/>
          <w:szCs w:val="20"/>
        </w:rPr>
        <w:t>wartych w oświadczeniu, o którym mowa w § 3 ust.29 , które spełniają przesłanki do wykluczenia z postępowania</w:t>
      </w:r>
      <w:bookmarkEnd w:id="10"/>
    </w:p>
    <w:p w14:paraId="09EDF820" w14:textId="77777777" w:rsidR="00561DD8" w:rsidRPr="00146057" w:rsidRDefault="00561DD8" w:rsidP="00146057">
      <w:pPr>
        <w:pStyle w:val="Akapitzlist"/>
        <w:numPr>
          <w:ilvl w:val="0"/>
          <w:numId w:val="29"/>
        </w:numPr>
        <w:spacing w:after="120" w:line="264" w:lineRule="auto"/>
        <w:ind w:left="709" w:hanging="357"/>
        <w:contextualSpacing w:val="0"/>
        <w:rPr>
          <w:rFonts w:asciiTheme="minorHAnsi" w:hAnsiTheme="minorHAnsi" w:cstheme="minorHAnsi"/>
          <w:sz w:val="20"/>
          <w:szCs w:val="20"/>
        </w:rPr>
      </w:pPr>
      <w:r w:rsidRPr="00146057">
        <w:rPr>
          <w:rFonts w:asciiTheme="minorHAnsi" w:hAnsiTheme="minorHAnsi" w:cstheme="minorHAnsi"/>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0954AA49" w14:textId="77777777" w:rsidR="00492F7D" w:rsidRPr="00146057" w:rsidRDefault="00A91F64" w:rsidP="00146057">
      <w:pPr>
        <w:numPr>
          <w:ilvl w:val="0"/>
          <w:numId w:val="11"/>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W p</w:t>
      </w:r>
      <w:r w:rsidR="000D057E" w:rsidRPr="00146057">
        <w:rPr>
          <w:rFonts w:asciiTheme="minorHAnsi" w:hAnsiTheme="minorHAnsi" w:cstheme="minorHAnsi"/>
          <w:szCs w:val="20"/>
        </w:rPr>
        <w:t xml:space="preserve">rzypadku, o którym mowa w ust. </w:t>
      </w:r>
      <w:r w:rsidR="00C862AD" w:rsidRPr="00146057">
        <w:rPr>
          <w:rFonts w:asciiTheme="minorHAnsi" w:hAnsiTheme="minorHAnsi" w:cstheme="minorHAnsi"/>
          <w:szCs w:val="20"/>
        </w:rPr>
        <w:t>6</w:t>
      </w:r>
      <w:r w:rsidRPr="00146057">
        <w:rPr>
          <w:rFonts w:asciiTheme="minorHAnsi" w:hAnsiTheme="minorHAnsi" w:cstheme="minorHAnsi"/>
          <w:szCs w:val="20"/>
        </w:rPr>
        <w:t xml:space="preserve">, Wykonawca może żądać wyłącznie wynagrodzenia należnego z tytułu wykonania części umowy. </w:t>
      </w:r>
    </w:p>
    <w:p w14:paraId="10157103" w14:textId="77777777" w:rsidR="00492F7D" w:rsidRPr="00146057" w:rsidRDefault="00A91F64" w:rsidP="00146057">
      <w:pPr>
        <w:numPr>
          <w:ilvl w:val="0"/>
          <w:numId w:val="11"/>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Zamawiający zastrzega sobie prawo do potrącenia kar umownych poprzez pomniejszenie wynagrodzenia Wykonawcy za wykonany przedmiot umowy</w:t>
      </w:r>
      <w:r w:rsidR="000D057E" w:rsidRPr="00146057">
        <w:rPr>
          <w:rFonts w:asciiTheme="minorHAnsi" w:hAnsiTheme="minorHAnsi" w:cstheme="minorHAnsi"/>
          <w:szCs w:val="20"/>
        </w:rPr>
        <w:t>, z zastrzeżeniem przepisów wyłączających to uprawnienie</w:t>
      </w:r>
      <w:r w:rsidRPr="00146057">
        <w:rPr>
          <w:rFonts w:asciiTheme="minorHAnsi" w:hAnsiTheme="minorHAnsi" w:cstheme="minorHAnsi"/>
          <w:szCs w:val="20"/>
        </w:rPr>
        <w:t xml:space="preserve">. </w:t>
      </w:r>
    </w:p>
    <w:p w14:paraId="219D464D" w14:textId="77777777" w:rsidR="00492F7D" w:rsidRPr="00146057" w:rsidRDefault="00A91F64" w:rsidP="00146057">
      <w:pPr>
        <w:numPr>
          <w:ilvl w:val="0"/>
          <w:numId w:val="11"/>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Kary umowne płatne będą w terminie 14 dni od daty otrzymania wezwania </w:t>
      </w:r>
    </w:p>
    <w:p w14:paraId="299EB305" w14:textId="77777777" w:rsidR="00492F7D" w:rsidRPr="00146057" w:rsidRDefault="00A91F64" w:rsidP="00146057">
      <w:pPr>
        <w:numPr>
          <w:ilvl w:val="0"/>
          <w:numId w:val="11"/>
        </w:numPr>
        <w:spacing w:after="120" w:line="264" w:lineRule="auto"/>
        <w:ind w:left="425" w:hanging="425"/>
        <w:rPr>
          <w:rFonts w:asciiTheme="minorHAnsi" w:hAnsiTheme="minorHAnsi" w:cstheme="minorHAnsi"/>
          <w:szCs w:val="20"/>
        </w:rPr>
      </w:pPr>
      <w:r w:rsidRPr="00146057">
        <w:rPr>
          <w:rFonts w:asciiTheme="minorHAnsi" w:hAnsiTheme="minorHAnsi" w:cstheme="minorHAnsi"/>
          <w:szCs w:val="20"/>
        </w:rPr>
        <w:t xml:space="preserve">W przypadku roszczeń zgłoszonych przez osoby trzecie wskazujących, że przedmiot Umowy dostarczony Zamawiającemu przez Wykonawcę narusza prawa osób trzecich w tym prawa do patentów lub prawa autorskie tych osób Wykonawca podejmie wszelkie kroki, aby zagwarantować niezakłóconą możliwość korzystania z Systemów przez Zamawiającego, a w przypadku roszczeń skierowanych przeciwko Zamawiającemu zapłaci wszystkie koszty, odszkodowania i koszty obsługi prawnej związane z ochroną lub koszty zawarcia ugody oraz koszty obsługi prawnej zasądzonej ostatecznie przez sąd. </w:t>
      </w:r>
    </w:p>
    <w:p w14:paraId="48467F63" w14:textId="77777777" w:rsidR="00492F7D" w:rsidRPr="00146057" w:rsidRDefault="000D057E" w:rsidP="00146057">
      <w:pPr>
        <w:numPr>
          <w:ilvl w:val="0"/>
          <w:numId w:val="11"/>
        </w:numPr>
        <w:spacing w:after="120" w:line="264" w:lineRule="auto"/>
        <w:ind w:hanging="427"/>
        <w:rPr>
          <w:rFonts w:asciiTheme="minorHAnsi" w:hAnsiTheme="minorHAnsi" w:cstheme="minorHAnsi"/>
          <w:szCs w:val="20"/>
        </w:rPr>
      </w:pPr>
      <w:r w:rsidRPr="00146057">
        <w:rPr>
          <w:rFonts w:asciiTheme="minorHAnsi" w:hAnsiTheme="minorHAnsi" w:cstheme="minorHAnsi"/>
          <w:color w:val="222222"/>
          <w:szCs w:val="20"/>
        </w:rPr>
        <w:t>M</w:t>
      </w:r>
      <w:r w:rsidR="00A91F64" w:rsidRPr="00146057">
        <w:rPr>
          <w:rFonts w:asciiTheme="minorHAnsi" w:hAnsiTheme="minorHAnsi" w:cstheme="minorHAnsi"/>
          <w:color w:val="222222"/>
          <w:szCs w:val="20"/>
        </w:rPr>
        <w:t xml:space="preserve">aksymalna wysokość wszystkich kar umownych nie może przekroczyć </w:t>
      </w:r>
      <w:r w:rsidR="00C862AD" w:rsidRPr="00146057">
        <w:rPr>
          <w:rFonts w:asciiTheme="minorHAnsi" w:hAnsiTheme="minorHAnsi" w:cstheme="minorHAnsi"/>
          <w:color w:val="222222"/>
          <w:szCs w:val="20"/>
        </w:rPr>
        <w:t>5</w:t>
      </w:r>
      <w:r w:rsidR="00A91F64" w:rsidRPr="00146057">
        <w:rPr>
          <w:rFonts w:asciiTheme="minorHAnsi" w:hAnsiTheme="minorHAnsi" w:cstheme="minorHAnsi"/>
          <w:color w:val="222222"/>
          <w:szCs w:val="20"/>
        </w:rPr>
        <w:t>0 % umówionego wynagrodzenia brutt</w:t>
      </w:r>
      <w:r w:rsidR="00CB5787" w:rsidRPr="00146057">
        <w:rPr>
          <w:rFonts w:asciiTheme="minorHAnsi" w:hAnsiTheme="minorHAnsi" w:cstheme="minorHAnsi"/>
          <w:color w:val="222222"/>
          <w:szCs w:val="20"/>
        </w:rPr>
        <w:t>o określonego § 7 ust. 1 Umowy.</w:t>
      </w:r>
      <w:r w:rsidR="00A91F64" w:rsidRPr="00146057">
        <w:rPr>
          <w:rFonts w:asciiTheme="minorHAnsi" w:hAnsiTheme="minorHAnsi" w:cstheme="minorHAnsi"/>
          <w:szCs w:val="20"/>
        </w:rPr>
        <w:t xml:space="preserve"> </w:t>
      </w:r>
    </w:p>
    <w:p w14:paraId="5391D81F" w14:textId="77777777" w:rsidR="008C1709" w:rsidRPr="00146057" w:rsidRDefault="008C1709" w:rsidP="00146057">
      <w:pPr>
        <w:numPr>
          <w:ilvl w:val="0"/>
          <w:numId w:val="11"/>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Zamawiający zastrzega sobie prawo dochodzenia na zasadach ogólnych odszkodowania przewyższającego wysokość zastrzeżonych kar umownych.</w:t>
      </w:r>
    </w:p>
    <w:p w14:paraId="1D1D1154" w14:textId="68CD4029" w:rsidR="00492F7D" w:rsidRPr="00146057" w:rsidRDefault="00A91F64" w:rsidP="00146057">
      <w:pPr>
        <w:spacing w:after="120" w:line="264" w:lineRule="auto"/>
        <w:ind w:left="10" w:right="13" w:hanging="10"/>
        <w:jc w:val="center"/>
        <w:rPr>
          <w:rFonts w:asciiTheme="minorHAnsi" w:hAnsiTheme="minorHAnsi" w:cstheme="minorHAnsi"/>
          <w:szCs w:val="20"/>
        </w:rPr>
      </w:pPr>
      <w:r w:rsidRPr="00146057">
        <w:rPr>
          <w:rFonts w:asciiTheme="minorHAnsi" w:hAnsiTheme="minorHAnsi" w:cstheme="minorHAnsi"/>
          <w:b/>
          <w:szCs w:val="20"/>
        </w:rPr>
        <w:t>§ 1</w:t>
      </w:r>
      <w:r w:rsidR="006F0D3E">
        <w:rPr>
          <w:rFonts w:asciiTheme="minorHAnsi" w:hAnsiTheme="minorHAnsi" w:cstheme="minorHAnsi"/>
          <w:b/>
          <w:szCs w:val="20"/>
        </w:rPr>
        <w:t>2</w:t>
      </w:r>
      <w:r w:rsidRPr="00146057">
        <w:rPr>
          <w:rFonts w:asciiTheme="minorHAnsi" w:hAnsiTheme="minorHAnsi" w:cstheme="minorHAnsi"/>
          <w:b/>
          <w:szCs w:val="20"/>
        </w:rPr>
        <w:t xml:space="preserve"> </w:t>
      </w:r>
    </w:p>
    <w:p w14:paraId="7F2E84D9" w14:textId="77777777" w:rsidR="00492F7D" w:rsidRPr="00146057" w:rsidRDefault="00830412" w:rsidP="00146057">
      <w:pPr>
        <w:pStyle w:val="Nagwek1"/>
        <w:spacing w:after="120" w:line="264" w:lineRule="auto"/>
        <w:ind w:right="6"/>
        <w:rPr>
          <w:rFonts w:asciiTheme="minorHAnsi" w:hAnsiTheme="minorHAnsi" w:cstheme="minorHAnsi"/>
          <w:szCs w:val="20"/>
        </w:rPr>
      </w:pPr>
      <w:r w:rsidRPr="00830412">
        <w:rPr>
          <w:rFonts w:asciiTheme="minorHAnsi" w:hAnsiTheme="minorHAnsi" w:cstheme="minorHAnsi"/>
          <w:szCs w:val="20"/>
        </w:rPr>
        <w:t>POUFNOŚĆ</w:t>
      </w:r>
      <w:r w:rsidR="00A91F64" w:rsidRPr="00146057">
        <w:rPr>
          <w:rFonts w:asciiTheme="minorHAnsi" w:hAnsiTheme="minorHAnsi" w:cstheme="minorHAnsi"/>
          <w:szCs w:val="20"/>
        </w:rPr>
        <w:t xml:space="preserve"> </w:t>
      </w:r>
    </w:p>
    <w:p w14:paraId="36AB8805" w14:textId="77777777" w:rsidR="00492F7D" w:rsidRPr="00146057" w:rsidRDefault="00A91F64" w:rsidP="00146057">
      <w:pPr>
        <w:numPr>
          <w:ilvl w:val="0"/>
          <w:numId w:val="12"/>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Strony umowy zobowiązują się do utrzymania w tajemnicy i nieprzekazywania osobom trzecim, w tym także nieupoważnionym pracownikom, informacji i danych, które strony uzyskały w trakcie lub w związku z realizacją </w:t>
      </w:r>
      <w:r w:rsidRPr="00146057">
        <w:rPr>
          <w:rFonts w:asciiTheme="minorHAnsi" w:hAnsiTheme="minorHAnsi" w:cstheme="minorHAnsi"/>
          <w:szCs w:val="20"/>
        </w:rPr>
        <w:lastRenderedPageBreak/>
        <w:t xml:space="preserve">umowy, bez względu na sposób i formę ich utrwalenia lub przekazania, w szczególności w formie pisemnej, kserokopii, faksu i zapisu elektronicznego. Z wyłączeniem informacji, które: </w:t>
      </w:r>
    </w:p>
    <w:p w14:paraId="6D8E0626" w14:textId="77777777" w:rsidR="00492F7D" w:rsidRPr="00146057" w:rsidRDefault="00A91F64" w:rsidP="00146057">
      <w:pPr>
        <w:numPr>
          <w:ilvl w:val="1"/>
          <w:numId w:val="12"/>
        </w:numPr>
        <w:spacing w:after="120" w:line="264" w:lineRule="auto"/>
        <w:ind w:left="566" w:hanging="360"/>
        <w:rPr>
          <w:rFonts w:asciiTheme="minorHAnsi" w:hAnsiTheme="minorHAnsi" w:cstheme="minorHAnsi"/>
          <w:szCs w:val="20"/>
        </w:rPr>
      </w:pPr>
      <w:r w:rsidRPr="00146057">
        <w:rPr>
          <w:rFonts w:asciiTheme="minorHAnsi" w:hAnsiTheme="minorHAnsi" w:cstheme="minorHAnsi"/>
          <w:szCs w:val="20"/>
        </w:rPr>
        <w:t xml:space="preserve">zostały podane do publicznej wiadomości w sposób niestanowiący naruszenia Umowy, </w:t>
      </w:r>
    </w:p>
    <w:p w14:paraId="7C8ED3F1" w14:textId="77777777" w:rsidR="00492F7D" w:rsidRPr="00146057" w:rsidRDefault="00A91F64" w:rsidP="00146057">
      <w:pPr>
        <w:numPr>
          <w:ilvl w:val="1"/>
          <w:numId w:val="12"/>
        </w:numPr>
        <w:spacing w:after="120" w:line="264" w:lineRule="auto"/>
        <w:ind w:left="566" w:hanging="360"/>
        <w:rPr>
          <w:rFonts w:asciiTheme="minorHAnsi" w:hAnsiTheme="minorHAnsi" w:cstheme="minorHAnsi"/>
          <w:szCs w:val="20"/>
        </w:rPr>
      </w:pPr>
      <w:r w:rsidRPr="00146057">
        <w:rPr>
          <w:rFonts w:asciiTheme="minorHAnsi" w:hAnsiTheme="minorHAnsi" w:cstheme="minorHAnsi"/>
          <w:szCs w:val="20"/>
        </w:rPr>
        <w:t xml:space="preserve">są znane stronie z innych źródeł, bez obowiązku zachowania ich w tajemnicy oraz bez naruszenia Umowy, </w:t>
      </w:r>
    </w:p>
    <w:p w14:paraId="0E65B360" w14:textId="77777777" w:rsidR="00492F7D" w:rsidRPr="00146057" w:rsidRDefault="00A91F64" w:rsidP="00146057">
      <w:pPr>
        <w:numPr>
          <w:ilvl w:val="1"/>
          <w:numId w:val="12"/>
        </w:numPr>
        <w:spacing w:after="120" w:line="264" w:lineRule="auto"/>
        <w:ind w:left="566" w:hanging="360"/>
        <w:rPr>
          <w:rFonts w:asciiTheme="minorHAnsi" w:hAnsiTheme="minorHAnsi" w:cstheme="minorHAnsi"/>
          <w:szCs w:val="20"/>
        </w:rPr>
      </w:pPr>
      <w:r w:rsidRPr="00146057">
        <w:rPr>
          <w:rFonts w:asciiTheme="minorHAnsi" w:hAnsiTheme="minorHAnsi" w:cstheme="minorHAnsi"/>
          <w:szCs w:val="20"/>
        </w:rPr>
        <w:t xml:space="preserve">zostały podane do publicznej wiadomości na podstawie pisemnej zgody drugiej strony, </w:t>
      </w:r>
    </w:p>
    <w:p w14:paraId="6E9F0FDC" w14:textId="77777777" w:rsidR="00711E94" w:rsidRPr="00146057" w:rsidRDefault="00A91F64" w:rsidP="00146057">
      <w:pPr>
        <w:numPr>
          <w:ilvl w:val="1"/>
          <w:numId w:val="12"/>
        </w:numPr>
        <w:spacing w:after="120" w:line="264" w:lineRule="auto"/>
        <w:ind w:left="566" w:hanging="360"/>
        <w:rPr>
          <w:rFonts w:asciiTheme="minorHAnsi" w:hAnsiTheme="minorHAnsi" w:cstheme="minorHAnsi"/>
          <w:szCs w:val="20"/>
        </w:rPr>
      </w:pPr>
      <w:r w:rsidRPr="00146057">
        <w:rPr>
          <w:rFonts w:asciiTheme="minorHAnsi" w:hAnsiTheme="minorHAnsi" w:cstheme="minorHAnsi"/>
          <w:szCs w:val="20"/>
        </w:rPr>
        <w:t xml:space="preserve">zostały ujawnione w bezpośrednim celu ochrony interesów prawnych strony w sporze z drugą stroną przed właściwym organem  </w:t>
      </w:r>
    </w:p>
    <w:p w14:paraId="67306EA5" w14:textId="77777777" w:rsidR="00492F7D" w:rsidRPr="00146057" w:rsidRDefault="00711E94" w:rsidP="00146057">
      <w:pPr>
        <w:tabs>
          <w:tab w:val="left" w:pos="1152"/>
        </w:tabs>
        <w:spacing w:after="120" w:line="264" w:lineRule="auto"/>
        <w:rPr>
          <w:rFonts w:asciiTheme="minorHAnsi" w:hAnsiTheme="minorHAnsi" w:cstheme="minorHAnsi"/>
          <w:szCs w:val="20"/>
        </w:rPr>
      </w:pPr>
      <w:r w:rsidRPr="00146057">
        <w:rPr>
          <w:rFonts w:asciiTheme="minorHAnsi" w:hAnsiTheme="minorHAnsi" w:cstheme="minorHAnsi"/>
          <w:szCs w:val="20"/>
        </w:rPr>
        <w:tab/>
      </w:r>
      <w:r w:rsidR="00A91F64" w:rsidRPr="00146057">
        <w:rPr>
          <w:rFonts w:asciiTheme="minorHAnsi" w:hAnsiTheme="minorHAnsi" w:cstheme="minorHAnsi"/>
          <w:szCs w:val="20"/>
        </w:rPr>
        <w:t xml:space="preserve">Zobowiązanie do zachowania poufności wiąże w okresie trwania Umowy, jak również po jej zakończeniu, rozwiązaniu lub też odstąpieniu od niej.  </w:t>
      </w:r>
    </w:p>
    <w:p w14:paraId="4811965E" w14:textId="77777777" w:rsidR="00492F7D" w:rsidRPr="00146057" w:rsidRDefault="00A91F64" w:rsidP="00146057">
      <w:pPr>
        <w:numPr>
          <w:ilvl w:val="0"/>
          <w:numId w:val="12"/>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Wykonawca odpowiada wobec Zamawiającego za wszelkie szkody wynikłe z </w:t>
      </w:r>
      <w:r w:rsidR="00BF4958" w:rsidRPr="00146057">
        <w:rPr>
          <w:rFonts w:asciiTheme="minorHAnsi" w:hAnsiTheme="minorHAnsi" w:cstheme="minorHAnsi"/>
          <w:szCs w:val="20"/>
        </w:rPr>
        <w:t xml:space="preserve">jego </w:t>
      </w:r>
      <w:r w:rsidRPr="00146057">
        <w:rPr>
          <w:rFonts w:asciiTheme="minorHAnsi" w:hAnsiTheme="minorHAnsi" w:cstheme="minorHAnsi"/>
          <w:szCs w:val="20"/>
        </w:rPr>
        <w:t xml:space="preserve">zaniechania, działania lub nienależytego wykonania obowiązków, wynikających z niniejszej Umowy.  </w:t>
      </w:r>
    </w:p>
    <w:p w14:paraId="65C27999" w14:textId="77777777" w:rsidR="00492F7D" w:rsidRPr="00146057" w:rsidRDefault="00A91F64" w:rsidP="00146057">
      <w:pPr>
        <w:numPr>
          <w:ilvl w:val="0"/>
          <w:numId w:val="12"/>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Zobowiązanie do zachowania poufności określone powyżej nie narusza obowiązku żadnej ze stron do dostarczania informacji uprawnionym do tego podmiotom na podstawie obowiązujących przepisów prawa, jak również nie narusza uprawnień stron do podawania do publicznej wiadomości ogólnych informacji o ich działalności. </w:t>
      </w:r>
    </w:p>
    <w:p w14:paraId="70BFE089" w14:textId="77777777" w:rsidR="00492F7D" w:rsidRPr="00146057" w:rsidRDefault="00A91F64" w:rsidP="00146057">
      <w:pPr>
        <w:numPr>
          <w:ilvl w:val="0"/>
          <w:numId w:val="12"/>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Zasadą poufności nie jest objęty fakt zawarcia oraz warunki umowy.  </w:t>
      </w:r>
    </w:p>
    <w:p w14:paraId="0C15CE93" w14:textId="77777777" w:rsidR="00492F7D" w:rsidRPr="00146057" w:rsidRDefault="00A91F64" w:rsidP="00146057">
      <w:pPr>
        <w:numPr>
          <w:ilvl w:val="0"/>
          <w:numId w:val="12"/>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Ujawnienie przez którąkolwiek ze stron informacji poufnej wymagać będzie każdorazowo pisemnej zgody drugiej strony, chyba że są to informacje publicznie dostępne, a ich ujawnienie nie nastąpiło w wyniku naruszenia postanowień niniejszej umowy.  </w:t>
      </w:r>
    </w:p>
    <w:p w14:paraId="3BA298F9" w14:textId="77777777" w:rsidR="00492F7D" w:rsidRPr="00146057" w:rsidRDefault="00A91F64" w:rsidP="00146057">
      <w:pPr>
        <w:numPr>
          <w:ilvl w:val="0"/>
          <w:numId w:val="12"/>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Obowiązek zachowania poufności nałożony jest na strony umowy bezterminowo.  </w:t>
      </w:r>
    </w:p>
    <w:p w14:paraId="67D34B71" w14:textId="77777777" w:rsidR="00492F7D" w:rsidRPr="00146057" w:rsidRDefault="00A91F64" w:rsidP="00146057">
      <w:pPr>
        <w:numPr>
          <w:ilvl w:val="0"/>
          <w:numId w:val="12"/>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Każda ze stron niezwłocznie poinformuje drugą stronę o ujawnieniu informacji, organie, któremu informacje zostały ujawnione oraz zakresie ujawnienia </w:t>
      </w:r>
    </w:p>
    <w:p w14:paraId="300216BA" w14:textId="77777777" w:rsidR="00492F7D" w:rsidRPr="00146057" w:rsidRDefault="00A91F64" w:rsidP="00146057">
      <w:pPr>
        <w:numPr>
          <w:ilvl w:val="0"/>
          <w:numId w:val="12"/>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W razie naruszenia przez Wykonawcę zobowiązania, o którym mowa w ust. 2 Zamawiający może żądać od Wykonawcy zapłaty kary umownej w wysokości 1% wynagrodzenia brutto, o którym mowa w § 7 ust 1. za każdy przypadek naruszenia. W razie wyrządzenia wyższej szkody, Zamawiający może żądać odszkodowania uzupełniającego. </w:t>
      </w:r>
    </w:p>
    <w:p w14:paraId="5B2EADE4" w14:textId="77777777" w:rsidR="00492F7D" w:rsidRPr="00146057" w:rsidRDefault="00A91F64" w:rsidP="00146057">
      <w:pPr>
        <w:numPr>
          <w:ilvl w:val="0"/>
          <w:numId w:val="12"/>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Jakiekolwiek dokumenty inne niż Umowa, niezbędne do prawidłowej realizacji projektu, które Zamawiający przekaże bądź udostępni Wykonawcy, pozostają własnością Zamawiającego i podlegają zwrotowi na żądanie Zamawiającego wraz ze wszystkimi kopiami oraz nośnikami, na których dokumenty zostały zapisane w wersji elektronicznej po zakończeniu realizacji Umowy. </w:t>
      </w:r>
    </w:p>
    <w:p w14:paraId="28D1F93E" w14:textId="77777777" w:rsidR="00492F7D" w:rsidRPr="00146057" w:rsidRDefault="00A91F64" w:rsidP="00146057">
      <w:pPr>
        <w:numPr>
          <w:ilvl w:val="0"/>
          <w:numId w:val="12"/>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Wykonawca nie może pozostawić sobie kopii informacji uzyskanych od Zamawiającego biorących udział w realizacji projektu. </w:t>
      </w:r>
    </w:p>
    <w:p w14:paraId="1A538B34" w14:textId="1158BD57" w:rsidR="00492F7D" w:rsidRPr="00146057" w:rsidRDefault="00A91F64" w:rsidP="00146057">
      <w:pPr>
        <w:spacing w:after="120" w:line="264" w:lineRule="auto"/>
        <w:ind w:left="10" w:right="55" w:hanging="10"/>
        <w:jc w:val="center"/>
        <w:rPr>
          <w:rFonts w:asciiTheme="minorHAnsi" w:hAnsiTheme="minorHAnsi" w:cstheme="minorHAnsi"/>
          <w:szCs w:val="20"/>
        </w:rPr>
      </w:pPr>
      <w:r w:rsidRPr="00146057">
        <w:rPr>
          <w:rFonts w:asciiTheme="minorHAnsi" w:hAnsiTheme="minorHAnsi" w:cstheme="minorHAnsi"/>
          <w:b/>
          <w:szCs w:val="20"/>
        </w:rPr>
        <w:t>§ 1</w:t>
      </w:r>
      <w:r w:rsidR="006F0D3E">
        <w:rPr>
          <w:rFonts w:asciiTheme="minorHAnsi" w:hAnsiTheme="minorHAnsi" w:cstheme="minorHAnsi"/>
          <w:b/>
          <w:szCs w:val="20"/>
        </w:rPr>
        <w:t>3</w:t>
      </w:r>
    </w:p>
    <w:p w14:paraId="12100EE7" w14:textId="77777777" w:rsidR="00492F7D" w:rsidRPr="00146057" w:rsidRDefault="00A91F64" w:rsidP="00146057">
      <w:pPr>
        <w:pStyle w:val="Nagwek1"/>
        <w:spacing w:after="120" w:line="264" w:lineRule="auto"/>
        <w:ind w:right="54"/>
        <w:rPr>
          <w:rFonts w:asciiTheme="minorHAnsi" w:hAnsiTheme="minorHAnsi" w:cstheme="minorHAnsi"/>
          <w:szCs w:val="20"/>
        </w:rPr>
      </w:pPr>
      <w:r w:rsidRPr="00146057">
        <w:rPr>
          <w:rFonts w:asciiTheme="minorHAnsi" w:hAnsiTheme="minorHAnsi" w:cstheme="minorHAnsi"/>
          <w:szCs w:val="20"/>
        </w:rPr>
        <w:t xml:space="preserve">POWIERZENIE DANYCH OSOBOWYCH DO PRZETWARZANIA </w:t>
      </w:r>
    </w:p>
    <w:p w14:paraId="0D187290" w14:textId="77777777" w:rsidR="00492F7D" w:rsidRPr="00146057" w:rsidRDefault="00AF6A14" w:rsidP="00146057">
      <w:pPr>
        <w:numPr>
          <w:ilvl w:val="0"/>
          <w:numId w:val="13"/>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Z</w:t>
      </w:r>
      <w:r w:rsidR="00A91F64" w:rsidRPr="00146057">
        <w:rPr>
          <w:rFonts w:asciiTheme="minorHAnsi" w:hAnsiTheme="minorHAnsi" w:cstheme="minorHAnsi"/>
          <w:szCs w:val="20"/>
        </w:rPr>
        <w:t xml:space="preserve">amawiający jako administrator danych osobowych powierzy Wykonawcy przetwarzanie danych osobowych w imieniu Zamawiającego zawartych w bazach (zbiorach) danych Zamawiającego lub przekazanych przez Zamawiającego plikach z danymi w celu realizacji Umowy. </w:t>
      </w:r>
    </w:p>
    <w:p w14:paraId="7DEFAC17" w14:textId="77777777" w:rsidR="00492F7D" w:rsidRPr="00146057" w:rsidRDefault="00A91F64" w:rsidP="00146057">
      <w:pPr>
        <w:numPr>
          <w:ilvl w:val="0"/>
          <w:numId w:val="13"/>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Zakres danych osobowych o których mowa w ust. 1 strony Umowy określą w postaci załącznika do niniejszej Umowy. Obowiązek opracowania załącznika spoczywa na Wykonawcy. </w:t>
      </w:r>
    </w:p>
    <w:p w14:paraId="6EA9EDE2" w14:textId="77777777" w:rsidR="00492F7D" w:rsidRPr="00146057" w:rsidRDefault="00BF4958" w:rsidP="00146057">
      <w:pPr>
        <w:numPr>
          <w:ilvl w:val="0"/>
          <w:numId w:val="13"/>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Przy przetwarzaniu danych osobowych związanych z wykonaniem Umowy, Wykonawca powinien przestrzegać zasad wskazanych w niniejszym punkcie, przewidzianych w Rozporządzeniu Parlamentu Europejskiego i Rady (UE) 2016/679 z dnia 27 kwietnia 2016 r. w sprawie ochrony osób fizycznych w związku z przetwarzaniem danych </w:t>
      </w:r>
      <w:r w:rsidRPr="00146057">
        <w:rPr>
          <w:rFonts w:asciiTheme="minorHAnsi" w:hAnsiTheme="minorHAnsi" w:cstheme="minorHAnsi"/>
          <w:szCs w:val="20"/>
        </w:rPr>
        <w:lastRenderedPageBreak/>
        <w:t>osobowych i w sprawie swobodnego przepływu takich danych oraz uchylenia dyrektywy 95/46/WE (ogólne rozporządzenie o ochronie danych) oraz w ustawie z dnia 10 maja 2018 r. o ochronie danych osobowych (Dz.U z 2018 r. poz. 1000 ze zm.)</w:t>
      </w:r>
      <w:r w:rsidR="00A91F64" w:rsidRPr="00146057">
        <w:rPr>
          <w:rFonts w:asciiTheme="minorHAnsi" w:hAnsiTheme="minorHAnsi" w:cstheme="minorHAnsi"/>
          <w:szCs w:val="20"/>
        </w:rPr>
        <w:t xml:space="preserve">. </w:t>
      </w:r>
    </w:p>
    <w:p w14:paraId="0817D6F0" w14:textId="77777777" w:rsidR="00492F7D" w:rsidRPr="00146057" w:rsidRDefault="00BF4958" w:rsidP="00146057">
      <w:pPr>
        <w:numPr>
          <w:ilvl w:val="0"/>
          <w:numId w:val="13"/>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Wykonawca zobowiązuje się do zabezpieczenia danych osobowych, do których uzyskał dostęp w toku realizacji umowy, na zasadach określonych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oraz w ustawie z dnia 10 maja 2018 r. o ochronie danych osobowych (Dz.U z 2018 r. poz. 1000 ze zm.)</w:t>
      </w:r>
      <w:r w:rsidR="00A91F64" w:rsidRPr="00146057">
        <w:rPr>
          <w:rFonts w:asciiTheme="minorHAnsi" w:hAnsiTheme="minorHAnsi" w:cstheme="minorHAnsi"/>
          <w:szCs w:val="20"/>
        </w:rPr>
        <w:t xml:space="preserve">. </w:t>
      </w:r>
    </w:p>
    <w:p w14:paraId="159D74F4" w14:textId="77777777" w:rsidR="00492F7D" w:rsidRPr="00146057" w:rsidRDefault="00A91F64" w:rsidP="00146057">
      <w:pPr>
        <w:numPr>
          <w:ilvl w:val="0"/>
          <w:numId w:val="13"/>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Wykonawca zobowiązany jest zastosować środki techniczne i organizacyjne zapewniające ochronę przetwarzanych danych osobowych, a w szczególności powinien zabezpieczyć dane przed ich udostępnieniem osobom nieupoważnionym, zabraniem przez osobę nieuprawnioną, uszkodzeniem lub zniszczeniem. </w:t>
      </w:r>
    </w:p>
    <w:p w14:paraId="549C7E38" w14:textId="77777777" w:rsidR="00492F7D" w:rsidRPr="00146057" w:rsidRDefault="00A91F64" w:rsidP="00146057">
      <w:pPr>
        <w:numPr>
          <w:ilvl w:val="0"/>
          <w:numId w:val="13"/>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Każdorazowe przekazanie danych osobowych pomiędzy Stronami musi być potwierdzone Protokołem przekazania. </w:t>
      </w:r>
    </w:p>
    <w:p w14:paraId="12A3126C" w14:textId="77777777" w:rsidR="00492F7D" w:rsidRPr="00146057" w:rsidRDefault="00A91F64" w:rsidP="00146057">
      <w:pPr>
        <w:numPr>
          <w:ilvl w:val="0"/>
          <w:numId w:val="13"/>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Do przetwarzania danych osobowych mogą być dopuszczone wyłącznie osoby upoważnione do tego imiennie przez Wykonawcę </w:t>
      </w:r>
    </w:p>
    <w:p w14:paraId="1506782D" w14:textId="77777777" w:rsidR="00492F7D" w:rsidRPr="00146057" w:rsidRDefault="00A91F64" w:rsidP="00146057">
      <w:pPr>
        <w:numPr>
          <w:ilvl w:val="0"/>
          <w:numId w:val="13"/>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Najpóźniej w ciągu 7 dni licząc od wygaśnięcia lub rozwiązania Umowy, Wykonawca zobowiązany jest usunąć ze swoich zbiorów danych wszystkie dane osobowe objęte bazami danych, które przetwarzał w związku z wykonywaniem Umowy.   </w:t>
      </w:r>
    </w:p>
    <w:p w14:paraId="343D2001" w14:textId="77777777" w:rsidR="00492F7D" w:rsidRPr="00146057" w:rsidRDefault="00707821" w:rsidP="00146057">
      <w:pPr>
        <w:numPr>
          <w:ilvl w:val="0"/>
          <w:numId w:val="13"/>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Wykonawca</w:t>
      </w:r>
      <w:r w:rsidR="00A91F64" w:rsidRPr="00146057">
        <w:rPr>
          <w:rFonts w:asciiTheme="minorHAnsi" w:hAnsiTheme="minorHAnsi" w:cstheme="minorHAnsi"/>
          <w:szCs w:val="20"/>
        </w:rPr>
        <w:t xml:space="preserve"> nie jest uprawniony do zakładania oraz posiadania lub tworzenia jakichkolwiek kopii dokumentów (zbiorów) zawierających dane osobowe.  </w:t>
      </w:r>
    </w:p>
    <w:p w14:paraId="28018F0C" w14:textId="77777777" w:rsidR="00492F7D" w:rsidRPr="00146057" w:rsidRDefault="00A91F64" w:rsidP="00146057">
      <w:pPr>
        <w:numPr>
          <w:ilvl w:val="0"/>
          <w:numId w:val="13"/>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Wykonawca umożliwi Zamawiającemu dokonanie kontroli w miejscach, w których przetwarzane są dane osobowe, w terminie wspólnie ustalonym, nie późniejszym jednak niż 14 Dni od dnia powiadomienia Wykonawcy o zamiarze przeprowadzenia kontroli, w celu sprawdzenia prawidłowości przetwarzania oraz zabezpieczenia danych osobowych.  </w:t>
      </w:r>
    </w:p>
    <w:p w14:paraId="5ED97A2D" w14:textId="77777777" w:rsidR="00492F7D" w:rsidRPr="00146057" w:rsidRDefault="00A91F64" w:rsidP="00146057">
      <w:pPr>
        <w:numPr>
          <w:ilvl w:val="0"/>
          <w:numId w:val="13"/>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W przypadku powzięcia przez Zamawiającego informacji o rażącym naruszeniu przez Wykonawcę zobowiązań wynikających z ustawy, rozporządzenia lub niniejszej umowy, Wykonawca umożliwi dokonanie niezapowiedzianej kontroli. </w:t>
      </w:r>
    </w:p>
    <w:p w14:paraId="583100BD" w14:textId="6A59A90D" w:rsidR="00492F7D" w:rsidRPr="00146057" w:rsidRDefault="00A91F64" w:rsidP="00146057">
      <w:pPr>
        <w:spacing w:after="120" w:line="264" w:lineRule="auto"/>
        <w:ind w:left="10" w:right="55" w:hanging="10"/>
        <w:jc w:val="center"/>
        <w:rPr>
          <w:rFonts w:asciiTheme="minorHAnsi" w:hAnsiTheme="minorHAnsi" w:cstheme="minorHAnsi"/>
          <w:szCs w:val="20"/>
        </w:rPr>
      </w:pPr>
      <w:r w:rsidRPr="00146057">
        <w:rPr>
          <w:rFonts w:asciiTheme="minorHAnsi" w:hAnsiTheme="minorHAnsi" w:cstheme="minorHAnsi"/>
          <w:b/>
          <w:szCs w:val="20"/>
        </w:rPr>
        <w:t>§ 1</w:t>
      </w:r>
      <w:r w:rsidR="006F0D3E">
        <w:rPr>
          <w:rFonts w:asciiTheme="minorHAnsi" w:hAnsiTheme="minorHAnsi" w:cstheme="minorHAnsi"/>
          <w:b/>
          <w:szCs w:val="20"/>
        </w:rPr>
        <w:t>4</w:t>
      </w:r>
      <w:r w:rsidRPr="00146057">
        <w:rPr>
          <w:rFonts w:asciiTheme="minorHAnsi" w:hAnsiTheme="minorHAnsi" w:cstheme="minorHAnsi"/>
          <w:b/>
          <w:szCs w:val="20"/>
        </w:rPr>
        <w:t xml:space="preserve"> </w:t>
      </w:r>
    </w:p>
    <w:p w14:paraId="6AF63E2E" w14:textId="77777777" w:rsidR="00492F7D" w:rsidRPr="00146057" w:rsidRDefault="00A91F64" w:rsidP="00146057">
      <w:pPr>
        <w:pStyle w:val="Nagwek1"/>
        <w:spacing w:after="120" w:line="264" w:lineRule="auto"/>
        <w:ind w:right="49"/>
        <w:rPr>
          <w:rFonts w:asciiTheme="minorHAnsi" w:hAnsiTheme="minorHAnsi" w:cstheme="minorHAnsi"/>
          <w:szCs w:val="20"/>
        </w:rPr>
      </w:pPr>
      <w:r w:rsidRPr="00146057">
        <w:rPr>
          <w:rFonts w:asciiTheme="minorHAnsi" w:hAnsiTheme="minorHAnsi" w:cstheme="minorHAnsi"/>
          <w:szCs w:val="20"/>
        </w:rPr>
        <w:t xml:space="preserve">PRAWA AUTORSKIE I UDZIELENIE LICENCJI </w:t>
      </w:r>
    </w:p>
    <w:p w14:paraId="03BC5DA8" w14:textId="77777777" w:rsidR="00492F7D" w:rsidRPr="00146057" w:rsidRDefault="00A91F64" w:rsidP="00146057">
      <w:pPr>
        <w:numPr>
          <w:ilvl w:val="0"/>
          <w:numId w:val="14"/>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Z chwilą podpisania Protokołu Odbioru Etapu wdrożenia Systemu dla dostaw Oprogramowania Wykonawca udzieli Zamawiającemu</w:t>
      </w:r>
      <w:r w:rsidR="007668A9" w:rsidRPr="00146057">
        <w:rPr>
          <w:rFonts w:asciiTheme="minorHAnsi" w:hAnsiTheme="minorHAnsi" w:cstheme="minorHAnsi"/>
          <w:szCs w:val="20"/>
        </w:rPr>
        <w:t>, w ramach wynagrodzenia umownego,</w:t>
      </w:r>
      <w:r w:rsidRPr="00146057">
        <w:rPr>
          <w:rFonts w:asciiTheme="minorHAnsi" w:hAnsiTheme="minorHAnsi" w:cstheme="minorHAnsi"/>
          <w:szCs w:val="20"/>
        </w:rPr>
        <w:t xml:space="preserve"> licencji </w:t>
      </w:r>
      <w:r w:rsidR="002566AD" w:rsidRPr="00146057">
        <w:rPr>
          <w:rFonts w:asciiTheme="minorHAnsi" w:hAnsiTheme="minorHAnsi" w:cstheme="minorHAnsi"/>
          <w:szCs w:val="20"/>
        </w:rPr>
        <w:t xml:space="preserve">niewyłącznej </w:t>
      </w:r>
      <w:r w:rsidRPr="00146057">
        <w:rPr>
          <w:rFonts w:asciiTheme="minorHAnsi" w:hAnsiTheme="minorHAnsi" w:cstheme="minorHAnsi"/>
          <w:szCs w:val="20"/>
        </w:rPr>
        <w:t xml:space="preserve">na System w zakresie Oprogramowania, Oprogramowania Osób Trzecich oraz Oprogramowania Narzędziowego. </w:t>
      </w:r>
    </w:p>
    <w:p w14:paraId="6C619BB8" w14:textId="2CDD2556" w:rsidR="00492F7D" w:rsidRPr="00146057" w:rsidRDefault="00A91F64" w:rsidP="00146057">
      <w:pPr>
        <w:numPr>
          <w:ilvl w:val="0"/>
          <w:numId w:val="14"/>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Licencja zostaje udzielona na warunkach określonych w Załączniku nr </w:t>
      </w:r>
      <w:r w:rsidR="00A57171">
        <w:rPr>
          <w:rFonts w:asciiTheme="minorHAnsi" w:hAnsiTheme="minorHAnsi" w:cstheme="minorHAnsi"/>
          <w:szCs w:val="20"/>
        </w:rPr>
        <w:t>A</w:t>
      </w:r>
      <w:r w:rsidRPr="00146057">
        <w:rPr>
          <w:rFonts w:asciiTheme="minorHAnsi" w:hAnsiTheme="minorHAnsi" w:cstheme="minorHAnsi"/>
          <w:szCs w:val="20"/>
        </w:rPr>
        <w:t xml:space="preserve"> do </w:t>
      </w:r>
      <w:r w:rsidR="00976A1C" w:rsidRPr="00146057">
        <w:rPr>
          <w:rFonts w:asciiTheme="minorHAnsi" w:hAnsiTheme="minorHAnsi" w:cstheme="minorHAnsi"/>
          <w:szCs w:val="20"/>
        </w:rPr>
        <w:t>SWZ</w:t>
      </w:r>
      <w:r w:rsidRPr="00146057">
        <w:rPr>
          <w:rFonts w:asciiTheme="minorHAnsi" w:hAnsiTheme="minorHAnsi" w:cstheme="minorHAnsi"/>
          <w:szCs w:val="20"/>
        </w:rPr>
        <w:t xml:space="preserve">, który stanowi integralną część niniejszej umowy. </w:t>
      </w:r>
    </w:p>
    <w:p w14:paraId="779FC9B1" w14:textId="77777777" w:rsidR="00492F7D" w:rsidRPr="00146057" w:rsidRDefault="00A91F64" w:rsidP="00146057">
      <w:pPr>
        <w:numPr>
          <w:ilvl w:val="0"/>
          <w:numId w:val="14"/>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Licencja uprawniać będzie Zamawiającego zwanego Licencjobiorcą do korzystania z </w:t>
      </w:r>
      <w:r w:rsidR="0083418D" w:rsidRPr="00146057">
        <w:rPr>
          <w:rFonts w:asciiTheme="minorHAnsi" w:hAnsiTheme="minorHAnsi" w:cstheme="minorHAnsi"/>
          <w:szCs w:val="20"/>
        </w:rPr>
        <w:t xml:space="preserve"> </w:t>
      </w:r>
      <w:r w:rsidRPr="00146057">
        <w:rPr>
          <w:rFonts w:asciiTheme="minorHAnsi" w:hAnsiTheme="minorHAnsi" w:cstheme="minorHAnsi"/>
          <w:szCs w:val="20"/>
        </w:rPr>
        <w:t xml:space="preserve">na następujących polach eksploatacji (art. 74 ust. 4 ustawy o prawie autorskim i o prawach pokrewnych): </w:t>
      </w:r>
    </w:p>
    <w:p w14:paraId="48098236" w14:textId="77777777" w:rsidR="00492F7D" w:rsidRPr="00146057" w:rsidRDefault="00A91F64" w:rsidP="00146057">
      <w:pPr>
        <w:numPr>
          <w:ilvl w:val="1"/>
          <w:numId w:val="14"/>
        </w:numPr>
        <w:spacing w:after="120" w:line="264" w:lineRule="auto"/>
        <w:ind w:left="566" w:hanging="360"/>
        <w:rPr>
          <w:rFonts w:asciiTheme="minorHAnsi" w:hAnsiTheme="minorHAnsi" w:cstheme="minorHAnsi"/>
          <w:szCs w:val="20"/>
        </w:rPr>
      </w:pPr>
      <w:r w:rsidRPr="00146057">
        <w:rPr>
          <w:rFonts w:asciiTheme="minorHAnsi" w:hAnsiTheme="minorHAnsi" w:cstheme="minorHAnsi"/>
          <w:szCs w:val="20"/>
        </w:rPr>
        <w:t xml:space="preserve">czasowe lub trwałe zwielokrotnianie programu komputerowego w całości lub w części jakimikolwiek środkami i w jakiejkolwiek formie. </w:t>
      </w:r>
    </w:p>
    <w:p w14:paraId="2FD535A6" w14:textId="77777777" w:rsidR="00492F7D" w:rsidRPr="00146057" w:rsidRDefault="00A91F64" w:rsidP="00146057">
      <w:pPr>
        <w:numPr>
          <w:ilvl w:val="0"/>
          <w:numId w:val="14"/>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Wykonawca gwarantuje, że udzielenie licencji nie narusza praw autorskich oraz praw do znaków towarowych  i dóbr osobistych osób trzecich. Wykonawca zobowiązuje się przyjąć na siebie całkowitą odpowiedzialność  z tytułu wszelkich roszczeń, z jakimi osoby trzecie wystąpią przeciwko Zamawiającemu w związku  z korzystaniem z przedmiotu Umowy. </w:t>
      </w:r>
    </w:p>
    <w:p w14:paraId="2177E797" w14:textId="5B235310" w:rsidR="00492F7D" w:rsidRPr="00146057" w:rsidRDefault="00A91F64" w:rsidP="00146057">
      <w:pPr>
        <w:numPr>
          <w:ilvl w:val="0"/>
          <w:numId w:val="14"/>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Udzielona licencja obejmuje każdą nową wersję Oprogramowania dostarczaną przez Wykonawcę zgodnie  z warunkami określonymi w Załączniku nr </w:t>
      </w:r>
      <w:r w:rsidR="00A57171">
        <w:rPr>
          <w:rFonts w:asciiTheme="minorHAnsi" w:hAnsiTheme="minorHAnsi" w:cstheme="minorHAnsi"/>
          <w:szCs w:val="20"/>
        </w:rPr>
        <w:t>A</w:t>
      </w:r>
      <w:r w:rsidRPr="00146057">
        <w:rPr>
          <w:rFonts w:asciiTheme="minorHAnsi" w:hAnsiTheme="minorHAnsi" w:cstheme="minorHAnsi"/>
          <w:szCs w:val="20"/>
        </w:rPr>
        <w:t>, któr</w:t>
      </w:r>
      <w:r w:rsidR="004510B3" w:rsidRPr="00146057">
        <w:rPr>
          <w:rFonts w:asciiTheme="minorHAnsi" w:hAnsiTheme="minorHAnsi" w:cstheme="minorHAnsi"/>
          <w:szCs w:val="20"/>
        </w:rPr>
        <w:t>y</w:t>
      </w:r>
      <w:r w:rsidRPr="00146057">
        <w:rPr>
          <w:rFonts w:asciiTheme="minorHAnsi" w:hAnsiTheme="minorHAnsi" w:cstheme="minorHAnsi"/>
          <w:szCs w:val="20"/>
        </w:rPr>
        <w:t xml:space="preserve"> stanowią integralną część niniejszej umowy. </w:t>
      </w:r>
    </w:p>
    <w:p w14:paraId="0FFC4DDF" w14:textId="77777777" w:rsidR="00492F7D" w:rsidRPr="00146057" w:rsidRDefault="00A91F64" w:rsidP="00146057">
      <w:pPr>
        <w:numPr>
          <w:ilvl w:val="0"/>
          <w:numId w:val="14"/>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lastRenderedPageBreak/>
        <w:t xml:space="preserve">Wykonawca oświadcza, że </w:t>
      </w:r>
      <w:r w:rsidR="005F7B9C" w:rsidRPr="00146057">
        <w:rPr>
          <w:rFonts w:asciiTheme="minorHAnsi" w:hAnsiTheme="minorHAnsi" w:cstheme="minorHAnsi"/>
          <w:szCs w:val="20"/>
        </w:rPr>
        <w:t xml:space="preserve">świadczenia wykonane w ramach realizacji umowy – z wyłączeniem świadczeń polegających na udzieleniu licencji, zgodnie z postanowieniami umowy, w tym przede wszystkim wszelkie raporty, analizy i opracowania wykonane przez Wykonawcę, </w:t>
      </w:r>
      <w:r w:rsidRPr="00146057">
        <w:rPr>
          <w:rFonts w:asciiTheme="minorHAnsi" w:hAnsiTheme="minorHAnsi" w:cstheme="minorHAnsi"/>
          <w:szCs w:val="20"/>
        </w:rPr>
        <w:t>w ramach realizacji</w:t>
      </w:r>
      <w:r w:rsidR="005F7B9C" w:rsidRPr="00146057">
        <w:rPr>
          <w:rFonts w:asciiTheme="minorHAnsi" w:hAnsiTheme="minorHAnsi" w:cstheme="minorHAnsi"/>
          <w:szCs w:val="20"/>
        </w:rPr>
        <w:t xml:space="preserve"> przedmiotu umowy, </w:t>
      </w:r>
      <w:r w:rsidRPr="00146057">
        <w:rPr>
          <w:rFonts w:asciiTheme="minorHAnsi" w:hAnsiTheme="minorHAnsi" w:cstheme="minorHAnsi"/>
          <w:szCs w:val="20"/>
        </w:rPr>
        <w:t>zwane dalej „Utworami”, stanowić będą utwory w rozumieniu ustawy z dnia 4 lutego 1994 r. o prawie autorskim  i prawach pokrewnych (t.j. Dz. U. z 201</w:t>
      </w:r>
      <w:r w:rsidR="00BC5E15" w:rsidRPr="00146057">
        <w:rPr>
          <w:rFonts w:asciiTheme="minorHAnsi" w:hAnsiTheme="minorHAnsi" w:cstheme="minorHAnsi"/>
          <w:szCs w:val="20"/>
        </w:rPr>
        <w:t>9</w:t>
      </w:r>
      <w:r w:rsidRPr="00146057">
        <w:rPr>
          <w:rFonts w:asciiTheme="minorHAnsi" w:hAnsiTheme="minorHAnsi" w:cstheme="minorHAnsi"/>
          <w:szCs w:val="20"/>
        </w:rPr>
        <w:t xml:space="preserve"> r., poz. 1</w:t>
      </w:r>
      <w:r w:rsidR="00BC5E15" w:rsidRPr="00146057">
        <w:rPr>
          <w:rFonts w:asciiTheme="minorHAnsi" w:hAnsiTheme="minorHAnsi" w:cstheme="minorHAnsi"/>
          <w:szCs w:val="20"/>
        </w:rPr>
        <w:t>231</w:t>
      </w:r>
      <w:r w:rsidRPr="00146057">
        <w:rPr>
          <w:rFonts w:asciiTheme="minorHAnsi" w:hAnsiTheme="minorHAnsi" w:cstheme="minorHAnsi"/>
          <w:szCs w:val="20"/>
        </w:rPr>
        <w:t xml:space="preserve">, ze zm.). </w:t>
      </w:r>
    </w:p>
    <w:p w14:paraId="5D441876" w14:textId="77777777" w:rsidR="00492F7D" w:rsidRPr="00146057" w:rsidRDefault="00590206" w:rsidP="00146057">
      <w:pPr>
        <w:numPr>
          <w:ilvl w:val="0"/>
          <w:numId w:val="14"/>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Z zastrzeżeniem ust.1 - 5, </w:t>
      </w:r>
      <w:r w:rsidR="00A91F64" w:rsidRPr="00146057">
        <w:rPr>
          <w:rFonts w:asciiTheme="minorHAnsi" w:hAnsiTheme="minorHAnsi" w:cstheme="minorHAnsi"/>
          <w:szCs w:val="20"/>
        </w:rPr>
        <w:t>Wykonawca przenosi na Zamawiającego, na zasadzie wyłączności, autorskie prawa majątkowe i prawa pokrewne do Utworów powstałych w wyniku realizacji przedmiotu umowy (t.j. do wszelkich materiałów otrzymanych w ramach realizacji audytu</w:t>
      </w:r>
      <w:r w:rsidRPr="00146057">
        <w:rPr>
          <w:rFonts w:asciiTheme="minorHAnsi" w:hAnsiTheme="minorHAnsi" w:cstheme="minorHAnsi"/>
          <w:szCs w:val="20"/>
        </w:rPr>
        <w:t>,</w:t>
      </w:r>
      <w:r w:rsidR="00707821" w:rsidRPr="00146057">
        <w:rPr>
          <w:rFonts w:asciiTheme="minorHAnsi" w:hAnsiTheme="minorHAnsi" w:cstheme="minorHAnsi"/>
          <w:szCs w:val="20"/>
        </w:rPr>
        <w:t xml:space="preserve"> analizy</w:t>
      </w:r>
      <w:r w:rsidRPr="00146057">
        <w:rPr>
          <w:rFonts w:asciiTheme="minorHAnsi" w:hAnsiTheme="minorHAnsi" w:cstheme="minorHAnsi"/>
          <w:szCs w:val="20"/>
        </w:rPr>
        <w:t xml:space="preserve"> itp.</w:t>
      </w:r>
      <w:r w:rsidR="00A91F64" w:rsidRPr="00146057">
        <w:rPr>
          <w:rFonts w:asciiTheme="minorHAnsi" w:hAnsiTheme="minorHAnsi" w:cstheme="minorHAnsi"/>
          <w:szCs w:val="20"/>
        </w:rPr>
        <w:t xml:space="preserve">) na polach eksploatacji niezbędnych do realizacji umowy </w:t>
      </w:r>
      <w:r w:rsidR="007668A9" w:rsidRPr="00146057">
        <w:rPr>
          <w:rFonts w:asciiTheme="minorHAnsi" w:hAnsiTheme="minorHAnsi" w:cstheme="minorHAnsi"/>
          <w:szCs w:val="20"/>
        </w:rPr>
        <w:t xml:space="preserve">– określonych w ust. 12 - </w:t>
      </w:r>
      <w:r w:rsidR="00A91F64" w:rsidRPr="00146057">
        <w:rPr>
          <w:rFonts w:asciiTheme="minorHAnsi" w:hAnsiTheme="minorHAnsi" w:cstheme="minorHAnsi"/>
          <w:szCs w:val="20"/>
        </w:rPr>
        <w:t xml:space="preserve">wraz  z wyłącznym prawem do zezwalania na wykonywanie autorskich praw zależnych. Wykonawca przenosi na Zamawiającego własność nośników, na których Utwory utrwalono.  </w:t>
      </w:r>
    </w:p>
    <w:p w14:paraId="186B4667" w14:textId="77777777" w:rsidR="00492F7D" w:rsidRPr="00146057" w:rsidRDefault="00A91F64" w:rsidP="00146057">
      <w:pPr>
        <w:numPr>
          <w:ilvl w:val="0"/>
          <w:numId w:val="14"/>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Wykonawca oświadcza i gwarantuje, że przysługują mu wyłączone i nieograniczone autorskie prawa majątkowe do Utworów i że Utwory są wolne od jakichkolwiek wad prawnych lub roszczeń osób trzecich,  a korzystanie z nich przez Zamawiającego lub inne osoby zgodnie z umową nie będzie naruszać praw własności intelektualnej, ani żadnych innych praw osób trzecich, w tym praw autorskich, patentów i dóbr osobistych. </w:t>
      </w:r>
    </w:p>
    <w:p w14:paraId="6678A798" w14:textId="77777777" w:rsidR="00492F7D" w:rsidRPr="00146057" w:rsidRDefault="00A91F64" w:rsidP="00146057">
      <w:pPr>
        <w:numPr>
          <w:ilvl w:val="0"/>
          <w:numId w:val="14"/>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Jeżeli Zamawiający poinformuje Wykonawcę o jakichkolwiek roszczeniach osób trzecich zgłaszanych wobec Zamawiającego w związku z Utworami, w tym zarzucających naruszenie praw własności intelektualnej, Wykonawca podejmie wszelkie działania mające na celu zażegnanie sporu i poniesie w związku z tym wszelkie koszty, w tym koszty zastępstwa procesowego od chwili zgłoszenia roszczenia oraz koszty odszkodowań, w szczególności, w razie wytoczenia przeciwko Zamawiającemu powództwa z tytułu naruszenia praw własności intelektualnej, Wykonawca wstąpi do postępowania w charakterze strony pozwanej, a w razie braku takiej możliwości wystąpi z interwencją uboczną po stronie Zamawiającego. </w:t>
      </w:r>
    </w:p>
    <w:p w14:paraId="3DC26BAE" w14:textId="77777777" w:rsidR="00492F7D" w:rsidRPr="00146057" w:rsidRDefault="00A91F64" w:rsidP="00146057">
      <w:pPr>
        <w:numPr>
          <w:ilvl w:val="0"/>
          <w:numId w:val="14"/>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Ponadto, jeżeli używanie Utworów stanie się przedmiotem jakiegokolwiek powództwa Strony lub osoby trzeciej o naruszenie praw własności intelektualnej, jak wymieniono powyżej, Wykonawca może na swój własny koszt wybrać jedno z rozwiązań: </w:t>
      </w:r>
    </w:p>
    <w:p w14:paraId="66A9B68B" w14:textId="77777777" w:rsidR="00492F7D" w:rsidRPr="00146057" w:rsidRDefault="00A91F64" w:rsidP="00146057">
      <w:pPr>
        <w:numPr>
          <w:ilvl w:val="1"/>
          <w:numId w:val="14"/>
        </w:numPr>
        <w:spacing w:after="120" w:line="264" w:lineRule="auto"/>
        <w:ind w:left="709" w:hanging="283"/>
        <w:rPr>
          <w:rFonts w:asciiTheme="minorHAnsi" w:hAnsiTheme="minorHAnsi" w:cstheme="minorHAnsi"/>
          <w:color w:val="auto"/>
          <w:szCs w:val="20"/>
        </w:rPr>
      </w:pPr>
      <w:r w:rsidRPr="00146057">
        <w:rPr>
          <w:rFonts w:asciiTheme="minorHAnsi" w:hAnsiTheme="minorHAnsi" w:cstheme="minorHAnsi"/>
          <w:color w:val="auto"/>
          <w:szCs w:val="20"/>
        </w:rPr>
        <w:t xml:space="preserve">uzyskać od Zamawiającego autorskie prawa majątkowe do Utworów, </w:t>
      </w:r>
    </w:p>
    <w:p w14:paraId="17CCE584" w14:textId="77777777" w:rsidR="00492F7D" w:rsidRPr="00146057" w:rsidRDefault="00A91F64" w:rsidP="00146057">
      <w:pPr>
        <w:numPr>
          <w:ilvl w:val="1"/>
          <w:numId w:val="14"/>
        </w:numPr>
        <w:spacing w:after="120" w:line="264" w:lineRule="auto"/>
        <w:ind w:left="709" w:hanging="283"/>
        <w:rPr>
          <w:rFonts w:asciiTheme="minorHAnsi" w:hAnsiTheme="minorHAnsi" w:cstheme="minorHAnsi"/>
          <w:color w:val="auto"/>
          <w:szCs w:val="20"/>
        </w:rPr>
      </w:pPr>
      <w:r w:rsidRPr="00146057">
        <w:rPr>
          <w:rFonts w:asciiTheme="minorHAnsi" w:hAnsiTheme="minorHAnsi" w:cstheme="minorHAnsi"/>
          <w:color w:val="auto"/>
          <w:szCs w:val="20"/>
        </w:rPr>
        <w:t xml:space="preserve">zmodyfikować Utwory tak, żeby były zgodne z umową, ale wolne od jakichkolwiek wad lub roszczeń osób trzecich. </w:t>
      </w:r>
    </w:p>
    <w:p w14:paraId="2A8DA576" w14:textId="77777777" w:rsidR="00492F7D" w:rsidRPr="00146057" w:rsidRDefault="00A91F64" w:rsidP="00146057">
      <w:pPr>
        <w:numPr>
          <w:ilvl w:val="0"/>
          <w:numId w:val="14"/>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Strony potwierdzają, że żadne z powyższych postanowień nie wyłącza: </w:t>
      </w:r>
    </w:p>
    <w:p w14:paraId="171175AA" w14:textId="77777777" w:rsidR="00492F7D" w:rsidRPr="00146057" w:rsidRDefault="00A91F64" w:rsidP="00146057">
      <w:pPr>
        <w:numPr>
          <w:ilvl w:val="1"/>
          <w:numId w:val="14"/>
        </w:numPr>
        <w:spacing w:after="120" w:line="264" w:lineRule="auto"/>
        <w:ind w:left="709" w:hanging="283"/>
        <w:rPr>
          <w:rFonts w:asciiTheme="minorHAnsi" w:hAnsiTheme="minorHAnsi" w:cstheme="minorHAnsi"/>
          <w:color w:val="auto"/>
          <w:szCs w:val="20"/>
        </w:rPr>
      </w:pPr>
      <w:r w:rsidRPr="00146057">
        <w:rPr>
          <w:rFonts w:asciiTheme="minorHAnsi" w:hAnsiTheme="minorHAnsi" w:cstheme="minorHAnsi"/>
          <w:color w:val="auto"/>
          <w:szCs w:val="20"/>
        </w:rPr>
        <w:t xml:space="preserve">możliwości dochodzenia przez Zamawiającego odszkodowania na zasadach ogólnych Kodeksu cywilnego lub wykonania uprawnień przez Zamawiającego wynikających z innych ustaw; </w:t>
      </w:r>
    </w:p>
    <w:p w14:paraId="13DBAD6A" w14:textId="77777777" w:rsidR="00492F7D" w:rsidRPr="00146057" w:rsidRDefault="00A91F64" w:rsidP="00146057">
      <w:pPr>
        <w:numPr>
          <w:ilvl w:val="1"/>
          <w:numId w:val="14"/>
        </w:numPr>
        <w:spacing w:after="120" w:line="264" w:lineRule="auto"/>
        <w:ind w:left="709" w:hanging="283"/>
        <w:rPr>
          <w:rFonts w:asciiTheme="minorHAnsi" w:hAnsiTheme="minorHAnsi" w:cstheme="minorHAnsi"/>
          <w:color w:val="auto"/>
          <w:szCs w:val="20"/>
        </w:rPr>
      </w:pPr>
      <w:r w:rsidRPr="00146057">
        <w:rPr>
          <w:rFonts w:asciiTheme="minorHAnsi" w:hAnsiTheme="minorHAnsi" w:cstheme="minorHAnsi"/>
          <w:color w:val="auto"/>
          <w:szCs w:val="20"/>
        </w:rPr>
        <w:t xml:space="preserve">dochodzenia odpowiedzialności z innych tytułów określonych w umowie, w szczególności z tytułu kar umownych. </w:t>
      </w:r>
    </w:p>
    <w:p w14:paraId="6D9866E4" w14:textId="77777777" w:rsidR="00492F7D" w:rsidRPr="00146057" w:rsidRDefault="00A91F64" w:rsidP="00146057">
      <w:pPr>
        <w:numPr>
          <w:ilvl w:val="0"/>
          <w:numId w:val="14"/>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Przeniesienie majątkowych praw autorskich do Utworów do nieograniczonego w czasie korzystania i rozporządzania Utworami następuje na poniższych polach eksploatacji: </w:t>
      </w:r>
    </w:p>
    <w:p w14:paraId="0AB01931" w14:textId="77777777" w:rsidR="00492F7D" w:rsidRPr="00146057" w:rsidRDefault="00A91F64" w:rsidP="00146057">
      <w:pPr>
        <w:numPr>
          <w:ilvl w:val="1"/>
          <w:numId w:val="14"/>
        </w:numPr>
        <w:spacing w:after="120" w:line="264" w:lineRule="auto"/>
        <w:ind w:left="709" w:hanging="283"/>
        <w:rPr>
          <w:rFonts w:asciiTheme="minorHAnsi" w:hAnsiTheme="minorHAnsi" w:cstheme="minorHAnsi"/>
          <w:color w:val="auto"/>
          <w:szCs w:val="20"/>
        </w:rPr>
      </w:pPr>
      <w:r w:rsidRPr="00146057">
        <w:rPr>
          <w:rFonts w:asciiTheme="minorHAnsi" w:hAnsiTheme="minorHAnsi" w:cstheme="minorHAnsi"/>
          <w:color w:val="auto"/>
          <w:szCs w:val="20"/>
        </w:rPr>
        <w:t xml:space="preserve">trwałe lub czasowe utrwalanie lub zwielokrotnianie w całości lub w części, jakimikolwiek środkami i w jakiejkolwiek formie, niezależnie od formatu, systemu lub standardu, w tym techniką drukarską, techniką zapisu magnetycznego techniką cyfrową lub przez wprowadzanie do pamięci komputera oraz trwałe lub czasowe utrwalanie lub zwielokrotnianie takich zapisów, włączając w to sporządzanie kopii oraz dowolne korzystanie i rozporządzanie tymi kopiami; </w:t>
      </w:r>
    </w:p>
    <w:p w14:paraId="20C310B2" w14:textId="77777777" w:rsidR="00492F7D" w:rsidRPr="00146057" w:rsidRDefault="00A91F64" w:rsidP="00146057">
      <w:pPr>
        <w:numPr>
          <w:ilvl w:val="1"/>
          <w:numId w:val="14"/>
        </w:numPr>
        <w:spacing w:after="120" w:line="264" w:lineRule="auto"/>
        <w:ind w:left="709" w:hanging="283"/>
        <w:rPr>
          <w:rFonts w:asciiTheme="minorHAnsi" w:hAnsiTheme="minorHAnsi" w:cstheme="minorHAnsi"/>
          <w:color w:val="auto"/>
          <w:szCs w:val="20"/>
        </w:rPr>
      </w:pPr>
      <w:r w:rsidRPr="00146057">
        <w:rPr>
          <w:rFonts w:asciiTheme="minorHAnsi" w:hAnsiTheme="minorHAnsi" w:cstheme="minorHAnsi"/>
          <w:color w:val="auto"/>
          <w:szCs w:val="20"/>
        </w:rPr>
        <w:t xml:space="preserve">wprowadzanie do obrotu, użyczanie lub najem oryginału albo egzemplarzy; </w:t>
      </w:r>
    </w:p>
    <w:p w14:paraId="7664305D" w14:textId="77777777" w:rsidR="00492F7D" w:rsidRPr="00146057" w:rsidRDefault="00A91F64" w:rsidP="00146057">
      <w:pPr>
        <w:numPr>
          <w:ilvl w:val="1"/>
          <w:numId w:val="14"/>
        </w:numPr>
        <w:spacing w:after="120" w:line="264" w:lineRule="auto"/>
        <w:ind w:left="709" w:hanging="283"/>
        <w:rPr>
          <w:rFonts w:asciiTheme="minorHAnsi" w:hAnsiTheme="minorHAnsi" w:cstheme="minorHAnsi"/>
          <w:color w:val="auto"/>
          <w:szCs w:val="20"/>
        </w:rPr>
      </w:pPr>
      <w:r w:rsidRPr="00146057">
        <w:rPr>
          <w:rFonts w:asciiTheme="minorHAnsi" w:hAnsiTheme="minorHAnsi" w:cstheme="minorHAnsi"/>
          <w:color w:val="auto"/>
          <w:szCs w:val="20"/>
        </w:rPr>
        <w:t xml:space="preserve">obrót oryginałem albo egzemplarzami, na których utrwalony został Utwór; </w:t>
      </w:r>
    </w:p>
    <w:p w14:paraId="7CA0465C" w14:textId="77777777" w:rsidR="00492F7D" w:rsidRPr="00146057" w:rsidRDefault="00A91F64" w:rsidP="00146057">
      <w:pPr>
        <w:numPr>
          <w:ilvl w:val="1"/>
          <w:numId w:val="14"/>
        </w:numPr>
        <w:spacing w:after="120" w:line="264" w:lineRule="auto"/>
        <w:ind w:left="709" w:hanging="283"/>
        <w:rPr>
          <w:rFonts w:asciiTheme="minorHAnsi" w:hAnsiTheme="minorHAnsi" w:cstheme="minorHAnsi"/>
          <w:color w:val="auto"/>
          <w:szCs w:val="20"/>
        </w:rPr>
      </w:pPr>
      <w:r w:rsidRPr="00146057">
        <w:rPr>
          <w:rFonts w:asciiTheme="minorHAnsi" w:hAnsiTheme="minorHAnsi" w:cstheme="minorHAnsi"/>
          <w:color w:val="auto"/>
          <w:szCs w:val="20"/>
        </w:rPr>
        <w:t xml:space="preserve">tworzenie nowych wersji i aktualizacji Utworu; </w:t>
      </w:r>
    </w:p>
    <w:p w14:paraId="2BB82AE3" w14:textId="77777777" w:rsidR="00492F7D" w:rsidRPr="00146057" w:rsidRDefault="00A91F64" w:rsidP="00146057">
      <w:pPr>
        <w:numPr>
          <w:ilvl w:val="1"/>
          <w:numId w:val="14"/>
        </w:numPr>
        <w:spacing w:after="120" w:line="264" w:lineRule="auto"/>
        <w:ind w:left="709" w:hanging="283"/>
        <w:rPr>
          <w:rFonts w:asciiTheme="minorHAnsi" w:hAnsiTheme="minorHAnsi" w:cstheme="minorHAnsi"/>
          <w:color w:val="auto"/>
          <w:szCs w:val="20"/>
        </w:rPr>
      </w:pPr>
      <w:r w:rsidRPr="00146057">
        <w:rPr>
          <w:rFonts w:asciiTheme="minorHAnsi" w:hAnsiTheme="minorHAnsi" w:cstheme="minorHAnsi"/>
          <w:color w:val="auto"/>
          <w:szCs w:val="20"/>
        </w:rPr>
        <w:t xml:space="preserve">publiczne rozpowszechnianie, w szczególności wyświetlanie, publiczne odtwarzanie, nadawanie i reemitowanie w dowolnym systemie lub standardzie, a także publiczne udostępnianie dzieła w ten sposób, </w:t>
      </w:r>
      <w:r w:rsidRPr="00146057">
        <w:rPr>
          <w:rFonts w:asciiTheme="minorHAnsi" w:hAnsiTheme="minorHAnsi" w:cstheme="minorHAnsi"/>
          <w:color w:val="auto"/>
          <w:szCs w:val="20"/>
        </w:rPr>
        <w:lastRenderedPageBreak/>
        <w:t xml:space="preserve">aby każdy mógł mieć do niego dostęp w miejscu i czasie przez siebie wybranym, w szczególności elektroniczne udostępnianie na żądanie; </w:t>
      </w:r>
    </w:p>
    <w:p w14:paraId="53521CDB" w14:textId="77777777" w:rsidR="00492F7D" w:rsidRPr="00146057" w:rsidRDefault="00A91F64" w:rsidP="00146057">
      <w:pPr>
        <w:numPr>
          <w:ilvl w:val="1"/>
          <w:numId w:val="14"/>
        </w:numPr>
        <w:spacing w:after="120" w:line="264" w:lineRule="auto"/>
        <w:ind w:left="709" w:hanging="283"/>
        <w:rPr>
          <w:rFonts w:asciiTheme="minorHAnsi" w:hAnsiTheme="minorHAnsi" w:cstheme="minorHAnsi"/>
          <w:color w:val="auto"/>
          <w:szCs w:val="20"/>
        </w:rPr>
      </w:pPr>
      <w:r w:rsidRPr="00146057">
        <w:rPr>
          <w:rFonts w:asciiTheme="minorHAnsi" w:hAnsiTheme="minorHAnsi" w:cstheme="minorHAnsi"/>
          <w:color w:val="auto"/>
          <w:szCs w:val="20"/>
        </w:rPr>
        <w:t xml:space="preserve">rozpowszechnianie w sieci Internet oraz w sieciach zamkniętych; </w:t>
      </w:r>
    </w:p>
    <w:p w14:paraId="1029E7F6" w14:textId="77777777" w:rsidR="00492F7D" w:rsidRPr="00146057" w:rsidRDefault="00A91F64" w:rsidP="00146057">
      <w:pPr>
        <w:numPr>
          <w:ilvl w:val="1"/>
          <w:numId w:val="14"/>
        </w:numPr>
        <w:spacing w:after="120" w:line="264" w:lineRule="auto"/>
        <w:ind w:left="709" w:hanging="283"/>
        <w:rPr>
          <w:rFonts w:asciiTheme="minorHAnsi" w:hAnsiTheme="minorHAnsi" w:cstheme="minorHAnsi"/>
          <w:color w:val="auto"/>
          <w:szCs w:val="20"/>
        </w:rPr>
      </w:pPr>
      <w:r w:rsidRPr="00146057">
        <w:rPr>
          <w:rFonts w:asciiTheme="minorHAnsi" w:hAnsiTheme="minorHAnsi" w:cstheme="minorHAnsi"/>
          <w:color w:val="auto"/>
          <w:szCs w:val="20"/>
        </w:rPr>
        <w:t xml:space="preserve">rozpowszechnianie w formie druku, zapisu cyfrowego, przekazu multimedialnego; </w:t>
      </w:r>
    </w:p>
    <w:p w14:paraId="32B47926" w14:textId="77777777" w:rsidR="00492F7D" w:rsidRPr="00146057" w:rsidRDefault="00A91F64" w:rsidP="00146057">
      <w:pPr>
        <w:numPr>
          <w:ilvl w:val="1"/>
          <w:numId w:val="14"/>
        </w:numPr>
        <w:spacing w:after="120" w:line="264" w:lineRule="auto"/>
        <w:ind w:left="709" w:hanging="283"/>
        <w:rPr>
          <w:rFonts w:asciiTheme="minorHAnsi" w:hAnsiTheme="minorHAnsi" w:cstheme="minorHAnsi"/>
          <w:color w:val="auto"/>
          <w:szCs w:val="20"/>
        </w:rPr>
      </w:pPr>
      <w:r w:rsidRPr="00146057">
        <w:rPr>
          <w:rFonts w:asciiTheme="minorHAnsi" w:hAnsiTheme="minorHAnsi" w:cstheme="minorHAnsi"/>
          <w:color w:val="auto"/>
          <w:szCs w:val="20"/>
        </w:rPr>
        <w:t xml:space="preserve">nadawanie za pomocą fonii lub wizji, w sposób bezprzewodowy (drogą naziemną i satelitarną) lub w sposób przewodowy, w dowolnym systemie i standardzie, w tym także przez sieci kablowe i platformy cyfrowe; </w:t>
      </w:r>
    </w:p>
    <w:p w14:paraId="509863CC" w14:textId="77777777" w:rsidR="00492F7D" w:rsidRPr="00146057" w:rsidRDefault="00A91F64" w:rsidP="00146057">
      <w:pPr>
        <w:numPr>
          <w:ilvl w:val="1"/>
          <w:numId w:val="14"/>
        </w:numPr>
        <w:spacing w:after="120" w:line="264" w:lineRule="auto"/>
        <w:ind w:left="709" w:hanging="283"/>
        <w:rPr>
          <w:rFonts w:asciiTheme="minorHAnsi" w:hAnsiTheme="minorHAnsi" w:cstheme="minorHAnsi"/>
          <w:color w:val="auto"/>
          <w:szCs w:val="20"/>
        </w:rPr>
      </w:pPr>
      <w:r w:rsidRPr="00146057">
        <w:rPr>
          <w:rFonts w:asciiTheme="minorHAnsi" w:hAnsiTheme="minorHAnsi" w:cstheme="minorHAnsi"/>
          <w:color w:val="auto"/>
          <w:szCs w:val="20"/>
        </w:rPr>
        <w:t xml:space="preserve">wykorzystywanie Utworu lub jego dowolnych części do prezentacji; </w:t>
      </w:r>
    </w:p>
    <w:p w14:paraId="01395D68" w14:textId="77777777" w:rsidR="00492F7D" w:rsidRPr="00146057" w:rsidRDefault="00A91F64" w:rsidP="00146057">
      <w:pPr>
        <w:numPr>
          <w:ilvl w:val="1"/>
          <w:numId w:val="14"/>
        </w:numPr>
        <w:spacing w:after="120" w:line="264" w:lineRule="auto"/>
        <w:ind w:left="709" w:hanging="283"/>
        <w:rPr>
          <w:rFonts w:asciiTheme="minorHAnsi" w:hAnsiTheme="minorHAnsi" w:cstheme="minorHAnsi"/>
          <w:color w:val="auto"/>
          <w:szCs w:val="20"/>
        </w:rPr>
      </w:pPr>
      <w:r w:rsidRPr="00146057">
        <w:rPr>
          <w:rFonts w:asciiTheme="minorHAnsi" w:hAnsiTheme="minorHAnsi" w:cstheme="minorHAnsi"/>
          <w:color w:val="auto"/>
          <w:szCs w:val="20"/>
        </w:rPr>
        <w:t xml:space="preserve">prawo do określania nazw Utworu, pod którymi będzie on wykorzystywany lub rozpowszechniany, w tym nazw handlowych, włączając w to prawo do zarejestrowania na swoją rzecz znaków towarowych, którymi oznaczony będzie Utwór lub znaków towarowych wykorzystywanych w Utworze; </w:t>
      </w:r>
    </w:p>
    <w:p w14:paraId="10C11F86" w14:textId="77777777" w:rsidR="00492F7D" w:rsidRPr="00146057" w:rsidRDefault="00A91F64" w:rsidP="00146057">
      <w:pPr>
        <w:numPr>
          <w:ilvl w:val="1"/>
          <w:numId w:val="14"/>
        </w:numPr>
        <w:spacing w:after="120" w:line="264" w:lineRule="auto"/>
        <w:ind w:left="709" w:hanging="283"/>
        <w:rPr>
          <w:rFonts w:asciiTheme="minorHAnsi" w:hAnsiTheme="minorHAnsi" w:cstheme="minorHAnsi"/>
          <w:color w:val="auto"/>
          <w:szCs w:val="20"/>
        </w:rPr>
      </w:pPr>
      <w:r w:rsidRPr="00146057">
        <w:rPr>
          <w:rFonts w:asciiTheme="minorHAnsi" w:hAnsiTheme="minorHAnsi" w:cstheme="minorHAnsi"/>
          <w:color w:val="auto"/>
          <w:szCs w:val="20"/>
        </w:rPr>
        <w:t xml:space="preserve">prawo do wykorzystania Utworu do celów marketingowych lub promocji, w tym reklamy, sponsoringu, promocji sprzedaży, a także do oznaczania lub identyfikacji produktów i usług oraz innych przejawów działalności, przedmiotów jego własności, a także dla celów edukacyjnych i szkoleniowych; </w:t>
      </w:r>
    </w:p>
    <w:p w14:paraId="5BE308C2" w14:textId="77777777" w:rsidR="00492F7D" w:rsidRPr="00146057" w:rsidRDefault="00A91F64" w:rsidP="00146057">
      <w:pPr>
        <w:numPr>
          <w:ilvl w:val="1"/>
          <w:numId w:val="14"/>
        </w:numPr>
        <w:spacing w:after="120" w:line="264" w:lineRule="auto"/>
        <w:ind w:left="709" w:hanging="283"/>
        <w:rPr>
          <w:rFonts w:asciiTheme="minorHAnsi" w:hAnsiTheme="minorHAnsi" w:cstheme="minorHAnsi"/>
          <w:color w:val="auto"/>
          <w:szCs w:val="20"/>
        </w:rPr>
      </w:pPr>
      <w:r w:rsidRPr="00146057">
        <w:rPr>
          <w:rFonts w:asciiTheme="minorHAnsi" w:hAnsiTheme="minorHAnsi" w:cstheme="minorHAnsi"/>
          <w:color w:val="auto"/>
          <w:szCs w:val="20"/>
        </w:rPr>
        <w:t xml:space="preserve">prawo do rozporządzania opracowaniami Utworów oraz prawo udostępniania ich do korzystania, w tym udzielania licencji na rzecz osób trzecich, na wszystkich polach eksploatacji, o których mowa powyżej. </w:t>
      </w:r>
    </w:p>
    <w:p w14:paraId="2FD3DED8" w14:textId="77777777" w:rsidR="00492F7D" w:rsidRPr="00146057" w:rsidRDefault="00A91F64" w:rsidP="00146057">
      <w:pPr>
        <w:numPr>
          <w:ilvl w:val="0"/>
          <w:numId w:val="14"/>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Przeniesienie autorskich praw majątkowych do Utworu obejmuje również prawo do </w:t>
      </w:r>
      <w:r w:rsidR="007668A9" w:rsidRPr="00146057">
        <w:rPr>
          <w:rFonts w:asciiTheme="minorHAnsi" w:hAnsiTheme="minorHAnsi" w:cstheme="minorHAnsi"/>
          <w:szCs w:val="20"/>
        </w:rPr>
        <w:t xml:space="preserve">opracowywania, </w:t>
      </w:r>
      <w:r w:rsidRPr="00146057">
        <w:rPr>
          <w:rFonts w:asciiTheme="minorHAnsi" w:hAnsiTheme="minorHAnsi" w:cstheme="minorHAnsi"/>
          <w:szCs w:val="20"/>
        </w:rPr>
        <w:t>korzystania, pobierania pożytków i rozporządzania wszelkimi opracowania</w:t>
      </w:r>
      <w:r w:rsidR="007668A9" w:rsidRPr="00146057">
        <w:rPr>
          <w:rFonts w:asciiTheme="minorHAnsi" w:hAnsiTheme="minorHAnsi" w:cstheme="minorHAnsi"/>
          <w:szCs w:val="20"/>
        </w:rPr>
        <w:t>mi</w:t>
      </w:r>
      <w:r w:rsidRPr="00146057">
        <w:rPr>
          <w:rFonts w:asciiTheme="minorHAnsi" w:hAnsiTheme="minorHAnsi" w:cstheme="minorHAnsi"/>
          <w:szCs w:val="20"/>
        </w:rPr>
        <w:t xml:space="preserve"> Utworu wykonanymi przez Zamawiającego lub za zgodą Zamawiającego, bez konieczności uzyskiwania zgody Wykonawcy.  </w:t>
      </w:r>
    </w:p>
    <w:p w14:paraId="6E18D6E3" w14:textId="77777777" w:rsidR="00492F7D" w:rsidRPr="00146057" w:rsidRDefault="00A91F64" w:rsidP="00146057">
      <w:pPr>
        <w:numPr>
          <w:ilvl w:val="0"/>
          <w:numId w:val="14"/>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Przeniesienie autorskich praw majątkowych nastąpi w ramach wynagrodzenia</w:t>
      </w:r>
      <w:r w:rsidR="007668A9" w:rsidRPr="00146057">
        <w:rPr>
          <w:rFonts w:asciiTheme="minorHAnsi" w:hAnsiTheme="minorHAnsi" w:cstheme="minorHAnsi"/>
          <w:szCs w:val="20"/>
        </w:rPr>
        <w:t xml:space="preserve"> określonego w § 7 ust.1 umowy.</w:t>
      </w:r>
      <w:r w:rsidRPr="00146057">
        <w:rPr>
          <w:rFonts w:asciiTheme="minorHAnsi" w:hAnsiTheme="minorHAnsi" w:cstheme="minorHAnsi"/>
          <w:szCs w:val="20"/>
        </w:rPr>
        <w:t xml:space="preserve"> </w:t>
      </w:r>
    </w:p>
    <w:p w14:paraId="49F8BB2D" w14:textId="77777777" w:rsidR="00492F7D" w:rsidRPr="00146057" w:rsidRDefault="00A91F64" w:rsidP="00146057">
      <w:pPr>
        <w:numPr>
          <w:ilvl w:val="0"/>
          <w:numId w:val="14"/>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Skutek rozporządzający przeniesienia autorskich praw majątkowych nastąpi bezwarunkowo z chwilą podpisania Protokołu Odbioru Utworu przez Strony, w tym bez uwag i zastrzeżeń ze strony Zamawiającego. Podpisanie Protokołu Odbioru Utworu nie wyłącza uprawnienia Zamawiającego do żądania dokonania poprawek lub zmian Utworu, bądź żądania dostarczenia nowej wersji Utworu, w przypadku, gdy Utwór posiada wady fizyczne lub prawne, w szczególności nie odpowiada wymogom ustalonym przez Strony.  </w:t>
      </w:r>
    </w:p>
    <w:p w14:paraId="663178CC" w14:textId="77777777" w:rsidR="00492F7D" w:rsidRPr="00146057" w:rsidRDefault="00A91F64" w:rsidP="00146057">
      <w:pPr>
        <w:numPr>
          <w:ilvl w:val="0"/>
          <w:numId w:val="14"/>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W przypadku zaistnienia po stronie Zamawiającego potrzeby nabycia praw do Utworu na innych polach eksploatacji, Zamawiający zgłosi taką potrzebę Wykonawcy i Strony w terminie 14 dni od dnia zgłoszenia potrzeby zawrą umowę przenoszącą majątkowe prawa autorskie do Utworu na tych polach eksploatacji na rzecz Zamawiającego – na warunkach zgodnych z niniejszą umową, w ramach wynagrodzenia. </w:t>
      </w:r>
    </w:p>
    <w:p w14:paraId="12F426F1" w14:textId="77777777" w:rsidR="00492F7D" w:rsidRPr="00146057" w:rsidRDefault="00A91F64" w:rsidP="00146057">
      <w:pPr>
        <w:numPr>
          <w:ilvl w:val="0"/>
          <w:numId w:val="14"/>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Jeżeli Utwór ma wady prawne lub zdarzenia, uniemożliwiają korzystanie z Utworu i przysługujących Zamawiającemu praw, Wykonawca zobowiązany jest do dostarczenia w wyznaczonym przez Zamawiającego terminie innej wersji Utworu, wolnej od wad, spełniającej wymagania określone w umowie oraz naprawienia szkód powstałych z tego tytułu po stronie Zamawiającego. Zamawiający jest uprawniony do odstąpienia od umowy w terminie 15 dni od daty powzięcia informacji o tych zdarzeniach, co nie wyłącza obowiązku zapłaty przez Wykonawcę odszkodowania, o którym mowa w zdaniu poprzednim. </w:t>
      </w:r>
    </w:p>
    <w:p w14:paraId="3B86B68E" w14:textId="77777777" w:rsidR="00492F7D" w:rsidRPr="00146057" w:rsidRDefault="00A91F64" w:rsidP="00146057">
      <w:pPr>
        <w:numPr>
          <w:ilvl w:val="0"/>
          <w:numId w:val="14"/>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Wykonawca zobowiązuje się, iż nie będzie wykonywał przysługujących mu praw osobistych w sposób ograniczający Zamawiającego w wykonywaniu praw do Utworu, w szczególności Wykonawca upoważnia Zamawiającego do decydowania o publikacji Utworu i zachowaniu jego integralności. </w:t>
      </w:r>
    </w:p>
    <w:p w14:paraId="3A16389B" w14:textId="77777777" w:rsidR="00492F7D" w:rsidRPr="00146057" w:rsidRDefault="00A91F64" w:rsidP="00146057">
      <w:pPr>
        <w:numPr>
          <w:ilvl w:val="0"/>
          <w:numId w:val="14"/>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Wykonawca zobowiązuje się do nierejestrowania jako znaków towarowych, w imieniu własnym lub na rzecz innych podmiotów, utworów graficznych lub słownych stanowiących elementy Utworu. </w:t>
      </w:r>
    </w:p>
    <w:p w14:paraId="0186760B" w14:textId="77777777" w:rsidR="00492F7D" w:rsidRPr="00146057" w:rsidRDefault="00A91F64" w:rsidP="00146057">
      <w:pPr>
        <w:numPr>
          <w:ilvl w:val="0"/>
          <w:numId w:val="14"/>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Zamawiający ma prawo do przeniesienia uprawnień i obowiązków wynikających z niniejszej umowy na osoby lub podmioty trzecie </w:t>
      </w:r>
    </w:p>
    <w:p w14:paraId="1E6B2E68" w14:textId="77777777" w:rsidR="00492F7D" w:rsidRPr="00146057" w:rsidRDefault="00A91F64" w:rsidP="00146057">
      <w:pPr>
        <w:numPr>
          <w:ilvl w:val="0"/>
          <w:numId w:val="14"/>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W ramach wynagrodzenia o którym mowa w § 7, Wykonawca przenosi na Zamawiającego prawo zezwalania na wykonywanie zależnego prawa autorskiego. Wykonawca udziela Zamawiającemu nieodwołalnej zgody na </w:t>
      </w:r>
      <w:r w:rsidRPr="00146057">
        <w:rPr>
          <w:rFonts w:asciiTheme="minorHAnsi" w:hAnsiTheme="minorHAnsi" w:cstheme="minorHAnsi"/>
          <w:szCs w:val="20"/>
        </w:rPr>
        <w:lastRenderedPageBreak/>
        <w:t xml:space="preserve">dokonywanie przez Zamawiającego dowolnych zmian w przedmiotach, do których Zamawiający nabył majątkowe prawa autorskie na podstawie niniejszej Umowy. </w:t>
      </w:r>
    </w:p>
    <w:p w14:paraId="10E01E48" w14:textId="77777777" w:rsidR="00492F7D" w:rsidRPr="00146057" w:rsidRDefault="00A91F64" w:rsidP="00146057">
      <w:pPr>
        <w:numPr>
          <w:ilvl w:val="0"/>
          <w:numId w:val="14"/>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Z chwilą podpisania odpowiednich protokołów odbiorczych, o których mowa w § 6, Zamawiający nabywa własność wszystkich egzemplarzy, na których rezultaty przedmiotu Umowy zostały utrwalone. </w:t>
      </w:r>
    </w:p>
    <w:p w14:paraId="00F66E9D" w14:textId="77777777" w:rsidR="00F00C19" w:rsidRPr="00146057" w:rsidRDefault="00A91F64" w:rsidP="00146057">
      <w:pPr>
        <w:numPr>
          <w:ilvl w:val="0"/>
          <w:numId w:val="14"/>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Wykonawca zobowiązuje się, że wykonując </w:t>
      </w:r>
      <w:r w:rsidR="007668A9" w:rsidRPr="00146057">
        <w:rPr>
          <w:rFonts w:asciiTheme="minorHAnsi" w:hAnsiTheme="minorHAnsi" w:cstheme="minorHAnsi"/>
          <w:szCs w:val="20"/>
        </w:rPr>
        <w:t>przedmiot umowy</w:t>
      </w:r>
      <w:r w:rsidRPr="00146057">
        <w:rPr>
          <w:rFonts w:asciiTheme="minorHAnsi" w:hAnsiTheme="minorHAnsi" w:cstheme="minorHAnsi"/>
          <w:szCs w:val="20"/>
        </w:rPr>
        <w:t xml:space="preserve"> nie naruszy praw majątkowych osób trzecich i przekaże Zamawiającemu wyniki prac określonych w §1 w stanie wolnym od obciążeń prawami osób trzecich. </w:t>
      </w:r>
    </w:p>
    <w:p w14:paraId="08FE2C95" w14:textId="5179B8FE" w:rsidR="00F00C19" w:rsidRDefault="00F00C19" w:rsidP="00146057">
      <w:pPr>
        <w:numPr>
          <w:ilvl w:val="0"/>
          <w:numId w:val="14"/>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W przypadku odstąpienia od umowy przez Wykonawcę lub Zamawiającego, Zamawiający z chwilą odstąpienia od umowy nabywa majątkowe prawa autorskie do wszystkich dokumentów powstałych w wyniku wykonania lub w związku z wykonaniem niniejszej Umowy, które powstały do czasu odstąpienia od Umowy, na polach eksploatacji określonych w ust.12 i 13 niniejszego paragrafu</w:t>
      </w:r>
      <w:r w:rsidR="003044FC">
        <w:rPr>
          <w:rFonts w:asciiTheme="minorHAnsi" w:hAnsiTheme="minorHAnsi" w:cstheme="minorHAnsi"/>
          <w:szCs w:val="20"/>
        </w:rPr>
        <w:t>.</w:t>
      </w:r>
    </w:p>
    <w:p w14:paraId="38337FF7" w14:textId="6B8D8C21" w:rsidR="00327C39" w:rsidRPr="003044FC" w:rsidRDefault="003044FC" w:rsidP="003044FC">
      <w:pPr>
        <w:spacing w:after="120" w:line="264" w:lineRule="auto"/>
        <w:jc w:val="center"/>
        <w:rPr>
          <w:rFonts w:asciiTheme="minorHAnsi" w:hAnsiTheme="minorHAnsi" w:cstheme="minorHAnsi"/>
          <w:b/>
          <w:szCs w:val="20"/>
        </w:rPr>
      </w:pPr>
      <w:r w:rsidRPr="003044FC">
        <w:rPr>
          <w:rFonts w:asciiTheme="minorHAnsi" w:hAnsiTheme="minorHAnsi" w:cstheme="minorHAnsi"/>
          <w:b/>
          <w:szCs w:val="20"/>
        </w:rPr>
        <w:t>§ 1</w:t>
      </w:r>
      <w:r w:rsidR="006F0D3E">
        <w:rPr>
          <w:rFonts w:asciiTheme="minorHAnsi" w:hAnsiTheme="minorHAnsi" w:cstheme="minorHAnsi"/>
          <w:b/>
          <w:szCs w:val="20"/>
        </w:rPr>
        <w:t>5</w:t>
      </w:r>
    </w:p>
    <w:p w14:paraId="4717CB8B" w14:textId="77777777" w:rsidR="00327C39" w:rsidRPr="003044FC" w:rsidRDefault="00327C39" w:rsidP="00327C39">
      <w:pPr>
        <w:widowControl w:val="0"/>
        <w:suppressAutoHyphens/>
        <w:spacing w:after="120" w:line="240" w:lineRule="auto"/>
        <w:ind w:left="714" w:firstLine="0"/>
        <w:contextualSpacing/>
        <w:jc w:val="center"/>
        <w:rPr>
          <w:rFonts w:asciiTheme="minorHAnsi" w:eastAsia="Lucida Sans Unicode" w:hAnsiTheme="minorHAnsi"/>
          <w:b/>
          <w:bCs/>
          <w:color w:val="auto"/>
          <w:kern w:val="1"/>
          <w:szCs w:val="20"/>
          <w:lang w:eastAsia="en-US"/>
        </w:rPr>
      </w:pPr>
      <w:r w:rsidRPr="003044FC">
        <w:rPr>
          <w:rFonts w:asciiTheme="minorHAnsi" w:eastAsia="Lucida Sans Unicode" w:hAnsiTheme="minorHAnsi"/>
          <w:b/>
          <w:bCs/>
          <w:color w:val="auto"/>
          <w:kern w:val="1"/>
          <w:szCs w:val="20"/>
          <w:lang w:eastAsia="en-US"/>
        </w:rPr>
        <w:t>Elektromobilność</w:t>
      </w:r>
    </w:p>
    <w:p w14:paraId="1181F19E" w14:textId="4BB025BE" w:rsidR="003044FC" w:rsidRPr="00A02B1F" w:rsidRDefault="00327C39" w:rsidP="00A02B1F">
      <w:pPr>
        <w:pStyle w:val="Akapitzlist"/>
        <w:widowControl w:val="0"/>
        <w:numPr>
          <w:ilvl w:val="0"/>
          <w:numId w:val="32"/>
        </w:numPr>
        <w:suppressAutoHyphens/>
        <w:spacing w:after="120" w:line="264" w:lineRule="auto"/>
        <w:ind w:left="425" w:hanging="425"/>
        <w:contextualSpacing w:val="0"/>
        <w:jc w:val="both"/>
        <w:rPr>
          <w:rFonts w:asciiTheme="minorHAnsi" w:eastAsia="Lucida Sans Unicode" w:hAnsiTheme="minorHAnsi"/>
          <w:kern w:val="1"/>
          <w:sz w:val="20"/>
          <w:szCs w:val="20"/>
        </w:rPr>
      </w:pPr>
      <w:r w:rsidRPr="003044FC">
        <w:rPr>
          <w:rFonts w:asciiTheme="minorHAnsi" w:eastAsia="Lucida Sans Unicode" w:hAnsiTheme="minorHAnsi"/>
          <w:kern w:val="1"/>
          <w:sz w:val="20"/>
          <w:szCs w:val="20"/>
        </w:rPr>
        <w:t>Wykonawca oświadcza, iż udział pojazdów elektrycznych lub pojazdów napędzanych gazem ziemnym we flocie użytkowanych pojazdów przy wykonywaniu zamówienia wynosi co najmniej 10 % zgodnie z art.68 ust. 3 ustawy z dnia 11 stycznia 2018 r. o elektromobilności i paliwach alternatywnych i jej zmianach. W przypadku zmiany ustawy w zakresie terminu zapewnienia udziału pojazdów elektrycznych lub pojazdów napędzanych gazem ziemnym, wymagania w zakresie elektromobilności określone w umowie stosuje się z uwzględnieniem zmian ww. ustawy.</w:t>
      </w:r>
    </w:p>
    <w:p w14:paraId="411F0541" w14:textId="6366381F" w:rsidR="003044FC" w:rsidRPr="00A02B1F" w:rsidRDefault="00327C39" w:rsidP="00A02B1F">
      <w:pPr>
        <w:pStyle w:val="Akapitzlist"/>
        <w:widowControl w:val="0"/>
        <w:numPr>
          <w:ilvl w:val="0"/>
          <w:numId w:val="32"/>
        </w:numPr>
        <w:suppressAutoHyphens/>
        <w:spacing w:after="120" w:line="264" w:lineRule="auto"/>
        <w:ind w:left="425" w:hanging="425"/>
        <w:contextualSpacing w:val="0"/>
        <w:jc w:val="both"/>
        <w:rPr>
          <w:rFonts w:asciiTheme="minorHAnsi" w:eastAsia="Lucida Sans Unicode" w:hAnsiTheme="minorHAnsi"/>
          <w:kern w:val="1"/>
          <w:sz w:val="20"/>
          <w:szCs w:val="20"/>
        </w:rPr>
      </w:pPr>
      <w:r w:rsidRPr="003044FC">
        <w:rPr>
          <w:rFonts w:asciiTheme="minorHAnsi" w:eastAsia="Lucida Sans Unicode" w:hAnsiTheme="minorHAnsi"/>
          <w:kern w:val="1"/>
          <w:sz w:val="20"/>
          <w:szCs w:val="20"/>
        </w:rPr>
        <w:t>Wykonawca na każde żądanie Zamawiającego zobowiązuje się składać pisemne oświadczenie</w:t>
      </w:r>
      <w:r w:rsidRPr="003044FC">
        <w:rPr>
          <w:rFonts w:asciiTheme="minorHAnsi" w:eastAsia="Lucida Sans Unicode" w:hAnsiTheme="minorHAnsi"/>
          <w:kern w:val="1"/>
          <w:sz w:val="20"/>
          <w:szCs w:val="20"/>
        </w:rPr>
        <w:br/>
        <w:t>o wykorzystywanej flocie pojazdów przy realizacji zadań zleconych niniejszą umową, które zawierać</w:t>
      </w:r>
      <w:r w:rsidRPr="003044FC">
        <w:rPr>
          <w:rFonts w:asciiTheme="minorHAnsi" w:eastAsia="Lucida Sans Unicode" w:hAnsiTheme="minorHAnsi"/>
          <w:kern w:val="1"/>
          <w:sz w:val="20"/>
          <w:szCs w:val="20"/>
        </w:rPr>
        <w:br/>
        <w:t>będzie informacje nt. łącznej ilości pojazdów, w tym łącznej ilości pojazdów określonych ustawą</w:t>
      </w:r>
      <w:r w:rsidRPr="003044FC">
        <w:rPr>
          <w:rFonts w:asciiTheme="minorHAnsi" w:eastAsia="Lucida Sans Unicode" w:hAnsiTheme="minorHAnsi"/>
          <w:kern w:val="1"/>
          <w:sz w:val="20"/>
          <w:szCs w:val="20"/>
        </w:rPr>
        <w:br/>
        <w:t>wskazaną w ust. 1, wraz z informacją nt. numeru rejestracyjnego.</w:t>
      </w:r>
    </w:p>
    <w:p w14:paraId="5E1953B2" w14:textId="3F9DB26E" w:rsidR="003044FC" w:rsidRPr="00A02B1F" w:rsidRDefault="00327C39" w:rsidP="00A02B1F">
      <w:pPr>
        <w:pStyle w:val="Akapitzlist"/>
        <w:widowControl w:val="0"/>
        <w:numPr>
          <w:ilvl w:val="0"/>
          <w:numId w:val="32"/>
        </w:numPr>
        <w:suppressAutoHyphens/>
        <w:spacing w:after="120" w:line="264" w:lineRule="auto"/>
        <w:ind w:left="425" w:hanging="425"/>
        <w:contextualSpacing w:val="0"/>
        <w:jc w:val="both"/>
        <w:rPr>
          <w:rFonts w:asciiTheme="minorHAnsi" w:eastAsia="Lucida Sans Unicode" w:hAnsiTheme="minorHAnsi"/>
          <w:kern w:val="1"/>
          <w:sz w:val="20"/>
          <w:szCs w:val="20"/>
        </w:rPr>
      </w:pPr>
      <w:r w:rsidRPr="003044FC">
        <w:rPr>
          <w:rFonts w:asciiTheme="minorHAnsi" w:eastAsia="Lucida Sans Unicode" w:hAnsiTheme="minorHAnsi"/>
          <w:kern w:val="1"/>
          <w:sz w:val="20"/>
          <w:szCs w:val="20"/>
        </w:rPr>
        <w:t>Brak złożonego pisemnego oświadczenia w wyznaczonym terminie może zostać potraktowane przez</w:t>
      </w:r>
      <w:r w:rsidRPr="003044FC">
        <w:rPr>
          <w:rFonts w:asciiTheme="minorHAnsi" w:eastAsia="Lucida Sans Unicode" w:hAnsiTheme="minorHAnsi"/>
          <w:kern w:val="1"/>
          <w:sz w:val="20"/>
          <w:szCs w:val="20"/>
        </w:rPr>
        <w:br/>
        <w:t>Zamawiającego jako niespełnienie wymogu przedmiotowej ustawy o elektromobilności i paliwach</w:t>
      </w:r>
      <w:r w:rsidRPr="003044FC">
        <w:rPr>
          <w:rFonts w:asciiTheme="minorHAnsi" w:eastAsia="Lucida Sans Unicode" w:hAnsiTheme="minorHAnsi"/>
          <w:kern w:val="1"/>
          <w:sz w:val="20"/>
          <w:szCs w:val="20"/>
        </w:rPr>
        <w:br/>
        <w:t>alternatywnych.</w:t>
      </w:r>
    </w:p>
    <w:p w14:paraId="0CACBFA4" w14:textId="18EC58A0" w:rsidR="003044FC" w:rsidRPr="00A02B1F" w:rsidRDefault="00327C39" w:rsidP="00A02B1F">
      <w:pPr>
        <w:pStyle w:val="Akapitzlist"/>
        <w:widowControl w:val="0"/>
        <w:numPr>
          <w:ilvl w:val="0"/>
          <w:numId w:val="32"/>
        </w:numPr>
        <w:suppressAutoHyphens/>
        <w:spacing w:after="120" w:line="264" w:lineRule="auto"/>
        <w:ind w:left="425" w:hanging="425"/>
        <w:contextualSpacing w:val="0"/>
        <w:jc w:val="both"/>
        <w:rPr>
          <w:rFonts w:asciiTheme="minorHAnsi" w:eastAsia="Lucida Sans Unicode" w:hAnsiTheme="minorHAnsi"/>
          <w:kern w:val="1"/>
          <w:sz w:val="20"/>
          <w:szCs w:val="20"/>
        </w:rPr>
      </w:pPr>
      <w:r w:rsidRPr="003044FC">
        <w:rPr>
          <w:rFonts w:asciiTheme="minorHAnsi" w:eastAsia="Lucida Sans Unicode" w:hAnsiTheme="minorHAnsi"/>
          <w:kern w:val="1"/>
          <w:sz w:val="20"/>
          <w:szCs w:val="20"/>
        </w:rPr>
        <w:t>Przedłożenie oświadczenia nie wyłącza uprawnienia Zamawiającego do weryfikacji spełnienia ww.</w:t>
      </w:r>
      <w:r w:rsidRPr="003044FC">
        <w:rPr>
          <w:rFonts w:asciiTheme="minorHAnsi" w:eastAsia="Lucida Sans Unicode" w:hAnsiTheme="minorHAnsi"/>
          <w:kern w:val="1"/>
          <w:sz w:val="20"/>
          <w:szCs w:val="20"/>
        </w:rPr>
        <w:br/>
        <w:t>wymogu w sposób wybrany przez Zamawiającego, w szczególności poprzez żądania okazania pojazdów.</w:t>
      </w:r>
    </w:p>
    <w:p w14:paraId="2AC0F22F" w14:textId="4C7885EB" w:rsidR="00327C39" w:rsidRPr="00A02B1F" w:rsidRDefault="00327C39" w:rsidP="00A02B1F">
      <w:pPr>
        <w:pStyle w:val="Akapitzlist"/>
        <w:widowControl w:val="0"/>
        <w:numPr>
          <w:ilvl w:val="0"/>
          <w:numId w:val="32"/>
        </w:numPr>
        <w:suppressAutoHyphens/>
        <w:spacing w:after="120" w:line="264" w:lineRule="auto"/>
        <w:ind w:left="425" w:hanging="425"/>
        <w:contextualSpacing w:val="0"/>
        <w:jc w:val="both"/>
        <w:rPr>
          <w:rFonts w:asciiTheme="minorHAnsi" w:eastAsia="Lucida Sans Unicode" w:hAnsiTheme="minorHAnsi"/>
          <w:kern w:val="1"/>
          <w:sz w:val="20"/>
          <w:szCs w:val="20"/>
        </w:rPr>
      </w:pPr>
      <w:r w:rsidRPr="003044FC">
        <w:rPr>
          <w:rFonts w:asciiTheme="minorHAnsi" w:eastAsia="Lucida Sans Unicode" w:hAnsiTheme="minorHAnsi"/>
          <w:kern w:val="1"/>
          <w:sz w:val="20"/>
          <w:szCs w:val="20"/>
        </w:rPr>
        <w:t>W razie niewykonania przez Wykonawcę jednego z obowiązków określonego w: ust. 3 - 4, lub</w:t>
      </w:r>
      <w:r w:rsidRPr="003044FC">
        <w:rPr>
          <w:rFonts w:asciiTheme="minorHAnsi" w:eastAsia="Lucida Sans Unicode" w:hAnsiTheme="minorHAnsi"/>
          <w:kern w:val="1"/>
          <w:sz w:val="20"/>
          <w:szCs w:val="20"/>
        </w:rPr>
        <w:br/>
        <w:t>w przypadku, gdy udział, o którym mowa w ust. 1 powyżej spadnie poniżej 10% Zamawiającemu będzie</w:t>
      </w:r>
      <w:r w:rsidRPr="003044FC">
        <w:rPr>
          <w:rFonts w:asciiTheme="minorHAnsi" w:eastAsia="Lucida Sans Unicode" w:hAnsiTheme="minorHAnsi"/>
          <w:kern w:val="1"/>
          <w:sz w:val="20"/>
          <w:szCs w:val="20"/>
        </w:rPr>
        <w:br/>
        <w:t>przysługiwało prawo do odstąpienia od Umowy w terminie 30 dni od dnia powzięcia przez Zamawiającego informacji o okoliczności uzasadniającej odstąpienie. W takim wypadku przyjmuje się, że umowa została rozwiązana z wyłącznej winy Wykonawcy W przypadku wystąpienia z ww. powodów skutków prawnych określonych przepisami prawa, Wykonawca ponosi względem Zamawiającego pełną odpowiedzialność za szkodę Zamawiającego z tego wynikającą nawet w przypadku skorzystania przez Zamawiającego z uprawnienia do odstąpienia od umowy</w:t>
      </w:r>
      <w:r w:rsidR="00A02B1F">
        <w:rPr>
          <w:rFonts w:asciiTheme="minorHAnsi" w:eastAsia="Lucida Sans Unicode" w:hAnsiTheme="minorHAnsi"/>
          <w:kern w:val="1"/>
          <w:sz w:val="20"/>
          <w:szCs w:val="20"/>
        </w:rPr>
        <w:t>.</w:t>
      </w:r>
    </w:p>
    <w:p w14:paraId="1A00FA0E" w14:textId="7CF64E4E" w:rsidR="00492F7D" w:rsidRPr="00146057" w:rsidRDefault="00A91F64" w:rsidP="00146057">
      <w:pPr>
        <w:spacing w:after="120" w:line="264" w:lineRule="auto"/>
        <w:ind w:left="0" w:firstLine="0"/>
        <w:jc w:val="center"/>
        <w:rPr>
          <w:rFonts w:asciiTheme="minorHAnsi" w:hAnsiTheme="minorHAnsi" w:cstheme="minorHAnsi"/>
          <w:szCs w:val="20"/>
        </w:rPr>
      </w:pPr>
      <w:r w:rsidRPr="00146057">
        <w:rPr>
          <w:rFonts w:asciiTheme="minorHAnsi" w:hAnsiTheme="minorHAnsi" w:cstheme="minorHAnsi"/>
          <w:b/>
          <w:szCs w:val="20"/>
        </w:rPr>
        <w:t>§ 1</w:t>
      </w:r>
      <w:r w:rsidR="006F0D3E">
        <w:rPr>
          <w:rFonts w:asciiTheme="minorHAnsi" w:hAnsiTheme="minorHAnsi" w:cstheme="minorHAnsi"/>
          <w:b/>
          <w:szCs w:val="20"/>
        </w:rPr>
        <w:t>6</w:t>
      </w:r>
      <w:r w:rsidRPr="00146057">
        <w:rPr>
          <w:rFonts w:asciiTheme="minorHAnsi" w:hAnsiTheme="minorHAnsi" w:cstheme="minorHAnsi"/>
          <w:b/>
          <w:szCs w:val="20"/>
        </w:rPr>
        <w:t xml:space="preserve"> </w:t>
      </w:r>
    </w:p>
    <w:p w14:paraId="3285AEF9" w14:textId="77777777" w:rsidR="00492F7D" w:rsidRPr="00146057" w:rsidRDefault="00A91F64" w:rsidP="00146057">
      <w:pPr>
        <w:pStyle w:val="Nagwek1"/>
        <w:spacing w:after="120" w:line="264" w:lineRule="auto"/>
        <w:ind w:left="0" w:right="54"/>
        <w:rPr>
          <w:rFonts w:asciiTheme="minorHAnsi" w:hAnsiTheme="minorHAnsi" w:cstheme="minorHAnsi"/>
          <w:szCs w:val="20"/>
        </w:rPr>
      </w:pPr>
      <w:r w:rsidRPr="00146057">
        <w:rPr>
          <w:rFonts w:asciiTheme="minorHAnsi" w:hAnsiTheme="minorHAnsi" w:cstheme="minorHAnsi"/>
          <w:szCs w:val="20"/>
        </w:rPr>
        <w:t xml:space="preserve">ZMIANY UMOWY </w:t>
      </w:r>
    </w:p>
    <w:p w14:paraId="4D964FA9" w14:textId="77777777" w:rsidR="00492F7D" w:rsidRPr="00146057" w:rsidRDefault="00702438" w:rsidP="00146057">
      <w:pPr>
        <w:numPr>
          <w:ilvl w:val="0"/>
          <w:numId w:val="15"/>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Zgodnie z art. 455</w:t>
      </w:r>
      <w:r w:rsidR="00A91F64" w:rsidRPr="00146057">
        <w:rPr>
          <w:rFonts w:asciiTheme="minorHAnsi" w:hAnsiTheme="minorHAnsi" w:cstheme="minorHAnsi"/>
          <w:szCs w:val="20"/>
        </w:rPr>
        <w:t xml:space="preserve"> Pzp ust. 1 pkt 1 dopuszczalne są następujące zmiany zawartej umowy: </w:t>
      </w:r>
    </w:p>
    <w:p w14:paraId="1A7AF1FF" w14:textId="77777777" w:rsidR="00AE55F1" w:rsidRPr="00146057" w:rsidRDefault="00AE55F1" w:rsidP="00146057">
      <w:pPr>
        <w:numPr>
          <w:ilvl w:val="1"/>
          <w:numId w:val="15"/>
        </w:numPr>
        <w:spacing w:after="120" w:line="264" w:lineRule="auto"/>
        <w:ind w:left="849" w:hanging="422"/>
        <w:rPr>
          <w:rFonts w:asciiTheme="minorHAnsi" w:hAnsiTheme="minorHAnsi" w:cstheme="minorHAnsi"/>
          <w:szCs w:val="20"/>
        </w:rPr>
      </w:pPr>
      <w:r w:rsidRPr="00146057">
        <w:rPr>
          <w:rFonts w:asciiTheme="minorHAnsi" w:hAnsiTheme="minorHAnsi" w:cstheme="minorHAnsi"/>
          <w:bCs/>
          <w:szCs w:val="20"/>
        </w:rPr>
        <w:t>Zamawiający przewiduje możliwość zmiany umowy w zakresie terminów realizacji przedmiotu zamówienia jedynie jeśli wynikać to będzie z okoliczności o charakterze obiektywnym, których nie można było przewidzieć w chwili składania oferty takich jak w szczególności:</w:t>
      </w:r>
    </w:p>
    <w:p w14:paraId="79A270D1" w14:textId="77777777" w:rsidR="00AE55F1" w:rsidRPr="00146057" w:rsidRDefault="00AE55F1" w:rsidP="00146057">
      <w:pPr>
        <w:numPr>
          <w:ilvl w:val="2"/>
          <w:numId w:val="15"/>
        </w:numPr>
        <w:spacing w:after="120" w:line="264" w:lineRule="auto"/>
        <w:ind w:hanging="422"/>
        <w:rPr>
          <w:rFonts w:asciiTheme="minorHAnsi" w:hAnsiTheme="minorHAnsi" w:cstheme="minorHAnsi"/>
          <w:szCs w:val="20"/>
        </w:rPr>
      </w:pPr>
      <w:r w:rsidRPr="00146057">
        <w:rPr>
          <w:rFonts w:asciiTheme="minorHAnsi" w:hAnsiTheme="minorHAnsi" w:cstheme="minorHAnsi"/>
          <w:bCs/>
          <w:szCs w:val="20"/>
        </w:rPr>
        <w:t xml:space="preserve">wystąpienia siły wyższej, której działanie uniemożliwiło terminową realizację przedmiotu zamówienia. Działanie siły wyższej rozumiane jest jako wydarzenie lub okoliczność o charakterze nadzwyczajnym, na którą Wykonawca ani Zamawiający nie mają wpływu; wystąpieniu której Wykonawca ani Zamawiający, </w:t>
      </w:r>
      <w:r w:rsidRPr="00146057">
        <w:rPr>
          <w:rFonts w:asciiTheme="minorHAnsi" w:hAnsiTheme="minorHAnsi" w:cstheme="minorHAnsi"/>
          <w:bCs/>
          <w:szCs w:val="20"/>
        </w:rPr>
        <w:lastRenderedPageBreak/>
        <w:t>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r w:rsidRPr="00146057">
        <w:rPr>
          <w:rFonts w:asciiTheme="minorHAnsi" w:hAnsiTheme="minorHAnsi" w:cstheme="minorHAnsi"/>
          <w:szCs w:val="20"/>
        </w:rPr>
        <w:t xml:space="preserve">; </w:t>
      </w:r>
    </w:p>
    <w:p w14:paraId="67CEF011" w14:textId="77777777" w:rsidR="00AE55F1" w:rsidRPr="00146057" w:rsidRDefault="00AE55F1" w:rsidP="00146057">
      <w:pPr>
        <w:numPr>
          <w:ilvl w:val="2"/>
          <w:numId w:val="15"/>
        </w:numPr>
        <w:spacing w:after="120" w:line="264" w:lineRule="auto"/>
        <w:ind w:hanging="422"/>
        <w:rPr>
          <w:rFonts w:asciiTheme="minorHAnsi" w:hAnsiTheme="minorHAnsi" w:cstheme="minorHAnsi"/>
          <w:szCs w:val="20"/>
        </w:rPr>
      </w:pPr>
      <w:r w:rsidRPr="00146057">
        <w:rPr>
          <w:rFonts w:asciiTheme="minorHAnsi" w:hAnsiTheme="minorHAnsi" w:cstheme="minorHAnsi"/>
          <w:bCs/>
          <w:szCs w:val="20"/>
        </w:rPr>
        <w:t>zmiany przepisów prawa lub ich interpretacji mająca wpływ na zakres lub sposób realizacji przedmiotu zamówienia o okres niezbędny do wprowadzenia zmian w celu realizacji przedmiotu umowy;</w:t>
      </w:r>
    </w:p>
    <w:p w14:paraId="08DCBCFB" w14:textId="77777777" w:rsidR="00AE55F1" w:rsidRPr="00146057" w:rsidRDefault="00AE55F1" w:rsidP="00146057">
      <w:pPr>
        <w:numPr>
          <w:ilvl w:val="2"/>
          <w:numId w:val="15"/>
        </w:numPr>
        <w:spacing w:after="120" w:line="264" w:lineRule="auto"/>
        <w:ind w:hanging="422"/>
        <w:rPr>
          <w:rFonts w:asciiTheme="minorHAnsi" w:hAnsiTheme="minorHAnsi" w:cstheme="minorHAnsi"/>
          <w:szCs w:val="20"/>
        </w:rPr>
      </w:pPr>
      <w:r w:rsidRPr="00146057">
        <w:rPr>
          <w:rFonts w:asciiTheme="minorHAnsi" w:hAnsiTheme="minorHAnsi" w:cstheme="minorHAnsi"/>
          <w:bCs/>
          <w:szCs w:val="20"/>
        </w:rPr>
        <w:t>wystąpienia wszelkich nadzwyczajnych zdarzeń o charakterze zewnętrznym, niemożliwych do przewidzenia, takich jak katastrofy, pożary, powodzie, wybuchy, ataki terrorystyczne, niepokoje społeczne, strajki, z wyjątkiem strajku u Wykonawcy, działania wojenne, przerwanie łańcucha dostaw;</w:t>
      </w:r>
    </w:p>
    <w:p w14:paraId="174AA5E1" w14:textId="77777777" w:rsidR="00AE55F1" w:rsidRPr="00146057" w:rsidRDefault="00AE55F1" w:rsidP="00146057">
      <w:pPr>
        <w:numPr>
          <w:ilvl w:val="2"/>
          <w:numId w:val="15"/>
        </w:numPr>
        <w:spacing w:after="120" w:line="264" w:lineRule="auto"/>
        <w:ind w:hanging="422"/>
        <w:rPr>
          <w:rFonts w:asciiTheme="minorHAnsi" w:hAnsiTheme="minorHAnsi" w:cstheme="minorHAnsi"/>
          <w:szCs w:val="20"/>
        </w:rPr>
      </w:pPr>
      <w:r w:rsidRPr="00146057">
        <w:rPr>
          <w:rFonts w:asciiTheme="minorHAnsi" w:hAnsiTheme="minorHAnsi" w:cstheme="minorHAnsi"/>
          <w:bCs/>
          <w:szCs w:val="20"/>
        </w:rPr>
        <w:t>jeśli wynikać to będzie z przerw w realizacji przedmiotu zamówienia, powstałych z przyczyn wyłącznie zależnych od Zamawiającego lub z przyczyn wynikłych z działań innych Wykonawców, w wyniku których wykonawca tego zamówienia nie może realizować przedmiotu umowy. W przypadku zaistnienia ww. okoliczności termin zostanie przedłużony o czas niezbędny do zrealizowania przedmiotu zamówienia, który to w wyniku działań Zamawiającego został odebrany Wykonawcy,  co zostanie ustalone za porozumieniem obu stron umowy, w oparciu o ww. okoliczności.</w:t>
      </w:r>
      <w:r w:rsidRPr="00146057">
        <w:rPr>
          <w:rFonts w:asciiTheme="minorHAnsi" w:hAnsiTheme="minorHAnsi" w:cstheme="minorHAnsi"/>
          <w:szCs w:val="20"/>
        </w:rPr>
        <w:t xml:space="preserve"> </w:t>
      </w:r>
    </w:p>
    <w:p w14:paraId="25CA6129" w14:textId="77777777" w:rsidR="00AE55F1" w:rsidRPr="00146057" w:rsidRDefault="00AE55F1" w:rsidP="00146057">
      <w:pPr>
        <w:numPr>
          <w:ilvl w:val="1"/>
          <w:numId w:val="15"/>
        </w:numPr>
        <w:spacing w:after="120" w:line="264" w:lineRule="auto"/>
        <w:rPr>
          <w:rFonts w:asciiTheme="minorHAnsi" w:hAnsiTheme="minorHAnsi" w:cstheme="minorHAnsi"/>
          <w:szCs w:val="20"/>
        </w:rPr>
      </w:pPr>
      <w:r w:rsidRPr="00146057">
        <w:rPr>
          <w:rFonts w:asciiTheme="minorHAnsi" w:hAnsiTheme="minorHAnsi" w:cstheme="minorHAnsi"/>
          <w:szCs w:val="20"/>
        </w:rPr>
        <w:t xml:space="preserve">Zamawiający przewiduje możliwość zmian postanowień zawartej umowy w zakresie osób wskazanych przez Wykonawcę do realizacji umowy, o ile są one personalnie w umowie wskazane. W przypadku zmiany osób po stronie Wykonawcy przewidzianej do realizacji zamówienia, Wykonawca zobowiązany jest zastąpić te osoby osobami posiadającymi takie same wymagania, kwalifikacje i doświadczenie zawodowe oraz uprawnienia i spełniające te same warunki określone w SWZ. </w:t>
      </w:r>
    </w:p>
    <w:p w14:paraId="5FFE331D" w14:textId="77777777" w:rsidR="00AE55F1" w:rsidRPr="00146057" w:rsidRDefault="00AE55F1" w:rsidP="00146057">
      <w:pPr>
        <w:numPr>
          <w:ilvl w:val="1"/>
          <w:numId w:val="15"/>
        </w:numPr>
        <w:spacing w:after="120" w:line="264" w:lineRule="auto"/>
        <w:ind w:hanging="422"/>
        <w:rPr>
          <w:rFonts w:asciiTheme="minorHAnsi" w:hAnsiTheme="minorHAnsi" w:cstheme="minorHAnsi"/>
          <w:szCs w:val="20"/>
        </w:rPr>
      </w:pPr>
      <w:r w:rsidRPr="00146057">
        <w:rPr>
          <w:rFonts w:asciiTheme="minorHAnsi" w:hAnsiTheme="minorHAnsi" w:cstheme="minorHAnsi"/>
          <w:szCs w:val="20"/>
        </w:rPr>
        <w:t xml:space="preserve">Zamawiający przewiduje możliwość zmian postanowień zawartej umowy w stosunku do treści oferty, na podstawie której dokonano wyboru wykonawcy, w przypadku wystąpienia co najmniej jednej z okoliczności wymienionych poniżej, z uwzględnieniem podanych warunków ich wprowadzenia, odnośnie zmian sposobu spełnienia świadczenia, zmiany technologiczne, w szczególności: </w:t>
      </w:r>
    </w:p>
    <w:p w14:paraId="35FBDBD8" w14:textId="77777777" w:rsidR="00AE55F1" w:rsidRPr="00146057" w:rsidRDefault="00AE55F1" w:rsidP="00146057">
      <w:pPr>
        <w:numPr>
          <w:ilvl w:val="2"/>
          <w:numId w:val="15"/>
        </w:numPr>
        <w:spacing w:after="120" w:line="264" w:lineRule="auto"/>
        <w:ind w:hanging="422"/>
        <w:rPr>
          <w:rFonts w:asciiTheme="minorHAnsi" w:hAnsiTheme="minorHAnsi" w:cstheme="minorHAnsi"/>
          <w:bCs/>
          <w:szCs w:val="20"/>
        </w:rPr>
      </w:pPr>
      <w:r w:rsidRPr="00146057">
        <w:rPr>
          <w:rFonts w:asciiTheme="minorHAnsi" w:hAnsiTheme="minorHAnsi" w:cstheme="minorHAnsi"/>
          <w:bCs/>
          <w:szCs w:val="20"/>
        </w:rPr>
        <w:t xml:space="preserve">pojawienie się na rynku, części, materiałów lub urządzeń nowszej generacji pozwalających na zaoszczędzenie kosztów realizacji przedmiotu umowy lub kosztów eksploatacji wykonanego przedmiotu umowy; </w:t>
      </w:r>
    </w:p>
    <w:p w14:paraId="1A2DAE0F" w14:textId="77777777" w:rsidR="00AE55F1" w:rsidRPr="00146057" w:rsidRDefault="00AE55F1" w:rsidP="00146057">
      <w:pPr>
        <w:numPr>
          <w:ilvl w:val="2"/>
          <w:numId w:val="15"/>
        </w:numPr>
        <w:spacing w:after="120" w:line="264" w:lineRule="auto"/>
        <w:ind w:hanging="422"/>
        <w:rPr>
          <w:rFonts w:asciiTheme="minorHAnsi" w:hAnsiTheme="minorHAnsi" w:cstheme="minorHAnsi"/>
          <w:bCs/>
          <w:szCs w:val="20"/>
        </w:rPr>
      </w:pPr>
      <w:r w:rsidRPr="00146057">
        <w:rPr>
          <w:rFonts w:asciiTheme="minorHAnsi" w:hAnsiTheme="minorHAnsi" w:cstheme="minorHAnsi"/>
          <w:bCs/>
          <w:szCs w:val="20"/>
        </w:rPr>
        <w:t xml:space="preserve">pojawienie się nowszej technologii wykonania przedmiotu zamówienia pozwalającej na zaoszczędzenie czasu realizacji zamówienia lub jego kosztów, jak również kosztów eksploatacji wykonanego przedmiotu umowy; </w:t>
      </w:r>
    </w:p>
    <w:p w14:paraId="657B3EF4" w14:textId="77777777" w:rsidR="00AE55F1" w:rsidRPr="00146057" w:rsidRDefault="00AE55F1" w:rsidP="00146057">
      <w:pPr>
        <w:numPr>
          <w:ilvl w:val="2"/>
          <w:numId w:val="15"/>
        </w:numPr>
        <w:spacing w:after="120" w:line="264" w:lineRule="auto"/>
        <w:ind w:hanging="422"/>
        <w:rPr>
          <w:rFonts w:asciiTheme="minorHAnsi" w:hAnsiTheme="minorHAnsi" w:cstheme="minorHAnsi"/>
          <w:bCs/>
          <w:szCs w:val="20"/>
        </w:rPr>
      </w:pPr>
      <w:r w:rsidRPr="00146057">
        <w:rPr>
          <w:rFonts w:asciiTheme="minorHAnsi" w:hAnsiTheme="minorHAnsi" w:cstheme="minorHAnsi"/>
          <w:bCs/>
          <w:szCs w:val="20"/>
        </w:rPr>
        <w:t xml:space="preserve">konieczność zrealizowania projektu przy zastosowaniu innych rozwiązań technicznych/technologicznych niż wskazane w ofercie, dokumentacji projektowej lub technicznej w sytuacji, gdyby zastosowanie przewidzianych rozwiązań groziło niewykonaniem lub wadliwym wykonaniem projektu; </w:t>
      </w:r>
    </w:p>
    <w:p w14:paraId="442AF7BF" w14:textId="77777777" w:rsidR="00AE55F1" w:rsidRPr="00146057" w:rsidRDefault="00AE55F1" w:rsidP="00146057">
      <w:pPr>
        <w:numPr>
          <w:ilvl w:val="2"/>
          <w:numId w:val="15"/>
        </w:numPr>
        <w:spacing w:after="120" w:line="264" w:lineRule="auto"/>
        <w:ind w:hanging="422"/>
        <w:rPr>
          <w:rFonts w:asciiTheme="minorHAnsi" w:hAnsiTheme="minorHAnsi" w:cstheme="minorHAnsi"/>
          <w:bCs/>
          <w:szCs w:val="20"/>
        </w:rPr>
      </w:pPr>
      <w:r w:rsidRPr="00146057">
        <w:rPr>
          <w:rFonts w:asciiTheme="minorHAnsi" w:hAnsiTheme="minorHAnsi" w:cstheme="minorHAnsi"/>
          <w:bCs/>
          <w:szCs w:val="20"/>
        </w:rPr>
        <w:t>konieczność zrealizowania projektu przy zastosowaniu innych rozwiązań technicznych lub materiałowych ze względu na zmiany obowiązującego prawa;</w:t>
      </w:r>
    </w:p>
    <w:p w14:paraId="3F6F43D0" w14:textId="77777777" w:rsidR="00AE55F1" w:rsidRPr="00146057" w:rsidRDefault="00AE55F1" w:rsidP="00146057">
      <w:pPr>
        <w:numPr>
          <w:ilvl w:val="2"/>
          <w:numId w:val="15"/>
        </w:numPr>
        <w:spacing w:after="120" w:line="264" w:lineRule="auto"/>
        <w:ind w:hanging="422"/>
        <w:rPr>
          <w:rFonts w:asciiTheme="minorHAnsi" w:hAnsiTheme="minorHAnsi" w:cstheme="minorHAnsi"/>
          <w:bCs/>
          <w:szCs w:val="20"/>
        </w:rPr>
      </w:pPr>
      <w:r w:rsidRPr="00146057">
        <w:rPr>
          <w:rFonts w:asciiTheme="minorHAnsi" w:hAnsiTheme="minorHAnsi" w:cstheme="minorHAnsi"/>
          <w:bCs/>
          <w:szCs w:val="20"/>
        </w:rPr>
        <w:t xml:space="preserve">zmiany, o których mowa w lit a) - c) nie mogą stanowić podstawy zwiększenia wynagrodzenia; </w:t>
      </w:r>
    </w:p>
    <w:p w14:paraId="2A894BD8" w14:textId="77777777" w:rsidR="00AE55F1" w:rsidRPr="00146057" w:rsidRDefault="00AE55F1" w:rsidP="00146057">
      <w:pPr>
        <w:numPr>
          <w:ilvl w:val="2"/>
          <w:numId w:val="15"/>
        </w:numPr>
        <w:spacing w:after="120" w:line="264" w:lineRule="auto"/>
        <w:ind w:hanging="422"/>
        <w:rPr>
          <w:rFonts w:asciiTheme="minorHAnsi" w:hAnsiTheme="minorHAnsi" w:cstheme="minorHAnsi"/>
          <w:bCs/>
          <w:szCs w:val="20"/>
        </w:rPr>
      </w:pPr>
      <w:r w:rsidRPr="00146057">
        <w:rPr>
          <w:rFonts w:asciiTheme="minorHAnsi" w:hAnsiTheme="minorHAnsi" w:cstheme="minorHAnsi"/>
          <w:bCs/>
          <w:szCs w:val="20"/>
        </w:rPr>
        <w:t xml:space="preserve">zmiany wskazywane w lit d) będą wprowadzane wyłącznie w zakresie umożliwiającym oddanie przedmiotu umowy do użytkowania, a Zamawiający może ponieść ryzyko zwiększenia wynagrodzenia z tytułu takich zmian wyłącznie w kwocie równej zwiększonym z tego powodu kosztom; </w:t>
      </w:r>
    </w:p>
    <w:p w14:paraId="702F69AB" w14:textId="77777777" w:rsidR="00AE55F1" w:rsidRPr="00146057" w:rsidRDefault="00AE55F1" w:rsidP="00146057">
      <w:pPr>
        <w:numPr>
          <w:ilvl w:val="2"/>
          <w:numId w:val="15"/>
        </w:numPr>
        <w:spacing w:after="120" w:line="264" w:lineRule="auto"/>
        <w:ind w:hanging="422"/>
        <w:rPr>
          <w:rFonts w:asciiTheme="minorHAnsi" w:hAnsiTheme="minorHAnsi" w:cstheme="minorHAnsi"/>
          <w:bCs/>
          <w:szCs w:val="20"/>
        </w:rPr>
      </w:pPr>
      <w:r w:rsidRPr="00146057">
        <w:rPr>
          <w:rFonts w:asciiTheme="minorHAnsi" w:hAnsiTheme="minorHAnsi" w:cstheme="minorHAnsi"/>
          <w:bCs/>
          <w:szCs w:val="20"/>
        </w:rPr>
        <w:t xml:space="preserve">w przypadku dostarczania w wyniku zmiany urządzeń lub materiałów na które wymagane było posiadanie określonych prawem świadectw, certyfikatów lub innych podobnych zaświadczeń, takie świadectwa, certyfikaty lub zaświadczenia będą zawsze wymagane wobec urządzeń lub materiałów, zastępujących te proponowane w ofercie; </w:t>
      </w:r>
    </w:p>
    <w:p w14:paraId="65F5BAE8" w14:textId="77777777" w:rsidR="00AE55F1" w:rsidRPr="00146057" w:rsidRDefault="00AE55F1" w:rsidP="00146057">
      <w:pPr>
        <w:numPr>
          <w:ilvl w:val="2"/>
          <w:numId w:val="15"/>
        </w:numPr>
        <w:spacing w:after="120" w:line="264" w:lineRule="auto"/>
        <w:ind w:hanging="422"/>
        <w:rPr>
          <w:rFonts w:asciiTheme="minorHAnsi" w:hAnsiTheme="minorHAnsi" w:cstheme="minorHAnsi"/>
          <w:szCs w:val="20"/>
        </w:rPr>
      </w:pPr>
      <w:r w:rsidRPr="00146057">
        <w:rPr>
          <w:rFonts w:asciiTheme="minorHAnsi" w:hAnsiTheme="minorHAnsi" w:cstheme="minorHAnsi"/>
          <w:bCs/>
          <w:szCs w:val="20"/>
        </w:rPr>
        <w:t>każda ze wskazanych w lit a) – d) zmian może być powiązana z obniżeniem wynagrodzenia.</w:t>
      </w:r>
      <w:r w:rsidRPr="00146057">
        <w:rPr>
          <w:rFonts w:asciiTheme="minorHAnsi" w:hAnsiTheme="minorHAnsi" w:cstheme="minorHAnsi"/>
          <w:szCs w:val="20"/>
        </w:rPr>
        <w:t xml:space="preserve"> </w:t>
      </w:r>
    </w:p>
    <w:p w14:paraId="1F1044CE" w14:textId="77777777" w:rsidR="00492F7D" w:rsidRPr="00146057" w:rsidRDefault="000625B7" w:rsidP="00146057">
      <w:pPr>
        <w:numPr>
          <w:ilvl w:val="0"/>
          <w:numId w:val="15"/>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lastRenderedPageBreak/>
        <w:t>Na podstawie art. 455 ust. 1 pkt 2) dopuszczalna jest zmiana umowy bez przeprowadzenia nowego postępowania o udzielenie zamówienia, w sytuacji gdy</w:t>
      </w:r>
      <w:r w:rsidR="00A91F64" w:rsidRPr="00146057">
        <w:rPr>
          <w:rFonts w:asciiTheme="minorHAnsi" w:hAnsiTheme="minorHAnsi" w:cstheme="minorHAnsi"/>
          <w:szCs w:val="20"/>
        </w:rPr>
        <w:t xml:space="preserve">: </w:t>
      </w:r>
    </w:p>
    <w:p w14:paraId="4E2C433D" w14:textId="77777777" w:rsidR="00492F7D" w:rsidRPr="00146057" w:rsidRDefault="00A91F64" w:rsidP="00146057">
      <w:pPr>
        <w:numPr>
          <w:ilvl w:val="1"/>
          <w:numId w:val="15"/>
        </w:numPr>
        <w:spacing w:after="120" w:line="264" w:lineRule="auto"/>
        <w:ind w:hanging="422"/>
        <w:rPr>
          <w:rFonts w:asciiTheme="minorHAnsi" w:hAnsiTheme="minorHAnsi" w:cstheme="minorHAnsi"/>
          <w:szCs w:val="20"/>
        </w:rPr>
      </w:pPr>
      <w:r w:rsidRPr="00146057">
        <w:rPr>
          <w:rFonts w:asciiTheme="minorHAnsi" w:hAnsiTheme="minorHAnsi" w:cstheme="minorHAnsi"/>
          <w:szCs w:val="20"/>
        </w:rPr>
        <w:t xml:space="preserve">dotychczasowego wykonawcę zastąpić ma nowy wykonawca </w:t>
      </w:r>
      <w:r w:rsidR="000625B7" w:rsidRPr="00146057">
        <w:rPr>
          <w:rFonts w:asciiTheme="minorHAnsi" w:hAnsiTheme="minorHAnsi" w:cstheme="minorHAnsi"/>
          <w:szCs w:val="20"/>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w:t>
      </w:r>
      <w:r w:rsidRPr="00146057">
        <w:rPr>
          <w:rFonts w:asciiTheme="minorHAnsi" w:hAnsiTheme="minorHAnsi" w:cstheme="minorHAnsi"/>
          <w:szCs w:val="20"/>
        </w:rPr>
        <w:t xml:space="preserve">, </w:t>
      </w:r>
      <w:r w:rsidR="000625B7" w:rsidRPr="00146057">
        <w:rPr>
          <w:rFonts w:asciiTheme="minorHAnsi" w:hAnsiTheme="minorHAnsi" w:cstheme="minorHAnsi"/>
          <w:szCs w:val="20"/>
        </w:rPr>
        <w:t>a także nie ma na celu uniknięcia stosowania przepisów ustawy</w:t>
      </w:r>
      <w:r w:rsidR="00AE55F1" w:rsidRPr="00146057">
        <w:rPr>
          <w:rFonts w:asciiTheme="minorHAnsi" w:hAnsiTheme="minorHAnsi" w:cstheme="minorHAnsi"/>
          <w:szCs w:val="20"/>
        </w:rPr>
        <w:t xml:space="preserve">; </w:t>
      </w:r>
    </w:p>
    <w:p w14:paraId="131C620A" w14:textId="77777777" w:rsidR="00AE55F1" w:rsidRPr="00146057" w:rsidRDefault="00AE55F1" w:rsidP="00146057">
      <w:pPr>
        <w:numPr>
          <w:ilvl w:val="1"/>
          <w:numId w:val="15"/>
        </w:numPr>
        <w:spacing w:after="120" w:line="264" w:lineRule="auto"/>
        <w:ind w:hanging="422"/>
        <w:rPr>
          <w:rFonts w:asciiTheme="minorHAnsi" w:hAnsiTheme="minorHAnsi" w:cstheme="minorHAnsi"/>
          <w:szCs w:val="20"/>
        </w:rPr>
      </w:pPr>
      <w:r w:rsidRPr="00146057">
        <w:rPr>
          <w:rFonts w:asciiTheme="minorHAnsi" w:hAnsiTheme="minorHAnsi" w:cstheme="minorHAnsi"/>
          <w:szCs w:val="20"/>
        </w:rPr>
        <w:t>dotychczasowego wykonawcę zastąpić ma nowy wykonawca w wyniku przejęcia przez zamawiającego zobowiązań wykonawcy względem jego podwykonawców.</w:t>
      </w:r>
    </w:p>
    <w:p w14:paraId="42E9DC2B" w14:textId="77777777" w:rsidR="00492F7D" w:rsidRPr="00146057" w:rsidRDefault="00A91F64" w:rsidP="00146057">
      <w:pPr>
        <w:numPr>
          <w:ilvl w:val="0"/>
          <w:numId w:val="15"/>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Powyższe warunki zmiany umowy nie uchybiają pozostałym warunkom a</w:t>
      </w:r>
      <w:r w:rsidR="00702438" w:rsidRPr="00146057">
        <w:rPr>
          <w:rFonts w:asciiTheme="minorHAnsi" w:hAnsiTheme="minorHAnsi" w:cstheme="minorHAnsi"/>
          <w:szCs w:val="20"/>
        </w:rPr>
        <w:t>neksowania określonym w art. 455 ustawy</w:t>
      </w:r>
      <w:r w:rsidRPr="00146057">
        <w:rPr>
          <w:rFonts w:asciiTheme="minorHAnsi" w:hAnsiTheme="minorHAnsi" w:cstheme="minorHAnsi"/>
          <w:szCs w:val="20"/>
        </w:rPr>
        <w:t xml:space="preserve">. </w:t>
      </w:r>
    </w:p>
    <w:p w14:paraId="20B042DA" w14:textId="77777777" w:rsidR="00492F7D" w:rsidRPr="00146057" w:rsidRDefault="00A91F64" w:rsidP="00146057">
      <w:pPr>
        <w:numPr>
          <w:ilvl w:val="0"/>
          <w:numId w:val="15"/>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Wszelkie zmiany treści umowy mogą być dokonywane wyłącznie w formie aneksu, podpisanego przez obie strony, pod rygorem nieważności. </w:t>
      </w:r>
    </w:p>
    <w:p w14:paraId="250167E2" w14:textId="77777777" w:rsidR="009325F8" w:rsidRPr="00146057" w:rsidRDefault="00A91F64" w:rsidP="00146057">
      <w:pPr>
        <w:numPr>
          <w:ilvl w:val="0"/>
          <w:numId w:val="15"/>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Dokonanie zmiany umowy w zakresie, o których mowa powyżej wymaga uprzedniego złożenia na piśmie prośby Wykonawcy wykazującej zasadność wprowadzenia zmian i zgody Zamawiającego na jej dokonanie lub przedłożenia propozycji zmiany przez Zamawiającego. </w:t>
      </w:r>
    </w:p>
    <w:p w14:paraId="41FB15E7" w14:textId="77777777" w:rsidR="009325F8" w:rsidRPr="00146057" w:rsidRDefault="009325F8" w:rsidP="00146057">
      <w:pPr>
        <w:numPr>
          <w:ilvl w:val="0"/>
          <w:numId w:val="15"/>
        </w:numPr>
        <w:spacing w:after="120" w:line="264" w:lineRule="auto"/>
        <w:ind w:hanging="427"/>
        <w:rPr>
          <w:rFonts w:asciiTheme="minorHAnsi" w:hAnsiTheme="minorHAnsi" w:cstheme="minorHAnsi"/>
          <w:color w:val="auto"/>
          <w:szCs w:val="20"/>
        </w:rPr>
      </w:pPr>
      <w:r w:rsidRPr="00146057">
        <w:rPr>
          <w:rFonts w:asciiTheme="minorHAnsi" w:hAnsiTheme="minorHAnsi" w:cstheme="minorHAnsi"/>
          <w:color w:val="auto"/>
          <w:szCs w:val="20"/>
        </w:rPr>
        <w:t>Zamawiający, po stwierdzeniu, że okoliczności związane z wystąpieniem COVID-19, wpływają na należyte wykonanie umowy, w uzgodnieniu z wykonawcą dokonuje zmiany</w:t>
      </w:r>
      <w:r w:rsidR="00702438" w:rsidRPr="00146057">
        <w:rPr>
          <w:rFonts w:asciiTheme="minorHAnsi" w:hAnsiTheme="minorHAnsi" w:cstheme="minorHAnsi"/>
          <w:color w:val="auto"/>
          <w:szCs w:val="20"/>
        </w:rPr>
        <w:t xml:space="preserve"> umowy</w:t>
      </w:r>
      <w:r w:rsidR="00F00C19" w:rsidRPr="00146057">
        <w:rPr>
          <w:rFonts w:asciiTheme="minorHAnsi" w:hAnsiTheme="minorHAnsi" w:cstheme="minorHAnsi"/>
          <w:color w:val="auto"/>
          <w:szCs w:val="20"/>
        </w:rPr>
        <w:t xml:space="preserve"> </w:t>
      </w:r>
      <w:r w:rsidRPr="00146057">
        <w:rPr>
          <w:rFonts w:asciiTheme="minorHAnsi" w:hAnsiTheme="minorHAnsi" w:cstheme="minorHAnsi"/>
          <w:color w:val="auto"/>
          <w:szCs w:val="20"/>
        </w:rPr>
        <w:t>przez:</w:t>
      </w:r>
    </w:p>
    <w:p w14:paraId="58841FB9" w14:textId="77777777" w:rsidR="009325F8" w:rsidRPr="00146057" w:rsidRDefault="009325F8" w:rsidP="00146057">
      <w:pPr>
        <w:spacing w:after="120" w:line="264" w:lineRule="auto"/>
        <w:ind w:left="709" w:right="55" w:hanging="283"/>
        <w:rPr>
          <w:rFonts w:asciiTheme="minorHAnsi" w:hAnsiTheme="minorHAnsi" w:cstheme="minorHAnsi"/>
          <w:color w:val="auto"/>
          <w:szCs w:val="20"/>
        </w:rPr>
      </w:pPr>
      <w:r w:rsidRPr="00146057">
        <w:rPr>
          <w:rFonts w:asciiTheme="minorHAnsi" w:hAnsiTheme="minorHAnsi" w:cstheme="minorHAnsi"/>
          <w:color w:val="auto"/>
          <w:szCs w:val="20"/>
        </w:rPr>
        <w:t>1)</w:t>
      </w:r>
      <w:r w:rsidRPr="00146057">
        <w:rPr>
          <w:rFonts w:asciiTheme="minorHAnsi" w:hAnsiTheme="minorHAnsi" w:cstheme="minorHAnsi"/>
          <w:color w:val="auto"/>
          <w:szCs w:val="20"/>
        </w:rPr>
        <w:tab/>
        <w:t>zmianę terminu wykonania umowy lub jej części, lub czasowe zawieszenie wykonywania umowy lub jej części,</w:t>
      </w:r>
    </w:p>
    <w:p w14:paraId="5FC1F01F" w14:textId="77777777" w:rsidR="009325F8" w:rsidRPr="00146057" w:rsidRDefault="009325F8" w:rsidP="00146057">
      <w:pPr>
        <w:spacing w:after="120" w:line="264" w:lineRule="auto"/>
        <w:ind w:left="709" w:right="55" w:hanging="283"/>
        <w:rPr>
          <w:rFonts w:asciiTheme="minorHAnsi" w:hAnsiTheme="minorHAnsi" w:cstheme="minorHAnsi"/>
          <w:color w:val="auto"/>
          <w:szCs w:val="20"/>
        </w:rPr>
      </w:pPr>
      <w:r w:rsidRPr="00146057">
        <w:rPr>
          <w:rFonts w:asciiTheme="minorHAnsi" w:hAnsiTheme="minorHAnsi" w:cstheme="minorHAnsi"/>
          <w:color w:val="auto"/>
          <w:szCs w:val="20"/>
        </w:rPr>
        <w:t>2)</w:t>
      </w:r>
      <w:r w:rsidRPr="00146057">
        <w:rPr>
          <w:rFonts w:asciiTheme="minorHAnsi" w:hAnsiTheme="minorHAnsi" w:cstheme="minorHAnsi"/>
          <w:color w:val="auto"/>
          <w:szCs w:val="20"/>
        </w:rPr>
        <w:tab/>
        <w:t>zmianę sposobu wykonywania dostaw i usług</w:t>
      </w:r>
    </w:p>
    <w:p w14:paraId="2E25AF07" w14:textId="77777777" w:rsidR="009325F8" w:rsidRPr="00146057" w:rsidRDefault="009325F8" w:rsidP="00146057">
      <w:pPr>
        <w:spacing w:after="120" w:line="264" w:lineRule="auto"/>
        <w:ind w:left="709" w:right="55" w:hanging="283"/>
        <w:rPr>
          <w:rFonts w:asciiTheme="minorHAnsi" w:hAnsiTheme="minorHAnsi" w:cstheme="minorHAnsi"/>
          <w:color w:val="auto"/>
          <w:szCs w:val="20"/>
        </w:rPr>
      </w:pPr>
      <w:r w:rsidRPr="00146057">
        <w:rPr>
          <w:rFonts w:asciiTheme="minorHAnsi" w:hAnsiTheme="minorHAnsi" w:cstheme="minorHAnsi"/>
          <w:color w:val="auto"/>
          <w:szCs w:val="20"/>
        </w:rPr>
        <w:t xml:space="preserve">3) </w:t>
      </w:r>
      <w:r w:rsidRPr="00146057">
        <w:rPr>
          <w:rFonts w:asciiTheme="minorHAnsi" w:hAnsiTheme="minorHAnsi" w:cstheme="minorHAnsi"/>
          <w:color w:val="auto"/>
          <w:szCs w:val="20"/>
        </w:rPr>
        <w:tab/>
        <w:t>zmianę zakresu świadczenia wykonawcy i odpowiadającą jej zmianę wynagrodzenia lub sposobu rozliczenia wynagrodzenia wykonawcy,</w:t>
      </w:r>
    </w:p>
    <w:p w14:paraId="76B86A3E" w14:textId="77777777" w:rsidR="004E7EB7" w:rsidRPr="00146057" w:rsidRDefault="009325F8" w:rsidP="00146057">
      <w:pPr>
        <w:spacing w:after="120" w:line="264" w:lineRule="auto"/>
        <w:ind w:left="709" w:right="55" w:hanging="1"/>
        <w:rPr>
          <w:rFonts w:asciiTheme="minorHAnsi" w:hAnsiTheme="minorHAnsi" w:cstheme="minorHAnsi"/>
          <w:b/>
          <w:color w:val="auto"/>
          <w:szCs w:val="20"/>
        </w:rPr>
      </w:pPr>
      <w:r w:rsidRPr="00146057">
        <w:rPr>
          <w:rFonts w:asciiTheme="minorHAnsi" w:hAnsiTheme="minorHAnsi" w:cstheme="minorHAnsi"/>
          <w:color w:val="auto"/>
          <w:szCs w:val="20"/>
        </w:rPr>
        <w:t>- o ile wzrost wynagrodzenia spowodowany każdą kolejną zmianą nie przekroczy 50% wartości pierwotnej umowy</w:t>
      </w:r>
      <w:r w:rsidR="00F00C19" w:rsidRPr="00146057">
        <w:rPr>
          <w:rFonts w:asciiTheme="minorHAnsi" w:hAnsiTheme="minorHAnsi" w:cstheme="minorHAnsi"/>
          <w:color w:val="auto"/>
          <w:szCs w:val="20"/>
        </w:rPr>
        <w:t xml:space="preserve">, </w:t>
      </w:r>
      <w:r w:rsidR="00F00C19" w:rsidRPr="00146057">
        <w:rPr>
          <w:rFonts w:asciiTheme="minorHAnsi" w:hAnsiTheme="minorHAnsi" w:cstheme="minorHAnsi"/>
          <w:szCs w:val="20"/>
        </w:rPr>
        <w:t>a zmiana nie modyfikuje ogólnego charakteru umowy.</w:t>
      </w:r>
    </w:p>
    <w:p w14:paraId="1BD0D066" w14:textId="44F3454A" w:rsidR="00492F7D" w:rsidRPr="00146057" w:rsidRDefault="00A91F64" w:rsidP="00146057">
      <w:pPr>
        <w:spacing w:after="120" w:line="264" w:lineRule="auto"/>
        <w:ind w:left="10" w:right="55" w:hanging="10"/>
        <w:jc w:val="center"/>
        <w:rPr>
          <w:rFonts w:asciiTheme="minorHAnsi" w:hAnsiTheme="minorHAnsi" w:cstheme="minorHAnsi"/>
          <w:szCs w:val="20"/>
        </w:rPr>
      </w:pPr>
      <w:r w:rsidRPr="00146057">
        <w:rPr>
          <w:rFonts w:asciiTheme="minorHAnsi" w:hAnsiTheme="minorHAnsi" w:cstheme="minorHAnsi"/>
          <w:b/>
          <w:szCs w:val="20"/>
        </w:rPr>
        <w:t>§ 1</w:t>
      </w:r>
      <w:r w:rsidR="006F0D3E">
        <w:rPr>
          <w:rFonts w:asciiTheme="minorHAnsi" w:hAnsiTheme="minorHAnsi" w:cstheme="minorHAnsi"/>
          <w:b/>
          <w:szCs w:val="20"/>
        </w:rPr>
        <w:t>7</w:t>
      </w:r>
      <w:r w:rsidRPr="00146057">
        <w:rPr>
          <w:rFonts w:asciiTheme="minorHAnsi" w:hAnsiTheme="minorHAnsi" w:cstheme="minorHAnsi"/>
          <w:b/>
          <w:szCs w:val="20"/>
        </w:rPr>
        <w:t xml:space="preserve"> </w:t>
      </w:r>
    </w:p>
    <w:p w14:paraId="34D7A6E8" w14:textId="77777777" w:rsidR="00492F7D" w:rsidRPr="00146057" w:rsidRDefault="00A91F64" w:rsidP="00146057">
      <w:pPr>
        <w:pStyle w:val="Nagwek1"/>
        <w:spacing w:after="120" w:line="264" w:lineRule="auto"/>
        <w:ind w:right="55"/>
        <w:rPr>
          <w:rFonts w:asciiTheme="minorHAnsi" w:hAnsiTheme="minorHAnsi" w:cstheme="minorHAnsi"/>
          <w:szCs w:val="20"/>
        </w:rPr>
      </w:pPr>
      <w:r w:rsidRPr="00146057">
        <w:rPr>
          <w:rFonts w:asciiTheme="minorHAnsi" w:hAnsiTheme="minorHAnsi" w:cstheme="minorHAnsi"/>
          <w:szCs w:val="20"/>
        </w:rPr>
        <w:t xml:space="preserve">POSTANOWIENIA KOŃCOWE </w:t>
      </w:r>
    </w:p>
    <w:p w14:paraId="502AE18E" w14:textId="77777777" w:rsidR="00492F7D" w:rsidRPr="00146057" w:rsidRDefault="00A91F64" w:rsidP="00146057">
      <w:pPr>
        <w:numPr>
          <w:ilvl w:val="0"/>
          <w:numId w:val="16"/>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W sprawach nieuregulowanych niniejszą umową zastosowanie mają odpowiednie przepisy Kodeksu Cywi</w:t>
      </w:r>
      <w:r w:rsidR="001C0CB3" w:rsidRPr="00146057">
        <w:rPr>
          <w:rFonts w:asciiTheme="minorHAnsi" w:hAnsiTheme="minorHAnsi" w:cstheme="minorHAnsi"/>
          <w:szCs w:val="20"/>
        </w:rPr>
        <w:t xml:space="preserve">lnego </w:t>
      </w:r>
      <w:r w:rsidR="00F00C19" w:rsidRPr="00146057">
        <w:rPr>
          <w:rFonts w:asciiTheme="minorHAnsi" w:hAnsiTheme="minorHAnsi" w:cstheme="minorHAnsi"/>
          <w:szCs w:val="20"/>
        </w:rPr>
        <w:t>,</w:t>
      </w:r>
      <w:r w:rsidR="001C0CB3" w:rsidRPr="00146057">
        <w:rPr>
          <w:rFonts w:asciiTheme="minorHAnsi" w:hAnsiTheme="minorHAnsi" w:cstheme="minorHAnsi"/>
          <w:szCs w:val="20"/>
        </w:rPr>
        <w:t>ustawy z dnia 11 września 2019</w:t>
      </w:r>
      <w:r w:rsidRPr="00146057">
        <w:rPr>
          <w:rFonts w:asciiTheme="minorHAnsi" w:hAnsiTheme="minorHAnsi" w:cstheme="minorHAnsi"/>
          <w:szCs w:val="20"/>
        </w:rPr>
        <w:t xml:space="preserve"> roku Prawo zamówień publicznych wraz z przepisami </w:t>
      </w:r>
      <w:r w:rsidR="00F00C19" w:rsidRPr="00146057">
        <w:rPr>
          <w:rFonts w:asciiTheme="minorHAnsi" w:hAnsiTheme="minorHAnsi" w:cstheme="minorHAnsi"/>
          <w:szCs w:val="20"/>
        </w:rPr>
        <w:t>wykonawczymi</w:t>
      </w:r>
      <w:r w:rsidR="00665150" w:rsidRPr="00146057">
        <w:rPr>
          <w:rFonts w:asciiTheme="minorHAnsi" w:hAnsiTheme="minorHAnsi" w:cstheme="minorHAnsi"/>
          <w:szCs w:val="20"/>
        </w:rPr>
        <w:t xml:space="preserve"> oraz </w:t>
      </w:r>
      <w:r w:rsidR="00F00C19" w:rsidRPr="00146057">
        <w:rPr>
          <w:rFonts w:asciiTheme="minorHAnsi" w:hAnsiTheme="minorHAnsi" w:cstheme="minorHAnsi"/>
          <w:szCs w:val="20"/>
        </w:rPr>
        <w:t>ustawy z dnia 4 lutego 1994 r. o prawach autorskich i prawach pokrewnych</w:t>
      </w:r>
      <w:r w:rsidRPr="00146057">
        <w:rPr>
          <w:rFonts w:asciiTheme="minorHAnsi" w:hAnsiTheme="minorHAnsi" w:cstheme="minorHAnsi"/>
          <w:szCs w:val="20"/>
        </w:rPr>
        <w:t xml:space="preserve"> </w:t>
      </w:r>
    </w:p>
    <w:p w14:paraId="181BE52C" w14:textId="77777777" w:rsidR="00492F7D" w:rsidRPr="00146057" w:rsidRDefault="00A91F64" w:rsidP="00146057">
      <w:pPr>
        <w:numPr>
          <w:ilvl w:val="0"/>
          <w:numId w:val="16"/>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Strony oświadczają zgodnie, że wszelkie spory wynikające z niniejszej Umowy albo powstające w związku z nią rozstrzygane będą w drodze polubownej. </w:t>
      </w:r>
    </w:p>
    <w:p w14:paraId="013381A2" w14:textId="77777777" w:rsidR="00492F7D" w:rsidRPr="00146057" w:rsidRDefault="00A91F64" w:rsidP="00146057">
      <w:pPr>
        <w:numPr>
          <w:ilvl w:val="0"/>
          <w:numId w:val="16"/>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Ewentualne spory powstałe na tle wykonania przedmiotu umowy, w tym wynikające ze sporów na skutek których nastąpiło odstąpienie od umowy przez którąkolwiek ze stron, strony poddają rozstrzygnięciu sądom powszechnym właściwym dla siedziby Zamawiającego. </w:t>
      </w:r>
    </w:p>
    <w:p w14:paraId="3000E39E" w14:textId="77777777" w:rsidR="00492F7D" w:rsidRPr="00146057" w:rsidRDefault="00A91F64" w:rsidP="00146057">
      <w:pPr>
        <w:numPr>
          <w:ilvl w:val="0"/>
          <w:numId w:val="16"/>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Umowę sporządzono w</w:t>
      </w:r>
      <w:r w:rsidR="00D17E71" w:rsidRPr="00146057">
        <w:rPr>
          <w:rFonts w:asciiTheme="minorHAnsi" w:hAnsiTheme="minorHAnsi" w:cstheme="minorHAnsi"/>
          <w:szCs w:val="20"/>
        </w:rPr>
        <w:t xml:space="preserve"> czterech</w:t>
      </w:r>
      <w:r w:rsidRPr="00146057">
        <w:rPr>
          <w:rFonts w:asciiTheme="minorHAnsi" w:hAnsiTheme="minorHAnsi" w:cstheme="minorHAnsi"/>
          <w:szCs w:val="20"/>
        </w:rPr>
        <w:t xml:space="preserve"> jednobrzmiących egzemplarzach, </w:t>
      </w:r>
      <w:r w:rsidR="00D17E71" w:rsidRPr="00146057">
        <w:rPr>
          <w:rFonts w:asciiTheme="minorHAnsi" w:hAnsiTheme="minorHAnsi" w:cstheme="minorHAnsi"/>
          <w:szCs w:val="20"/>
        </w:rPr>
        <w:t>trzy</w:t>
      </w:r>
      <w:r w:rsidRPr="00146057">
        <w:rPr>
          <w:rFonts w:asciiTheme="minorHAnsi" w:hAnsiTheme="minorHAnsi" w:cstheme="minorHAnsi"/>
          <w:szCs w:val="20"/>
        </w:rPr>
        <w:t xml:space="preserve"> dla Zamawiającego, jeden dla Wykonawcy. </w:t>
      </w:r>
    </w:p>
    <w:p w14:paraId="2D28EDFB" w14:textId="77777777" w:rsidR="00492F7D" w:rsidRPr="00146057" w:rsidRDefault="00A91F64" w:rsidP="00146057">
      <w:pPr>
        <w:numPr>
          <w:ilvl w:val="0"/>
          <w:numId w:val="16"/>
        </w:numPr>
        <w:spacing w:after="120" w:line="264" w:lineRule="auto"/>
        <w:ind w:hanging="427"/>
        <w:rPr>
          <w:rFonts w:asciiTheme="minorHAnsi" w:hAnsiTheme="minorHAnsi" w:cstheme="minorHAnsi"/>
          <w:szCs w:val="20"/>
        </w:rPr>
      </w:pPr>
      <w:r w:rsidRPr="00146057">
        <w:rPr>
          <w:rFonts w:asciiTheme="minorHAnsi" w:hAnsiTheme="minorHAnsi" w:cstheme="minorHAnsi"/>
          <w:szCs w:val="20"/>
        </w:rPr>
        <w:t xml:space="preserve">Umowa wchodzi w życie z dniem jej podpisania </w:t>
      </w:r>
    </w:p>
    <w:p w14:paraId="163E8366" w14:textId="77777777" w:rsidR="00492F7D" w:rsidRPr="00146057" w:rsidRDefault="00A91F64" w:rsidP="00146057">
      <w:pPr>
        <w:spacing w:after="120" w:line="264" w:lineRule="auto"/>
        <w:ind w:left="0" w:right="5" w:firstLine="0"/>
        <w:jc w:val="center"/>
        <w:rPr>
          <w:rFonts w:asciiTheme="minorHAnsi" w:hAnsiTheme="minorHAnsi" w:cstheme="minorHAnsi"/>
          <w:szCs w:val="20"/>
        </w:rPr>
      </w:pPr>
      <w:r w:rsidRPr="00146057">
        <w:rPr>
          <w:rFonts w:asciiTheme="minorHAnsi" w:hAnsiTheme="minorHAnsi" w:cstheme="minorHAnsi"/>
          <w:b/>
          <w:szCs w:val="20"/>
        </w:rPr>
        <w:t xml:space="preserve"> </w:t>
      </w:r>
    </w:p>
    <w:p w14:paraId="7743ADA4" w14:textId="77777777" w:rsidR="00492F7D" w:rsidRPr="00146057" w:rsidRDefault="00A91F64" w:rsidP="00146057">
      <w:pPr>
        <w:spacing w:after="120" w:line="264" w:lineRule="auto"/>
        <w:jc w:val="center"/>
        <w:rPr>
          <w:rFonts w:asciiTheme="minorHAnsi" w:hAnsiTheme="minorHAnsi" w:cstheme="minorHAnsi"/>
          <w:b/>
          <w:bCs/>
          <w:szCs w:val="20"/>
        </w:rPr>
      </w:pPr>
      <w:r w:rsidRPr="00146057">
        <w:rPr>
          <w:rFonts w:asciiTheme="minorHAnsi" w:hAnsiTheme="minorHAnsi" w:cstheme="minorHAnsi"/>
          <w:b/>
          <w:bCs/>
          <w:szCs w:val="20"/>
        </w:rPr>
        <w:t xml:space="preserve">ZAMAWIAJĄCY </w:t>
      </w:r>
      <w:r w:rsidRPr="00146057">
        <w:rPr>
          <w:rFonts w:asciiTheme="minorHAnsi" w:hAnsiTheme="minorHAnsi" w:cstheme="minorHAnsi"/>
          <w:b/>
          <w:bCs/>
          <w:szCs w:val="20"/>
        </w:rPr>
        <w:tab/>
        <w:t xml:space="preserve">                                                                         WYKONAWCA</w:t>
      </w:r>
    </w:p>
    <w:p w14:paraId="7A695D01" w14:textId="77777777" w:rsidR="00492F7D" w:rsidRPr="00146057" w:rsidRDefault="00A91F64" w:rsidP="00146057">
      <w:pPr>
        <w:spacing w:after="120" w:line="264" w:lineRule="auto"/>
        <w:ind w:left="0" w:firstLine="0"/>
        <w:jc w:val="left"/>
        <w:rPr>
          <w:rFonts w:asciiTheme="minorHAnsi" w:hAnsiTheme="minorHAnsi" w:cstheme="minorHAnsi"/>
          <w:szCs w:val="20"/>
        </w:rPr>
      </w:pPr>
      <w:r w:rsidRPr="00146057">
        <w:rPr>
          <w:rFonts w:asciiTheme="minorHAnsi" w:hAnsiTheme="minorHAnsi" w:cstheme="minorHAnsi"/>
          <w:szCs w:val="20"/>
        </w:rPr>
        <w:t xml:space="preserve"> </w:t>
      </w:r>
    </w:p>
    <w:p w14:paraId="3721F1AA" w14:textId="77777777" w:rsidR="00492F7D" w:rsidRPr="004223E9" w:rsidRDefault="00A91F64">
      <w:pPr>
        <w:spacing w:after="117" w:line="259" w:lineRule="auto"/>
        <w:ind w:left="0" w:firstLine="0"/>
        <w:jc w:val="left"/>
        <w:rPr>
          <w:rFonts w:asciiTheme="minorHAnsi" w:hAnsiTheme="minorHAnsi" w:cstheme="minorHAnsi"/>
        </w:rPr>
      </w:pPr>
      <w:r w:rsidRPr="004223E9">
        <w:rPr>
          <w:rFonts w:asciiTheme="minorHAnsi" w:hAnsiTheme="minorHAnsi" w:cstheme="minorHAnsi"/>
        </w:rPr>
        <w:lastRenderedPageBreak/>
        <w:t xml:space="preserve"> </w:t>
      </w:r>
    </w:p>
    <w:p w14:paraId="2C40DBCE" w14:textId="77777777" w:rsidR="00006EE8" w:rsidRPr="004223E9" w:rsidRDefault="00006EE8">
      <w:pPr>
        <w:spacing w:after="117" w:line="259" w:lineRule="auto"/>
        <w:ind w:left="0" w:firstLine="0"/>
        <w:jc w:val="left"/>
        <w:rPr>
          <w:rFonts w:asciiTheme="minorHAnsi" w:hAnsiTheme="minorHAnsi" w:cstheme="minorHAnsi"/>
        </w:rPr>
      </w:pPr>
    </w:p>
    <w:p w14:paraId="4F3D2788" w14:textId="77777777" w:rsidR="00492F7D" w:rsidRPr="004223E9" w:rsidRDefault="00061286">
      <w:pPr>
        <w:ind w:left="-10" w:firstLine="0"/>
        <w:rPr>
          <w:rFonts w:asciiTheme="minorHAnsi" w:hAnsiTheme="minorHAnsi" w:cstheme="minorHAnsi"/>
        </w:rPr>
      </w:pPr>
      <w:r w:rsidRPr="00061286">
        <w:rPr>
          <w:rFonts w:asciiTheme="minorHAnsi" w:hAnsiTheme="minorHAnsi" w:cstheme="minorHAnsi"/>
        </w:rPr>
        <w:t>Załączniki</w:t>
      </w:r>
      <w:r w:rsidR="00A91F64" w:rsidRPr="004223E9">
        <w:rPr>
          <w:rFonts w:asciiTheme="minorHAnsi" w:hAnsiTheme="minorHAnsi" w:cstheme="minorHAnsi"/>
        </w:rPr>
        <w:t xml:space="preserve">: </w:t>
      </w:r>
    </w:p>
    <w:p w14:paraId="782260FF" w14:textId="77777777" w:rsidR="00492F7D" w:rsidRPr="004223E9" w:rsidRDefault="00A50444" w:rsidP="00146057">
      <w:pPr>
        <w:numPr>
          <w:ilvl w:val="0"/>
          <w:numId w:val="17"/>
        </w:numPr>
        <w:spacing w:after="120" w:line="264" w:lineRule="auto"/>
        <w:ind w:left="703" w:hanging="346"/>
        <w:rPr>
          <w:rFonts w:asciiTheme="minorHAnsi" w:hAnsiTheme="minorHAnsi" w:cstheme="minorHAnsi"/>
        </w:rPr>
      </w:pPr>
      <w:r>
        <w:rPr>
          <w:rFonts w:asciiTheme="minorHAnsi" w:hAnsiTheme="minorHAnsi" w:cstheme="minorHAnsi"/>
        </w:rPr>
        <w:t xml:space="preserve">Załącznik nr 1: </w:t>
      </w:r>
      <w:r w:rsidR="00A91F64" w:rsidRPr="004223E9">
        <w:rPr>
          <w:rFonts w:asciiTheme="minorHAnsi" w:hAnsiTheme="minorHAnsi" w:cstheme="minorHAnsi"/>
        </w:rPr>
        <w:t>Lista definicji pojęć</w:t>
      </w:r>
      <w:r w:rsidR="00AE55F1">
        <w:rPr>
          <w:rFonts w:asciiTheme="minorHAnsi" w:hAnsiTheme="minorHAnsi" w:cstheme="minorHAnsi"/>
        </w:rPr>
        <w:t>;</w:t>
      </w:r>
      <w:r w:rsidR="00A91F64" w:rsidRPr="004223E9">
        <w:rPr>
          <w:rFonts w:asciiTheme="minorHAnsi" w:hAnsiTheme="minorHAnsi" w:cstheme="minorHAnsi"/>
        </w:rPr>
        <w:t xml:space="preserve"> </w:t>
      </w:r>
    </w:p>
    <w:p w14:paraId="59F0199C" w14:textId="77777777" w:rsidR="00492F7D" w:rsidRDefault="00A50444" w:rsidP="00146057">
      <w:pPr>
        <w:numPr>
          <w:ilvl w:val="0"/>
          <w:numId w:val="17"/>
        </w:numPr>
        <w:spacing w:after="120" w:line="264" w:lineRule="auto"/>
        <w:ind w:left="703" w:hanging="346"/>
        <w:rPr>
          <w:rFonts w:asciiTheme="minorHAnsi" w:hAnsiTheme="minorHAnsi" w:cstheme="minorHAnsi"/>
        </w:rPr>
      </w:pPr>
      <w:r w:rsidRPr="00A50444">
        <w:rPr>
          <w:rFonts w:asciiTheme="minorHAnsi" w:hAnsiTheme="minorHAnsi" w:cstheme="minorHAnsi"/>
        </w:rPr>
        <w:t xml:space="preserve">Załącznik nr </w:t>
      </w:r>
      <w:r>
        <w:rPr>
          <w:rFonts w:asciiTheme="minorHAnsi" w:hAnsiTheme="minorHAnsi" w:cstheme="minorHAnsi"/>
        </w:rPr>
        <w:t>2</w:t>
      </w:r>
      <w:r w:rsidRPr="00A50444">
        <w:rPr>
          <w:rFonts w:asciiTheme="minorHAnsi" w:hAnsiTheme="minorHAnsi" w:cstheme="minorHAnsi"/>
        </w:rPr>
        <w:t>:</w:t>
      </w:r>
      <w:r>
        <w:rPr>
          <w:rFonts w:asciiTheme="minorHAnsi" w:hAnsiTheme="minorHAnsi" w:cstheme="minorHAnsi"/>
        </w:rPr>
        <w:t xml:space="preserve"> </w:t>
      </w:r>
      <w:r w:rsidR="00A91F64" w:rsidRPr="004223E9">
        <w:rPr>
          <w:rFonts w:asciiTheme="minorHAnsi" w:hAnsiTheme="minorHAnsi" w:cstheme="minorHAnsi"/>
        </w:rPr>
        <w:t>Oferta Wykonawcy</w:t>
      </w:r>
      <w:r w:rsidR="00C11B79" w:rsidRPr="004223E9">
        <w:rPr>
          <w:rFonts w:asciiTheme="minorHAnsi" w:hAnsiTheme="minorHAnsi" w:cstheme="minorHAnsi"/>
        </w:rPr>
        <w:t xml:space="preserve"> wraz z załącznikami</w:t>
      </w:r>
      <w:r w:rsidR="00A91F64" w:rsidRPr="004223E9">
        <w:rPr>
          <w:rFonts w:asciiTheme="minorHAnsi" w:hAnsiTheme="minorHAnsi" w:cstheme="minorHAnsi"/>
        </w:rPr>
        <w:t xml:space="preserve">; </w:t>
      </w:r>
    </w:p>
    <w:p w14:paraId="6B1362FD" w14:textId="45180ECD" w:rsidR="00AE55F1" w:rsidRDefault="00A50444" w:rsidP="00146057">
      <w:pPr>
        <w:numPr>
          <w:ilvl w:val="0"/>
          <w:numId w:val="17"/>
        </w:numPr>
        <w:spacing w:after="120" w:line="264" w:lineRule="auto"/>
        <w:ind w:left="703" w:hanging="346"/>
        <w:rPr>
          <w:rFonts w:asciiTheme="minorHAnsi" w:hAnsiTheme="minorHAnsi" w:cstheme="minorHAnsi"/>
        </w:rPr>
      </w:pPr>
      <w:r w:rsidRPr="00A50444">
        <w:rPr>
          <w:rFonts w:asciiTheme="minorHAnsi" w:hAnsiTheme="minorHAnsi" w:cstheme="minorHAnsi"/>
        </w:rPr>
        <w:t xml:space="preserve">Załącznik nr </w:t>
      </w:r>
      <w:r>
        <w:rPr>
          <w:rFonts w:asciiTheme="minorHAnsi" w:hAnsiTheme="minorHAnsi" w:cstheme="minorHAnsi"/>
        </w:rPr>
        <w:t>3</w:t>
      </w:r>
      <w:r w:rsidRPr="00A50444">
        <w:rPr>
          <w:rFonts w:asciiTheme="minorHAnsi" w:hAnsiTheme="minorHAnsi" w:cstheme="minorHAnsi"/>
        </w:rPr>
        <w:t>:</w:t>
      </w:r>
      <w:r>
        <w:rPr>
          <w:rFonts w:asciiTheme="minorHAnsi" w:hAnsiTheme="minorHAnsi" w:cstheme="minorHAnsi"/>
        </w:rPr>
        <w:t xml:space="preserve"> </w:t>
      </w:r>
      <w:r w:rsidR="00AE55F1" w:rsidRPr="00AE55F1">
        <w:rPr>
          <w:rFonts w:asciiTheme="minorHAnsi" w:hAnsiTheme="minorHAnsi" w:cstheme="minorHAnsi"/>
        </w:rPr>
        <w:t xml:space="preserve">SWZ wraz z załącznikiem nr </w:t>
      </w:r>
      <w:r w:rsidR="00A57171">
        <w:rPr>
          <w:rFonts w:asciiTheme="minorHAnsi" w:hAnsiTheme="minorHAnsi" w:cstheme="minorHAnsi"/>
        </w:rPr>
        <w:t>A</w:t>
      </w:r>
      <w:r w:rsidR="00AE55F1" w:rsidRPr="00AE55F1">
        <w:rPr>
          <w:rFonts w:asciiTheme="minorHAnsi" w:hAnsiTheme="minorHAnsi" w:cstheme="minorHAnsi"/>
        </w:rPr>
        <w:t>, tj. OPZ</w:t>
      </w:r>
      <w:r>
        <w:rPr>
          <w:rFonts w:asciiTheme="minorHAnsi" w:hAnsiTheme="minorHAnsi" w:cstheme="minorHAnsi"/>
        </w:rPr>
        <w:t>;</w:t>
      </w:r>
    </w:p>
    <w:p w14:paraId="61C984A3" w14:textId="77777777" w:rsidR="00A50444" w:rsidRDefault="00A50444" w:rsidP="00146057">
      <w:pPr>
        <w:numPr>
          <w:ilvl w:val="0"/>
          <w:numId w:val="17"/>
        </w:numPr>
        <w:spacing w:after="120" w:line="264" w:lineRule="auto"/>
        <w:ind w:left="703" w:hanging="346"/>
        <w:rPr>
          <w:rFonts w:asciiTheme="minorHAnsi" w:hAnsiTheme="minorHAnsi" w:cstheme="minorHAnsi"/>
        </w:rPr>
      </w:pPr>
      <w:r w:rsidRPr="00A50444">
        <w:rPr>
          <w:rFonts w:asciiTheme="minorHAnsi" w:hAnsiTheme="minorHAnsi" w:cstheme="minorHAnsi"/>
        </w:rPr>
        <w:t xml:space="preserve">Załącznik nr </w:t>
      </w:r>
      <w:r>
        <w:rPr>
          <w:rFonts w:asciiTheme="minorHAnsi" w:hAnsiTheme="minorHAnsi" w:cstheme="minorHAnsi"/>
        </w:rPr>
        <w:t>4</w:t>
      </w:r>
      <w:r w:rsidRPr="00A50444">
        <w:rPr>
          <w:rFonts w:asciiTheme="minorHAnsi" w:hAnsiTheme="minorHAnsi" w:cstheme="minorHAnsi"/>
        </w:rPr>
        <w:t>:</w:t>
      </w:r>
      <w:r>
        <w:rPr>
          <w:rFonts w:asciiTheme="minorHAnsi" w:hAnsiTheme="minorHAnsi" w:cstheme="minorHAnsi"/>
        </w:rPr>
        <w:t xml:space="preserve"> Wpis ………… Wykonawcy</w:t>
      </w:r>
      <w:r w:rsidR="0006256E">
        <w:rPr>
          <w:rFonts w:asciiTheme="minorHAnsi" w:hAnsiTheme="minorHAnsi" w:cstheme="minorHAnsi"/>
        </w:rPr>
        <w:t>;</w:t>
      </w:r>
    </w:p>
    <w:p w14:paraId="0AF23D75" w14:textId="77777777" w:rsidR="0006256E" w:rsidRPr="004223E9" w:rsidRDefault="0006256E" w:rsidP="00146057">
      <w:pPr>
        <w:numPr>
          <w:ilvl w:val="0"/>
          <w:numId w:val="17"/>
        </w:numPr>
        <w:spacing w:after="120" w:line="264" w:lineRule="auto"/>
        <w:ind w:left="703" w:hanging="346"/>
        <w:rPr>
          <w:rFonts w:asciiTheme="minorHAnsi" w:hAnsiTheme="minorHAnsi" w:cstheme="minorHAnsi"/>
        </w:rPr>
      </w:pPr>
      <w:r>
        <w:rPr>
          <w:rFonts w:asciiTheme="minorHAnsi" w:hAnsiTheme="minorHAnsi" w:cstheme="minorHAnsi"/>
        </w:rPr>
        <w:t>Załącznik nr 5: Harmonogram rzeczowo-finansowy realizacji przedmiotu umowy.</w:t>
      </w:r>
    </w:p>
    <w:p w14:paraId="0A2C559F" w14:textId="77777777" w:rsidR="00AC420F" w:rsidRPr="004223E9" w:rsidRDefault="00AC420F">
      <w:pPr>
        <w:spacing w:after="113" w:line="259" w:lineRule="auto"/>
        <w:ind w:left="0" w:right="53" w:firstLine="0"/>
        <w:jc w:val="right"/>
        <w:rPr>
          <w:rFonts w:asciiTheme="minorHAnsi" w:hAnsiTheme="minorHAnsi" w:cstheme="minorHAnsi"/>
          <w:b/>
        </w:rPr>
      </w:pPr>
    </w:p>
    <w:p w14:paraId="61DD7D5E" w14:textId="77777777" w:rsidR="00AC420F" w:rsidRPr="004223E9" w:rsidRDefault="00AC420F">
      <w:pPr>
        <w:spacing w:after="113" w:line="259" w:lineRule="auto"/>
        <w:ind w:left="0" w:right="53" w:firstLine="0"/>
        <w:jc w:val="right"/>
        <w:rPr>
          <w:rFonts w:asciiTheme="minorHAnsi" w:hAnsiTheme="minorHAnsi" w:cstheme="minorHAnsi"/>
          <w:b/>
        </w:rPr>
      </w:pPr>
    </w:p>
    <w:p w14:paraId="091F595E" w14:textId="77777777" w:rsidR="00590206" w:rsidRPr="004223E9" w:rsidRDefault="00590206">
      <w:pPr>
        <w:spacing w:after="113" w:line="259" w:lineRule="auto"/>
        <w:ind w:left="0" w:right="53" w:firstLine="0"/>
        <w:jc w:val="right"/>
        <w:rPr>
          <w:rFonts w:asciiTheme="minorHAnsi" w:hAnsiTheme="minorHAnsi" w:cstheme="minorHAnsi"/>
          <w:b/>
        </w:rPr>
      </w:pPr>
    </w:p>
    <w:p w14:paraId="12B412F0" w14:textId="77777777" w:rsidR="002F6C3F" w:rsidRPr="004223E9" w:rsidRDefault="002F6C3F">
      <w:pPr>
        <w:spacing w:after="160" w:line="259" w:lineRule="auto"/>
        <w:ind w:left="0" w:firstLine="0"/>
        <w:jc w:val="left"/>
        <w:rPr>
          <w:rFonts w:asciiTheme="minorHAnsi" w:hAnsiTheme="minorHAnsi" w:cstheme="minorHAnsi"/>
          <w:b/>
        </w:rPr>
      </w:pPr>
      <w:r w:rsidRPr="004223E9">
        <w:rPr>
          <w:rFonts w:asciiTheme="minorHAnsi" w:hAnsiTheme="minorHAnsi" w:cstheme="minorHAnsi"/>
          <w:b/>
        </w:rPr>
        <w:br w:type="page"/>
      </w:r>
    </w:p>
    <w:p w14:paraId="214745F9" w14:textId="77777777" w:rsidR="00492F7D" w:rsidRPr="004223E9" w:rsidRDefault="00A91F64" w:rsidP="00C11B79">
      <w:pPr>
        <w:spacing w:after="113" w:line="259" w:lineRule="auto"/>
        <w:ind w:left="0" w:right="53" w:firstLine="0"/>
        <w:jc w:val="right"/>
        <w:rPr>
          <w:rFonts w:asciiTheme="minorHAnsi" w:hAnsiTheme="minorHAnsi" w:cstheme="minorHAnsi"/>
        </w:rPr>
      </w:pPr>
      <w:r w:rsidRPr="004223E9">
        <w:rPr>
          <w:rFonts w:asciiTheme="minorHAnsi" w:hAnsiTheme="minorHAnsi" w:cstheme="minorHAnsi"/>
          <w:b/>
        </w:rPr>
        <w:lastRenderedPageBreak/>
        <w:t xml:space="preserve">Załącznik nr 1 do umowy nr…...z dnia…….. </w:t>
      </w:r>
      <w:r w:rsidRPr="004223E9">
        <w:rPr>
          <w:rFonts w:asciiTheme="minorHAnsi" w:hAnsiTheme="minorHAnsi" w:cstheme="minorHAnsi"/>
        </w:rPr>
        <w:t xml:space="preserve"> </w:t>
      </w:r>
    </w:p>
    <w:p w14:paraId="4654318E" w14:textId="77777777" w:rsidR="00492F7D" w:rsidRPr="004223E9" w:rsidRDefault="00A91F64" w:rsidP="00C11B79">
      <w:pPr>
        <w:pStyle w:val="Nagwek1"/>
        <w:ind w:right="55"/>
        <w:rPr>
          <w:rFonts w:asciiTheme="minorHAnsi" w:hAnsiTheme="minorHAnsi" w:cstheme="minorHAnsi"/>
        </w:rPr>
      </w:pPr>
      <w:r w:rsidRPr="004223E9">
        <w:rPr>
          <w:rFonts w:asciiTheme="minorHAnsi" w:hAnsiTheme="minorHAnsi" w:cstheme="minorHAnsi"/>
        </w:rPr>
        <w:t xml:space="preserve">DEFINICJE </w:t>
      </w:r>
    </w:p>
    <w:p w14:paraId="26FDF518"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Administrator - osoba posiadająca uprawnienia do dokonywania modyfikacji w ustawieniach i konfiguracji Systemu. Pod pojęciem mieści się Administrator merytoryczny i Administrator techniczny. </w:t>
      </w:r>
    </w:p>
    <w:p w14:paraId="77B071C2"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Aktualizacja - dostarczenie i instalowanie uaktualnień lub nowych wersji Oprogramowania Aplikacyjnego lub jego poszczególnych modułów. Aktualizacja obejmuje udzielenie lub zapewnienie Zamawiającemu licencji na korzystanie z nowych wersji Oprogramowania w ramach wynagrodzenia objętego Umową. </w:t>
      </w:r>
    </w:p>
    <w:p w14:paraId="470909BA" w14:textId="77777777" w:rsidR="005C74C2" w:rsidRDefault="005C74C2" w:rsidP="001546C2">
      <w:pPr>
        <w:numPr>
          <w:ilvl w:val="0"/>
          <w:numId w:val="18"/>
        </w:numPr>
        <w:spacing w:after="120" w:line="264" w:lineRule="auto"/>
        <w:ind w:hanging="427"/>
        <w:rPr>
          <w:rFonts w:asciiTheme="minorHAnsi" w:hAnsiTheme="minorHAnsi" w:cstheme="minorHAnsi"/>
        </w:rPr>
      </w:pPr>
      <w:r w:rsidRPr="005C74C2">
        <w:rPr>
          <w:rFonts w:asciiTheme="minorHAnsi" w:hAnsiTheme="minorHAnsi" w:cstheme="minorHAnsi"/>
        </w:rPr>
        <w:t>Architektura systemu informatycznego</w:t>
      </w:r>
      <w:r w:rsidRPr="005C74C2">
        <w:rPr>
          <w:rFonts w:asciiTheme="minorHAnsi" w:hAnsiTheme="minorHAnsi" w:cstheme="minorHAnsi"/>
          <w:b/>
          <w:bCs/>
        </w:rPr>
        <w:t xml:space="preserve"> </w:t>
      </w:r>
      <w:r w:rsidRPr="005C74C2">
        <w:rPr>
          <w:rFonts w:asciiTheme="minorHAnsi" w:hAnsiTheme="minorHAnsi" w:cstheme="minorHAnsi"/>
        </w:rPr>
        <w:t>– opis składników systemu informatycznego, powiązań i relacji pomiędzy tymi składnikami</w:t>
      </w:r>
      <w:r>
        <w:rPr>
          <w:rFonts w:asciiTheme="minorHAnsi" w:hAnsiTheme="minorHAnsi" w:cstheme="minorHAnsi"/>
        </w:rPr>
        <w:t>.</w:t>
      </w:r>
    </w:p>
    <w:p w14:paraId="40C6EDED" w14:textId="77777777" w:rsidR="00492F7D" w:rsidRPr="004223E9" w:rsidRDefault="00AE55F1" w:rsidP="001546C2">
      <w:pPr>
        <w:numPr>
          <w:ilvl w:val="0"/>
          <w:numId w:val="18"/>
        </w:numPr>
        <w:spacing w:after="120" w:line="264" w:lineRule="auto"/>
        <w:ind w:hanging="427"/>
        <w:rPr>
          <w:rFonts w:asciiTheme="minorHAnsi" w:hAnsiTheme="minorHAnsi" w:cstheme="minorHAnsi"/>
        </w:rPr>
      </w:pPr>
      <w:r w:rsidRPr="00AE55F1">
        <w:rPr>
          <w:rFonts w:asciiTheme="minorHAnsi" w:hAnsiTheme="minorHAnsi" w:cstheme="minorHAnsi"/>
        </w:rPr>
        <w:t>Asysta Techniczna (asysta techniczna) - usługa świadczona przez Wykonawcę, polegająca na bieżącym wsparciu Użytkowników Końcowych, pracowników Zamawiającego w zakresie eksploatacji i obsługi Systemu świadczona poprzez dedykowany portal i/lub infolinię (połączenie telefoniczne/</w:t>
      </w:r>
      <w:bookmarkStart w:id="11" w:name="_Hlk104410662"/>
      <w:r w:rsidRPr="00AE55F1">
        <w:rPr>
          <w:rFonts w:asciiTheme="minorHAnsi" w:hAnsiTheme="minorHAnsi" w:cstheme="minorHAnsi"/>
        </w:rPr>
        <w:t>wideo</w:t>
      </w:r>
      <w:bookmarkEnd w:id="11"/>
      <w:r w:rsidRPr="00AE55F1">
        <w:rPr>
          <w:rFonts w:asciiTheme="minorHAnsi" w:hAnsiTheme="minorHAnsi" w:cstheme="minorHAnsi"/>
        </w:rPr>
        <w:t>)</w:t>
      </w:r>
      <w:r w:rsidR="00A91F64" w:rsidRPr="004223E9">
        <w:rPr>
          <w:rFonts w:asciiTheme="minorHAnsi" w:hAnsiTheme="minorHAnsi" w:cstheme="minorHAnsi"/>
        </w:rPr>
        <w:t xml:space="preserve">. </w:t>
      </w:r>
    </w:p>
    <w:p w14:paraId="2AA27045" w14:textId="77777777" w:rsidR="00707821"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Asysta Wdrożeniowa - usługa świadczona przez Wykonawcę w siedzibie Zamawiającego, polegająca na bieżącym wsparciu Użytkowników Końcowych, pracowników Zamawiającego w zakresie instalacji, konfiguracji, parametryzacji, eksploatacji i obsługi Systemu w trakcie Etapu wdrożenia Systemu  </w:t>
      </w:r>
    </w:p>
    <w:p w14:paraId="34B9D25F" w14:textId="77777777" w:rsidR="00707821"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Asysta Stanowiskowa - Asysta świadczona przez Wykonawcę w siedzibie Zamawiającego. </w:t>
      </w:r>
    </w:p>
    <w:p w14:paraId="57C84F0B" w14:textId="77777777" w:rsidR="005C74C2"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Autor Oprogramowania - podmiot posiadający autorskie prawa majątkowe i obowiązki wynikające z nadzoru autorskiego oraz gwarancji, w stosunku do Oprogramowania dostarczonego w ramach projektu. </w:t>
      </w:r>
    </w:p>
    <w:p w14:paraId="3A8D2C3E" w14:textId="77777777" w:rsidR="00492F7D" w:rsidRPr="005C74C2" w:rsidRDefault="00A91F64" w:rsidP="001546C2">
      <w:pPr>
        <w:numPr>
          <w:ilvl w:val="0"/>
          <w:numId w:val="18"/>
        </w:numPr>
        <w:spacing w:after="120" w:line="264" w:lineRule="auto"/>
        <w:ind w:hanging="427"/>
        <w:rPr>
          <w:rFonts w:asciiTheme="minorHAnsi" w:hAnsiTheme="minorHAnsi" w:cstheme="minorHAnsi"/>
        </w:rPr>
      </w:pPr>
      <w:r w:rsidRPr="005C74C2">
        <w:rPr>
          <w:rFonts w:asciiTheme="minorHAnsi" w:hAnsiTheme="minorHAnsi" w:cstheme="minorHAnsi"/>
        </w:rPr>
        <w:t xml:space="preserve">Awaria </w:t>
      </w:r>
      <w:bookmarkStart w:id="12" w:name="_Hlk60947390"/>
      <w:r w:rsidR="00AE55F1">
        <w:rPr>
          <w:rFonts w:asciiTheme="minorHAnsi" w:hAnsiTheme="minorHAnsi" w:cstheme="minorHAnsi"/>
        </w:rPr>
        <w:t xml:space="preserve">– </w:t>
      </w:r>
      <w:r w:rsidR="00AE55F1" w:rsidRPr="00AE55F1">
        <w:rPr>
          <w:rFonts w:asciiTheme="minorHAnsi" w:hAnsiTheme="minorHAnsi" w:cstheme="minorHAnsi"/>
        </w:rPr>
        <w:t>oznacza sytuację, w której nie jest możliwe prawidłowe użytkowanie oprogramowania z powodu uszkodzenia lub utraty spójności danych, struktur danych. Oznacza również stan niesprawności Oprogramowania uniemożliwiający jego funkcjonowanie, powodujący jego unieruchomienie</w:t>
      </w:r>
      <w:bookmarkEnd w:id="12"/>
      <w:r w:rsidRPr="005C74C2">
        <w:rPr>
          <w:rFonts w:asciiTheme="minorHAnsi" w:hAnsiTheme="minorHAnsi" w:cstheme="minorHAnsi"/>
        </w:rPr>
        <w:t xml:space="preserve">. </w:t>
      </w:r>
    </w:p>
    <w:p w14:paraId="54E718CB" w14:textId="77777777" w:rsidR="00860E28" w:rsidRPr="004223E9" w:rsidRDefault="00860E28"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Baza danych – zbiór danych lub jakichkolwiek innych materiałów i elementów zgromadzonych według określonej systematyki lub metody, indywidualnie dostępnych w jakikolwiek sposób, w tym środkami elektronicznymi, wymagający istotnego, co, do jakości lub ilości, nakładu inwestycyjnego w celu sporządzenia, weryfikacji lub prezentacji jego zawartości.</w:t>
      </w:r>
    </w:p>
    <w:p w14:paraId="40AF0E85" w14:textId="77777777" w:rsidR="00AE55F1" w:rsidRDefault="00AE55F1" w:rsidP="001546C2">
      <w:pPr>
        <w:numPr>
          <w:ilvl w:val="0"/>
          <w:numId w:val="18"/>
        </w:numPr>
        <w:spacing w:after="120" w:line="264" w:lineRule="auto"/>
        <w:ind w:hanging="427"/>
        <w:rPr>
          <w:rFonts w:asciiTheme="minorHAnsi" w:hAnsiTheme="minorHAnsi" w:cstheme="minorHAnsi"/>
        </w:rPr>
      </w:pPr>
      <w:r w:rsidRPr="00AE55F1">
        <w:rPr>
          <w:rFonts w:asciiTheme="minorHAnsi" w:hAnsiTheme="minorHAnsi" w:cstheme="minorHAnsi"/>
        </w:rPr>
        <w:t xml:space="preserve">Błąd - </w:t>
      </w:r>
      <w:bookmarkStart w:id="13" w:name="_Hlk60947419"/>
      <w:r w:rsidRPr="00AE55F1">
        <w:rPr>
          <w:rFonts w:asciiTheme="minorHAnsi" w:hAnsiTheme="minorHAnsi" w:cstheme="minorHAnsi"/>
        </w:rPr>
        <w:t>niezgodne z dokumentacją użytkową lub wymaganiami Zamawiającego określonymi w SWZ, z instrukcjami lub innymi dokumentami wytworzonymi w czasie wdrożenia działanie Oprogramowania</w:t>
      </w:r>
      <w:bookmarkEnd w:id="13"/>
      <w:r w:rsidRPr="00AE55F1">
        <w:rPr>
          <w:rFonts w:asciiTheme="minorHAnsi" w:hAnsiTheme="minorHAnsi" w:cstheme="minorHAnsi"/>
        </w:rPr>
        <w:t xml:space="preserve">, </w:t>
      </w:r>
      <w:bookmarkStart w:id="14" w:name="_Hlk104377581"/>
      <w:r w:rsidRPr="00AE55F1">
        <w:rPr>
          <w:rFonts w:asciiTheme="minorHAnsi" w:hAnsiTheme="minorHAnsi" w:cstheme="minorHAnsi"/>
        </w:rPr>
        <w:t>w szczególności Nienormalne Działanie Systemu lub niepoprawnie zrealizowany element Dokumentacji</w:t>
      </w:r>
      <w:bookmarkEnd w:id="14"/>
      <w:r>
        <w:rPr>
          <w:rFonts w:asciiTheme="minorHAnsi" w:hAnsiTheme="minorHAnsi" w:cstheme="minorHAnsi"/>
        </w:rPr>
        <w:t>.</w:t>
      </w:r>
    </w:p>
    <w:p w14:paraId="16CCD7F0" w14:textId="77777777" w:rsidR="00AE55F1" w:rsidRPr="00AE55F1" w:rsidRDefault="00AE55F1" w:rsidP="001546C2">
      <w:pPr>
        <w:numPr>
          <w:ilvl w:val="0"/>
          <w:numId w:val="18"/>
        </w:numPr>
        <w:spacing w:after="120" w:line="264" w:lineRule="auto"/>
        <w:ind w:hanging="427"/>
        <w:rPr>
          <w:rFonts w:asciiTheme="minorHAnsi" w:hAnsiTheme="minorHAnsi" w:cstheme="minorHAnsi"/>
        </w:rPr>
      </w:pPr>
      <w:r w:rsidRPr="00AE55F1">
        <w:rPr>
          <w:rFonts w:asciiTheme="minorHAnsi" w:hAnsiTheme="minorHAnsi" w:cstheme="minorHAnsi"/>
        </w:rPr>
        <w:t>Błąd Oprogramowania - nienormalne działanie Systemu / Oprogramowania, tzn. sytuacja, w której zachowanie Systemu / Oprogramowania albo wynik działania jest odmienny od zamierzonego określonego w Dokumentacji Użytkowej Oprogramowania, które nie jest spowodowane niezgodnym z Dokumentacją działaniem Użytkownika Końcowego. W przypadku, gdy powyższa dokumentacja nie opisuje danej sytuacji, Strony przyjmują odwołanie się do wymagań funkcjonalnych określonych w dokumentacji przetargowej</w:t>
      </w:r>
      <w:r>
        <w:rPr>
          <w:rFonts w:asciiTheme="minorHAnsi" w:hAnsiTheme="minorHAnsi" w:cstheme="minorHAnsi"/>
        </w:rPr>
        <w:t>.</w:t>
      </w:r>
    </w:p>
    <w:p w14:paraId="4B84E0F0" w14:textId="77777777" w:rsidR="00492F7D" w:rsidRPr="004223E9" w:rsidRDefault="00A91F64" w:rsidP="001546C2">
      <w:pPr>
        <w:numPr>
          <w:ilvl w:val="0"/>
          <w:numId w:val="18"/>
        </w:numPr>
        <w:spacing w:after="120" w:line="264" w:lineRule="auto"/>
        <w:ind w:hanging="427"/>
        <w:rPr>
          <w:rFonts w:asciiTheme="minorHAnsi" w:hAnsiTheme="minorHAnsi" w:cstheme="minorHAnsi"/>
        </w:rPr>
      </w:pPr>
      <w:bookmarkStart w:id="15" w:name="_Hlk83195984"/>
      <w:r w:rsidRPr="004223E9">
        <w:rPr>
          <w:rFonts w:asciiTheme="minorHAnsi" w:hAnsiTheme="minorHAnsi" w:cstheme="minorHAnsi"/>
        </w:rPr>
        <w:t xml:space="preserve">Centralna Baza Danych (CBD) - repozytorium - element Systemu, w którym gromadzi się, przetwarza, przechowuje Zasoby Informacyjne Systemu. </w:t>
      </w:r>
    </w:p>
    <w:p w14:paraId="43B62D5B"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CMS - System zarządzania treścią (ang. Content Management System, CMS) - aplikacja pozwalająca na łatwe utworzenie serwisu WWW oraz jego późniejszą aktualizację i rozbudowę przez redaktorów. </w:t>
      </w:r>
    </w:p>
    <w:p w14:paraId="3EF6D18D"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Czas Reakcji na Zgłoszenie - czas, jaki jest liczony od momentu zarejestrowania Zgłoszenia w Internetowym Systemie Obsługi Help Desk lub od przekazania Zgłoszenia Wykonawcy do powiadomienia Zgłaszającego o sposobie i terminie realizacji Zgłoszenia.</w:t>
      </w:r>
      <w:bookmarkEnd w:id="15"/>
      <w:r w:rsidRPr="004223E9">
        <w:rPr>
          <w:rFonts w:asciiTheme="minorHAnsi" w:hAnsiTheme="minorHAnsi" w:cstheme="minorHAnsi"/>
        </w:rPr>
        <w:t xml:space="preserve"> </w:t>
      </w:r>
    </w:p>
    <w:p w14:paraId="1DD1F1BB" w14:textId="77777777" w:rsidR="00707821" w:rsidRPr="004223E9" w:rsidRDefault="00707821"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Dane – wartości logiczne, liczbowe, tekstowe, jakościowe lub ich zbiory, które można rozpatrywać w powiązaniu z określonymi zasobami lub w oderwaniu od jakichkolwiek zasobów, podlegające przetwarzaniu w toku określonych procedur.</w:t>
      </w:r>
    </w:p>
    <w:p w14:paraId="1A334ECE" w14:textId="77777777" w:rsidR="00707821" w:rsidRPr="004223E9" w:rsidRDefault="00707821"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lastRenderedPageBreak/>
        <w:t>Dokumentacja - wszelkiego rodzaju dokumenty wytworzone w ramach realizacji Projektu. Pojęcie obejmuje Dokumentację Techniczną, Szkoleniową, Użytkową oraz Wdrożeniową oraz inne dokumenty uzgodnione przez Strony.</w:t>
      </w:r>
    </w:p>
    <w:p w14:paraId="3D62ED55" w14:textId="77777777" w:rsidR="00707821" w:rsidRPr="004223E9" w:rsidRDefault="00707821" w:rsidP="001546C2">
      <w:pPr>
        <w:numPr>
          <w:ilvl w:val="0"/>
          <w:numId w:val="18"/>
        </w:numPr>
        <w:spacing w:after="120" w:line="264" w:lineRule="auto"/>
        <w:ind w:hanging="427"/>
        <w:rPr>
          <w:rFonts w:asciiTheme="minorHAnsi" w:hAnsiTheme="minorHAnsi" w:cstheme="minorHAnsi"/>
        </w:rPr>
      </w:pPr>
      <w:bookmarkStart w:id="16" w:name="_Hlk83196167"/>
      <w:r w:rsidRPr="004223E9">
        <w:rPr>
          <w:rFonts w:asciiTheme="minorHAnsi" w:hAnsiTheme="minorHAnsi" w:cstheme="minorHAnsi"/>
        </w:rPr>
        <w:t xml:space="preserve">Dokumentacja Techniczna - zestaw dokumentów dotyczących Systemu, w tym co najmniej opis struktury bazy danych, opis zabezpieczeń, opis konfiguracji, opis interfejsów, opis czynności administracyjnych, instrukcje konfiguracji serwera bazy danych Systemu, procedury archiwizacji bazy danych oraz procedur przywracania konfiguracji, opis konfiguracji środowiska Systemowego oraz inne dokumenty uzgodnione przez Strony. </w:t>
      </w:r>
    </w:p>
    <w:p w14:paraId="1737AE13" w14:textId="77777777" w:rsidR="00707821" w:rsidRPr="004223E9" w:rsidRDefault="00707821"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Dokumentacja Szkoleniowa - dokument zawierający zestaw ćwiczeń szkoleniowych. </w:t>
      </w:r>
    </w:p>
    <w:p w14:paraId="4E1DBA5C" w14:textId="77777777" w:rsidR="00707821" w:rsidRPr="004223E9" w:rsidRDefault="00707821"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Dokumentacja Użytkowa - dokument napisany w języku zrozumiałym dla przeciętnego docelowego użytkownika, opisujący sposób wykorzystania wszystkich funkcji Oprogramowania w trakcie jego eksploatacji, wszelkie instrukcje dotyczące obsługi Systemu w szczególności Instrukcje Użytkownika i instrukcje administratora Systemu. </w:t>
      </w:r>
    </w:p>
    <w:p w14:paraId="658342BF" w14:textId="77777777" w:rsidR="00707821" w:rsidRPr="004223E9" w:rsidRDefault="00707821"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Dokumentacja Wdrożeniowa - dokumentacja powstająca w trakcie realizacji Wdrożenia, obejmująca opis procesu dostosowania Oprogramowania do wymagań Zamawiającego (opis konfiguracji i parametryzacji Oprogramowania), opis interfejsów. </w:t>
      </w:r>
    </w:p>
    <w:p w14:paraId="77A485BB"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Dokument - urzędowy dokument, zapisany w formacie XML, biorący udział w procesach workflow </w:t>
      </w:r>
      <w:r w:rsidR="00F53877" w:rsidRPr="004223E9">
        <w:rPr>
          <w:rFonts w:asciiTheme="minorHAnsi" w:hAnsiTheme="minorHAnsi" w:cstheme="minorHAnsi"/>
        </w:rPr>
        <w:t>u Zamawiającego</w:t>
      </w:r>
      <w:r w:rsidRPr="004223E9">
        <w:rPr>
          <w:rFonts w:asciiTheme="minorHAnsi" w:hAnsiTheme="minorHAnsi" w:cstheme="minorHAnsi"/>
        </w:rPr>
        <w:t xml:space="preserve">. </w:t>
      </w:r>
    </w:p>
    <w:bookmarkEnd w:id="16"/>
    <w:p w14:paraId="7DAB49CC" w14:textId="77777777" w:rsidR="00707821" w:rsidRPr="004223E9" w:rsidRDefault="00707821"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Dostępność – właściwość określającą, że zasób systemu teleinformatycznego jest możliwy do wykorzystania na żądanie, w założonym czasie, przez podmiot uprawniony do pracy w systemie teleinformatycznym.</w:t>
      </w:r>
    </w:p>
    <w:p w14:paraId="2F3B027C" w14:textId="77777777" w:rsidR="00492F7D" w:rsidRPr="004223E9" w:rsidRDefault="00A91F64" w:rsidP="001546C2">
      <w:pPr>
        <w:numPr>
          <w:ilvl w:val="0"/>
          <w:numId w:val="18"/>
        </w:numPr>
        <w:spacing w:after="120" w:line="264" w:lineRule="auto"/>
        <w:ind w:hanging="427"/>
        <w:rPr>
          <w:rFonts w:asciiTheme="minorHAnsi" w:hAnsiTheme="minorHAnsi" w:cstheme="minorHAnsi"/>
        </w:rPr>
      </w:pPr>
      <w:bookmarkStart w:id="17" w:name="_Hlk83196221"/>
      <w:r w:rsidRPr="004223E9">
        <w:rPr>
          <w:rFonts w:asciiTheme="minorHAnsi" w:hAnsiTheme="minorHAnsi" w:cstheme="minorHAnsi"/>
        </w:rPr>
        <w:t xml:space="preserve">Dzień Roboczy - dzień kalendarzowy od poniedziałku do piątku za wyjątkiem dni ustawowo wolnych. </w:t>
      </w:r>
    </w:p>
    <w:p w14:paraId="05DB0DC4"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Dzień - dzień kalendarzowy</w:t>
      </w:r>
      <w:r w:rsidR="00707821" w:rsidRPr="004223E9">
        <w:rPr>
          <w:rFonts w:asciiTheme="minorHAnsi" w:hAnsiTheme="minorHAnsi" w:cstheme="minorHAnsi"/>
        </w:rPr>
        <w:t>.</w:t>
      </w:r>
      <w:r w:rsidRPr="004223E9">
        <w:rPr>
          <w:rFonts w:asciiTheme="minorHAnsi" w:hAnsiTheme="minorHAnsi" w:cstheme="minorHAnsi"/>
        </w:rPr>
        <w:t xml:space="preserve"> </w:t>
      </w:r>
    </w:p>
    <w:p w14:paraId="3FABCCF4" w14:textId="77777777" w:rsidR="00492F7D" w:rsidRPr="004223E9" w:rsidRDefault="002F6C3F"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E</w:t>
      </w:r>
      <w:r w:rsidR="00A91F64" w:rsidRPr="004223E9">
        <w:rPr>
          <w:rFonts w:asciiTheme="minorHAnsi" w:hAnsiTheme="minorHAnsi" w:cstheme="minorHAnsi"/>
        </w:rPr>
        <w:t xml:space="preserve">dytor WYSYWIG - wizualny edytor WWW działający na zasadzie "Dostajesz to co widzisz" (ang. What You See Is What You Get). Użytkownik edytora obarczony jest jedynie odpowiedzialnością za merytoryczną część przygotowania treści. Kodowanie informacji na język zrozumiały dla komputera jest realizowane przez edytor. </w:t>
      </w:r>
    </w:p>
    <w:p w14:paraId="3CE281AF"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Etap - faza realizacji przedmiotu Zamówienia, stanowiącą funkcjonalną całość, podlegającą odrębnym odbiorom. </w:t>
      </w:r>
      <w:bookmarkEnd w:id="17"/>
    </w:p>
    <w:p w14:paraId="5895F6A2" w14:textId="77777777" w:rsidR="0064599E" w:rsidRPr="004223E9" w:rsidRDefault="0064599E"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ePUAP (elektroniczna Platforma Usług Administracji Publicznej) – ogólnopolska platforma teleinformatyczna służąca do komunikacji obywateli z jednostkami administracji publicznej w ujednolicony, standardowy sposób. Usługodawcami są jednostki administracji publicznej oraz instytucje publiczne (zwłaszcza podmioty wykonujące zadania zlecone przez państwo). </w:t>
      </w:r>
    </w:p>
    <w:p w14:paraId="0C237973" w14:textId="77777777" w:rsidR="0064599E" w:rsidRPr="004223E9" w:rsidRDefault="0064599E"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ESP – Elektroniczna Skrzynka Podawcza platformy ePUAP, aplikacja do komunikacji elektronicznej, która służy przekazywaniu informacji w formie elektronicznej do podmiotu publicznego przy wykorzystaniu powszechnie dostępnej sieci teleinformacyjnej. ESP umożliwia instytucjom publicznym wywiązanie się z obowiązku, wynikającego z ustawy o informatyzacji działalności podmiotów realizujących zadania publiczne, w zakresie przyjmowania dokumentów w postaci elektronicznej.</w:t>
      </w:r>
    </w:p>
    <w:p w14:paraId="47F6E706" w14:textId="77777777" w:rsidR="0064599E" w:rsidRPr="004223E9" w:rsidRDefault="0064599E"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e-usługi (usługi on-line) - usługi, których świadczenie odbywa się za pomocą Internetu, jest zautomatyzowane (może wymagać niewielkiego udziału człowieka) i zdalne. Od usługi w ujęciu tradycyjnym, e-usługę odróżnia brak udziału człowieka po drugiej stronie oraz świadczenie na odległość. </w:t>
      </w:r>
    </w:p>
    <w:p w14:paraId="6609BE80" w14:textId="77777777" w:rsidR="0064599E" w:rsidRPr="004223E9" w:rsidRDefault="0064599E"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e-dojrzałość usługi publicznej – zakres, w jakim dana sprawa może zostać załatwiona przez Internet, mierzony 5-stopniową skalą: </w:t>
      </w:r>
    </w:p>
    <w:p w14:paraId="1EDE0EDE" w14:textId="77777777" w:rsidR="0064599E" w:rsidRPr="004223E9" w:rsidRDefault="005C74C2" w:rsidP="001546C2">
      <w:pPr>
        <w:spacing w:after="120" w:line="264" w:lineRule="auto"/>
        <w:ind w:left="427" w:firstLine="0"/>
        <w:rPr>
          <w:rFonts w:asciiTheme="minorHAnsi" w:hAnsiTheme="minorHAnsi" w:cstheme="minorHAnsi"/>
        </w:rPr>
      </w:pPr>
      <w:bookmarkStart w:id="18" w:name="_Hlk83196360"/>
      <w:r>
        <w:rPr>
          <w:rFonts w:asciiTheme="minorHAnsi" w:hAnsiTheme="minorHAnsi" w:cstheme="minorHAnsi"/>
        </w:rPr>
        <w:t xml:space="preserve">1 poziom: </w:t>
      </w:r>
      <w:r w:rsidR="0064599E" w:rsidRPr="004223E9">
        <w:rPr>
          <w:rFonts w:asciiTheme="minorHAnsi" w:hAnsiTheme="minorHAnsi" w:cstheme="minorHAnsi"/>
        </w:rPr>
        <w:t xml:space="preserve">Informacja - możliwości skorzystania z usługi, </w:t>
      </w:r>
    </w:p>
    <w:p w14:paraId="47ED105F" w14:textId="77777777" w:rsidR="0064599E" w:rsidRPr="004223E9" w:rsidRDefault="005C74C2" w:rsidP="001546C2">
      <w:pPr>
        <w:spacing w:after="120" w:line="264" w:lineRule="auto"/>
        <w:ind w:left="427" w:firstLine="0"/>
        <w:rPr>
          <w:rFonts w:asciiTheme="minorHAnsi" w:hAnsiTheme="minorHAnsi" w:cstheme="minorHAnsi"/>
        </w:rPr>
      </w:pPr>
      <w:r>
        <w:rPr>
          <w:rFonts w:asciiTheme="minorHAnsi" w:hAnsiTheme="minorHAnsi" w:cstheme="minorHAnsi"/>
        </w:rPr>
        <w:t xml:space="preserve">2 poziom: </w:t>
      </w:r>
      <w:r w:rsidR="0064599E" w:rsidRPr="004223E9">
        <w:rPr>
          <w:rFonts w:asciiTheme="minorHAnsi" w:hAnsiTheme="minorHAnsi" w:cstheme="minorHAnsi"/>
        </w:rPr>
        <w:t xml:space="preserve">Interakcja - możliwość pobrania formularza, </w:t>
      </w:r>
    </w:p>
    <w:p w14:paraId="6C99EF6A" w14:textId="77777777" w:rsidR="0064599E" w:rsidRPr="004223E9" w:rsidRDefault="005C74C2" w:rsidP="001546C2">
      <w:pPr>
        <w:spacing w:after="120" w:line="264" w:lineRule="auto"/>
        <w:ind w:left="427" w:firstLine="0"/>
        <w:rPr>
          <w:rFonts w:asciiTheme="minorHAnsi" w:hAnsiTheme="minorHAnsi" w:cstheme="minorHAnsi"/>
        </w:rPr>
      </w:pPr>
      <w:r>
        <w:rPr>
          <w:rFonts w:asciiTheme="minorHAnsi" w:hAnsiTheme="minorHAnsi" w:cstheme="minorHAnsi"/>
        </w:rPr>
        <w:t xml:space="preserve">3 poziom: </w:t>
      </w:r>
      <w:r w:rsidR="0064599E" w:rsidRPr="004223E9">
        <w:rPr>
          <w:rFonts w:asciiTheme="minorHAnsi" w:hAnsiTheme="minorHAnsi" w:cstheme="minorHAnsi"/>
        </w:rPr>
        <w:t xml:space="preserve">Dwustronna interakcja - możliwość pobrania i odesłania formularza, </w:t>
      </w:r>
    </w:p>
    <w:p w14:paraId="6882ACB7" w14:textId="77777777" w:rsidR="0064599E" w:rsidRPr="004223E9" w:rsidRDefault="005C74C2" w:rsidP="001546C2">
      <w:pPr>
        <w:spacing w:after="120" w:line="264" w:lineRule="auto"/>
        <w:ind w:left="427" w:firstLine="0"/>
        <w:rPr>
          <w:rFonts w:asciiTheme="minorHAnsi" w:hAnsiTheme="minorHAnsi" w:cstheme="minorHAnsi"/>
        </w:rPr>
      </w:pPr>
      <w:r>
        <w:rPr>
          <w:rFonts w:asciiTheme="minorHAnsi" w:hAnsiTheme="minorHAnsi" w:cstheme="minorHAnsi"/>
        </w:rPr>
        <w:t xml:space="preserve">4 poziom: </w:t>
      </w:r>
      <w:r w:rsidR="0064599E" w:rsidRPr="004223E9">
        <w:rPr>
          <w:rFonts w:asciiTheme="minorHAnsi" w:hAnsiTheme="minorHAnsi" w:cstheme="minorHAnsi"/>
        </w:rPr>
        <w:t>Transakcja - pełne załatwienie sprawy, łącznie z ewentualną płatnością,</w:t>
      </w:r>
    </w:p>
    <w:p w14:paraId="7828E861" w14:textId="77777777" w:rsidR="0064599E" w:rsidRPr="004223E9" w:rsidRDefault="005C74C2" w:rsidP="001546C2">
      <w:pPr>
        <w:spacing w:after="120" w:line="264" w:lineRule="auto"/>
        <w:ind w:left="427" w:firstLine="0"/>
        <w:rPr>
          <w:rFonts w:asciiTheme="minorHAnsi" w:hAnsiTheme="minorHAnsi" w:cstheme="minorHAnsi"/>
        </w:rPr>
      </w:pPr>
      <w:r>
        <w:rPr>
          <w:rFonts w:asciiTheme="minorHAnsi" w:hAnsiTheme="minorHAnsi" w:cstheme="minorHAnsi"/>
        </w:rPr>
        <w:lastRenderedPageBreak/>
        <w:t xml:space="preserve">5 poziom: </w:t>
      </w:r>
      <w:r w:rsidR="0064599E" w:rsidRPr="004223E9">
        <w:rPr>
          <w:rFonts w:asciiTheme="minorHAnsi" w:hAnsiTheme="minorHAnsi" w:cstheme="minorHAnsi"/>
        </w:rPr>
        <w:t>Personalizacja - dostosowanie usługi do indywidualnych preferencji, np. przypominająca informacja sms, częściowo wypełnione formularze.</w:t>
      </w:r>
      <w:bookmarkEnd w:id="18"/>
      <w:r w:rsidR="0064599E" w:rsidRPr="004223E9">
        <w:rPr>
          <w:rFonts w:asciiTheme="minorHAnsi" w:hAnsiTheme="minorHAnsi" w:cstheme="minorHAnsi"/>
        </w:rPr>
        <w:t xml:space="preserve"> </w:t>
      </w:r>
    </w:p>
    <w:p w14:paraId="5467D3C3" w14:textId="77777777" w:rsidR="004223E9" w:rsidRPr="002D7CC7" w:rsidRDefault="004223E9" w:rsidP="001546C2">
      <w:pPr>
        <w:numPr>
          <w:ilvl w:val="0"/>
          <w:numId w:val="18"/>
        </w:numPr>
        <w:spacing w:after="120" w:line="264" w:lineRule="auto"/>
        <w:ind w:hanging="427"/>
        <w:rPr>
          <w:rFonts w:asciiTheme="minorHAnsi" w:hAnsiTheme="minorHAnsi" w:cstheme="minorHAnsi"/>
        </w:rPr>
      </w:pPr>
      <w:r w:rsidRPr="002D7CC7">
        <w:rPr>
          <w:rFonts w:asciiTheme="minorHAnsi" w:hAnsiTheme="minorHAnsi" w:cstheme="minorHAnsi"/>
        </w:rPr>
        <w:t xml:space="preserve">e-usługi poziom 3 - dwustronna interakcja – usługi zapewniające możliwość wypełnienia elektronicznego formularza (format XML) na stronie internetowej urzędu (np. portalu podatkowym) lub ePUAP, gdyż usługi połączone są z  niezbędnym systemem identyfikacji osoby (mieszkaniec nie musi przychodzić do JST na żadnym etapie załatwiania sprawy; pracownik JST nie musi wydawać formularzy i wyjaśniać jak je wypełniać ani wprowadzać danych do systemu dziedzinowego, ale musi weryfikować dane z formularzy). </w:t>
      </w:r>
    </w:p>
    <w:p w14:paraId="2E33C9DD" w14:textId="77777777" w:rsidR="004223E9" w:rsidRDefault="004223E9" w:rsidP="001546C2">
      <w:pPr>
        <w:numPr>
          <w:ilvl w:val="0"/>
          <w:numId w:val="18"/>
        </w:numPr>
        <w:spacing w:after="120" w:line="264" w:lineRule="auto"/>
        <w:ind w:hanging="427"/>
        <w:rPr>
          <w:rFonts w:asciiTheme="minorHAnsi" w:hAnsiTheme="minorHAnsi" w:cstheme="minorHAnsi"/>
        </w:rPr>
      </w:pPr>
      <w:r w:rsidRPr="002D7CC7">
        <w:rPr>
          <w:rFonts w:asciiTheme="minorHAnsi" w:hAnsiTheme="minorHAnsi" w:cstheme="minorHAnsi"/>
        </w:rPr>
        <w:t>e-usługi poziom 4 - transakcja – usługi transakcyjne, udostępniane w całości poprzez sieć, włączając podejmowanie decyzji oraz jej dostarczanie (nie jest potrzebna forma papierowa na żadnym etapie realizacji usługi; mieszkaniec nie musi przychodzić do JST na żadnym etapie załatwiania sprawy, a pracownik JST nie musi wydawać formularzy, wyjaśniać jak je wypełniać ani ręcznie wprowadzać danych do systemu dziedzinowego; system informatyczny automatycznie weryfikuje dane z formularzy). Na poziomie 4 e-usługi często połączone są z elektroniczną płatnością.</w:t>
      </w:r>
    </w:p>
    <w:p w14:paraId="13D3FDF4" w14:textId="77777777" w:rsidR="004223E9" w:rsidRDefault="004223E9" w:rsidP="001546C2">
      <w:pPr>
        <w:numPr>
          <w:ilvl w:val="0"/>
          <w:numId w:val="18"/>
        </w:numPr>
        <w:spacing w:after="120" w:line="264" w:lineRule="auto"/>
        <w:ind w:hanging="427"/>
        <w:rPr>
          <w:rFonts w:asciiTheme="minorHAnsi" w:hAnsiTheme="minorHAnsi" w:cstheme="minorHAnsi"/>
        </w:rPr>
      </w:pPr>
      <w:r w:rsidRPr="0064599E">
        <w:rPr>
          <w:rFonts w:asciiTheme="minorHAnsi" w:hAnsiTheme="minorHAnsi" w:cstheme="minorHAnsi"/>
        </w:rPr>
        <w:t>e-usługi poziom 5 - personalizacja - usługi spersonalizowane, udostępniane w całości poprzez sieć, włączając podejmowanie decyzji oraz jej dostarczanie (nie jest potrzebna forma papierowa na żadnym etapie realizacji usługi; mieszkaniec nie musi przychodzić do JST na żadnym etapie załatwiania sprawy, a pracownik JST nie musi wydawać formularzy, wyjaśniać jak je wypełniać ani ręcznie wprowadzać danych do systemu dziedzinowego; system informatyczny automatycznie weryfikuje dane z formularzy, są to usługi dostosowane do indywidualnych preferencji, np. przypominająca informacja sms).</w:t>
      </w:r>
      <w:r>
        <w:rPr>
          <w:rFonts w:asciiTheme="minorHAnsi" w:hAnsiTheme="minorHAnsi" w:cstheme="minorHAnsi"/>
        </w:rPr>
        <w:t xml:space="preserve"> </w:t>
      </w:r>
    </w:p>
    <w:p w14:paraId="46C224E0" w14:textId="77777777" w:rsidR="004223E9" w:rsidRPr="002D7CC7" w:rsidRDefault="004223E9" w:rsidP="001546C2">
      <w:pPr>
        <w:numPr>
          <w:ilvl w:val="0"/>
          <w:numId w:val="18"/>
        </w:numPr>
        <w:spacing w:after="120" w:line="264" w:lineRule="auto"/>
        <w:ind w:hanging="427"/>
        <w:rPr>
          <w:rFonts w:asciiTheme="minorHAnsi" w:hAnsiTheme="minorHAnsi" w:cstheme="minorHAnsi"/>
        </w:rPr>
      </w:pPr>
      <w:r w:rsidRPr="002D7CC7">
        <w:rPr>
          <w:rFonts w:asciiTheme="minorHAnsi" w:hAnsiTheme="minorHAnsi" w:cstheme="minorHAnsi"/>
        </w:rPr>
        <w:t xml:space="preserve">Ewidencja – rejestr wraz z określonymi procedurami aktualizacji, którego atrybuty mogą stanowić referencję do obiektów w innych rejestrach i ewidencjach. </w:t>
      </w:r>
    </w:p>
    <w:p w14:paraId="210D77CC" w14:textId="77777777" w:rsidR="001D32C0" w:rsidRDefault="001D32C0" w:rsidP="001546C2">
      <w:pPr>
        <w:numPr>
          <w:ilvl w:val="0"/>
          <w:numId w:val="18"/>
        </w:numPr>
        <w:spacing w:after="120" w:line="264" w:lineRule="auto"/>
        <w:ind w:hanging="427"/>
        <w:rPr>
          <w:rFonts w:asciiTheme="minorHAnsi" w:hAnsiTheme="minorHAnsi" w:cstheme="minorHAnsi"/>
        </w:rPr>
      </w:pPr>
      <w:r w:rsidRPr="001D32C0">
        <w:rPr>
          <w:rFonts w:asciiTheme="minorHAnsi" w:hAnsiTheme="minorHAnsi" w:cstheme="minorHAnsi"/>
        </w:rPr>
        <w:t>EZDIB - System Elektronicznego Zarządzania Dokumentami I Budżetem</w:t>
      </w:r>
      <w:r w:rsidRPr="001D32C0">
        <w:rPr>
          <w:rFonts w:asciiTheme="minorHAnsi" w:hAnsiTheme="minorHAnsi" w:cstheme="minorHAnsi"/>
          <w:b/>
          <w:bCs/>
        </w:rPr>
        <w:t xml:space="preserve"> </w:t>
      </w:r>
      <w:r w:rsidRPr="001D32C0">
        <w:rPr>
          <w:rFonts w:asciiTheme="minorHAnsi" w:hAnsiTheme="minorHAnsi" w:cstheme="minorHAnsi"/>
        </w:rPr>
        <w:t>- system informatyczny do elektronicznego zarządzania dokumentacją oraz budżetem gminy umożliwiający wykonywanie w nim czynności kancelaryjnych, dokumentowanie przebiegu załatwiania spraw oraz gromadzenie, tworzenie dokumentów elektronicznych, planowanie, realizację i wykonanie budżetu gminy umożliwiający automatyczne generowanie uchwał budżetowych, wieloletniej prognozy finansowej oraz załączników do nich</w:t>
      </w:r>
      <w:r>
        <w:rPr>
          <w:rFonts w:asciiTheme="minorHAnsi" w:hAnsiTheme="minorHAnsi" w:cstheme="minorHAnsi"/>
        </w:rPr>
        <w:t xml:space="preserve">. </w:t>
      </w:r>
    </w:p>
    <w:p w14:paraId="1CB99F75" w14:textId="77777777" w:rsidR="004223E9" w:rsidRDefault="004223E9" w:rsidP="001546C2">
      <w:pPr>
        <w:numPr>
          <w:ilvl w:val="0"/>
          <w:numId w:val="18"/>
        </w:numPr>
        <w:spacing w:after="120" w:line="264" w:lineRule="auto"/>
        <w:ind w:hanging="427"/>
        <w:rPr>
          <w:rFonts w:asciiTheme="minorHAnsi" w:hAnsiTheme="minorHAnsi" w:cstheme="minorHAnsi"/>
        </w:rPr>
      </w:pPr>
      <w:bookmarkStart w:id="19" w:name="_Hlk83196536"/>
      <w:r w:rsidRPr="002D7CC7">
        <w:rPr>
          <w:rFonts w:asciiTheme="minorHAnsi" w:hAnsiTheme="minorHAnsi" w:cstheme="minorHAnsi"/>
        </w:rPr>
        <w:t xml:space="preserve">EOD (SEOD/EZD) </w:t>
      </w:r>
      <w:r w:rsidR="001D32C0">
        <w:rPr>
          <w:rFonts w:asciiTheme="minorHAnsi" w:hAnsiTheme="minorHAnsi" w:cstheme="minorHAnsi"/>
        </w:rPr>
        <w:t>–</w:t>
      </w:r>
      <w:r w:rsidRPr="002D7CC7">
        <w:rPr>
          <w:rFonts w:asciiTheme="minorHAnsi" w:hAnsiTheme="minorHAnsi" w:cstheme="minorHAnsi"/>
        </w:rPr>
        <w:t xml:space="preserve"> </w:t>
      </w:r>
      <w:r w:rsidR="001D32C0">
        <w:rPr>
          <w:rFonts w:asciiTheme="minorHAnsi" w:hAnsiTheme="minorHAnsi" w:cstheme="minorHAnsi"/>
        </w:rPr>
        <w:t xml:space="preserve">Elektroniczny </w:t>
      </w:r>
      <w:r w:rsidRPr="002D7CC7">
        <w:rPr>
          <w:rFonts w:asciiTheme="minorHAnsi" w:hAnsiTheme="minorHAnsi" w:cstheme="minorHAnsi"/>
        </w:rPr>
        <w:t>Obieg Dokumentów - system teleinformatyczny do elektronicznego zarządzania dokumentacją umożliwiający wykonywanie w nim czynności kancelaryjnych, dokumentowanie przebiegu załatwiania spraw oraz gromadzenie i tworzenie dokumentów elektronicznych.</w:t>
      </w:r>
      <w:bookmarkEnd w:id="19"/>
    </w:p>
    <w:p w14:paraId="182716E2" w14:textId="77777777" w:rsidR="00492F7D" w:rsidRPr="004223E9" w:rsidRDefault="00A91F64" w:rsidP="001546C2">
      <w:pPr>
        <w:numPr>
          <w:ilvl w:val="0"/>
          <w:numId w:val="18"/>
        </w:numPr>
        <w:spacing w:after="120" w:line="264" w:lineRule="auto"/>
        <w:ind w:hanging="427"/>
        <w:rPr>
          <w:rFonts w:asciiTheme="minorHAnsi" w:hAnsiTheme="minorHAnsi" w:cstheme="minorHAnsi"/>
        </w:rPr>
      </w:pPr>
      <w:bookmarkStart w:id="20" w:name="_Hlk83196587"/>
      <w:r w:rsidRPr="004223E9">
        <w:rPr>
          <w:rFonts w:asciiTheme="minorHAnsi" w:hAnsiTheme="minorHAnsi" w:cstheme="minorHAnsi"/>
        </w:rPr>
        <w:t>Formularz - schemat, na którego podstawie tworzone są dokumenty urzędowe, pozwala na tworzenie dokumentów XML w oparciu o schematy danych XSD oraz style XSL.</w:t>
      </w:r>
      <w:bookmarkEnd w:id="20"/>
      <w:r w:rsidRPr="004223E9">
        <w:rPr>
          <w:rFonts w:asciiTheme="minorHAnsi" w:hAnsiTheme="minorHAnsi" w:cstheme="minorHAnsi"/>
        </w:rPr>
        <w:t xml:space="preserve"> </w:t>
      </w:r>
    </w:p>
    <w:p w14:paraId="2EA5AB9A" w14:textId="77777777" w:rsidR="00492F7D" w:rsidRPr="004223E9" w:rsidRDefault="00A91F64" w:rsidP="001546C2">
      <w:pPr>
        <w:numPr>
          <w:ilvl w:val="0"/>
          <w:numId w:val="18"/>
        </w:numPr>
        <w:spacing w:after="120" w:line="264" w:lineRule="auto"/>
        <w:ind w:hanging="427"/>
        <w:rPr>
          <w:rFonts w:asciiTheme="minorHAnsi" w:hAnsiTheme="minorHAnsi" w:cstheme="minorHAnsi"/>
        </w:rPr>
      </w:pPr>
      <w:bookmarkStart w:id="21" w:name="_Hlk83196803"/>
      <w:r w:rsidRPr="004223E9">
        <w:rPr>
          <w:rFonts w:asciiTheme="minorHAnsi" w:hAnsiTheme="minorHAnsi" w:cstheme="minorHAnsi"/>
        </w:rPr>
        <w:t xml:space="preserve">Godziny Robocze - godziny zegarowe od </w:t>
      </w:r>
      <w:r w:rsidR="00860E28">
        <w:rPr>
          <w:rFonts w:asciiTheme="minorHAnsi" w:hAnsiTheme="minorHAnsi" w:cstheme="minorHAnsi"/>
        </w:rPr>
        <w:t>8</w:t>
      </w:r>
      <w:r w:rsidRPr="004223E9">
        <w:rPr>
          <w:rFonts w:asciiTheme="minorHAnsi" w:hAnsiTheme="minorHAnsi" w:cstheme="minorHAnsi"/>
        </w:rPr>
        <w:t>.</w:t>
      </w:r>
      <w:r w:rsidR="00860E28">
        <w:rPr>
          <w:rFonts w:asciiTheme="minorHAnsi" w:hAnsiTheme="minorHAnsi" w:cstheme="minorHAnsi"/>
        </w:rPr>
        <w:t>0</w:t>
      </w:r>
      <w:r w:rsidRPr="004223E9">
        <w:rPr>
          <w:rFonts w:asciiTheme="minorHAnsi" w:hAnsiTheme="minorHAnsi" w:cstheme="minorHAnsi"/>
        </w:rPr>
        <w:t>0 do 1</w:t>
      </w:r>
      <w:r w:rsidR="00860E28">
        <w:rPr>
          <w:rFonts w:asciiTheme="minorHAnsi" w:hAnsiTheme="minorHAnsi" w:cstheme="minorHAnsi"/>
        </w:rPr>
        <w:t>6</w:t>
      </w:r>
      <w:r w:rsidRPr="004223E9">
        <w:rPr>
          <w:rFonts w:asciiTheme="minorHAnsi" w:hAnsiTheme="minorHAnsi" w:cstheme="minorHAnsi"/>
        </w:rPr>
        <w:t>.</w:t>
      </w:r>
      <w:r w:rsidR="00860E28">
        <w:rPr>
          <w:rFonts w:asciiTheme="minorHAnsi" w:hAnsiTheme="minorHAnsi" w:cstheme="minorHAnsi"/>
        </w:rPr>
        <w:t>0</w:t>
      </w:r>
      <w:r w:rsidRPr="004223E9">
        <w:rPr>
          <w:rFonts w:asciiTheme="minorHAnsi" w:hAnsiTheme="minorHAnsi" w:cstheme="minorHAnsi"/>
        </w:rPr>
        <w:t xml:space="preserve">0 w ramach Dnia Roboczego. </w:t>
      </w:r>
    </w:p>
    <w:p w14:paraId="24B50212" w14:textId="6855B9C3"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Gwarancja Jakości - świadczenia realizowane przez Wykonawcę na warunkach opisanych umowie oraz w Załączniku nr </w:t>
      </w:r>
      <w:r w:rsidR="00A57171">
        <w:rPr>
          <w:rFonts w:asciiTheme="minorHAnsi" w:hAnsiTheme="minorHAnsi" w:cstheme="minorHAnsi"/>
        </w:rPr>
        <w:t>A</w:t>
      </w:r>
      <w:r w:rsidRPr="004223E9">
        <w:rPr>
          <w:rFonts w:asciiTheme="minorHAnsi" w:hAnsiTheme="minorHAnsi" w:cstheme="minorHAnsi"/>
        </w:rPr>
        <w:t xml:space="preserve"> do </w:t>
      </w:r>
      <w:r w:rsidR="00976A1C" w:rsidRPr="004223E9">
        <w:rPr>
          <w:rFonts w:asciiTheme="minorHAnsi" w:hAnsiTheme="minorHAnsi" w:cstheme="minorHAnsi"/>
        </w:rPr>
        <w:t>SWZ</w:t>
      </w:r>
      <w:r w:rsidRPr="004223E9">
        <w:rPr>
          <w:rFonts w:asciiTheme="minorHAnsi" w:hAnsiTheme="minorHAnsi" w:cstheme="minorHAnsi"/>
        </w:rPr>
        <w:t xml:space="preserve">. </w:t>
      </w:r>
    </w:p>
    <w:p w14:paraId="4F1D3F2F"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Help Desk - część organizacji Wykonawcy (dział, sekcja, zespół lub wyznaczona grupa osób) odpowiedzialna za przyjmowanie Zgłoszeń od osób uprawnionych do ich dostarczania oraz kontrolę ich rozwiązania. </w:t>
      </w:r>
    </w:p>
    <w:p w14:paraId="300DD554"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Hurtownia Danych - element Systemu, miejsce składowania i integrowania wybranych danych pochodzących z CBD oraz zewnętrznych źródeł danych. </w:t>
      </w:r>
    </w:p>
    <w:p w14:paraId="1DBDB688"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Incydent - każde Zdarzenie występujące po stronie Systemu lub po stronie prawidłowej obsługi i użytkowania Systemu, niebędące częścią normalnego działania Systemu, w szczególności działanie Systemu niezgodne z wymaganiami Zamawiającego określonymi w </w:t>
      </w:r>
      <w:r w:rsidR="00976A1C" w:rsidRPr="004223E9">
        <w:rPr>
          <w:rFonts w:asciiTheme="minorHAnsi" w:hAnsiTheme="minorHAnsi" w:cstheme="minorHAnsi"/>
        </w:rPr>
        <w:t>SWZ</w:t>
      </w:r>
      <w:r w:rsidRPr="004223E9">
        <w:rPr>
          <w:rFonts w:asciiTheme="minorHAnsi" w:hAnsiTheme="minorHAnsi" w:cstheme="minorHAnsi"/>
        </w:rPr>
        <w:t xml:space="preserve"> i Dokumentacji. </w:t>
      </w:r>
      <w:bookmarkEnd w:id="21"/>
    </w:p>
    <w:p w14:paraId="12105008" w14:textId="77777777" w:rsidR="001D32C0" w:rsidRPr="001D32C0" w:rsidRDefault="001D32C0" w:rsidP="001546C2">
      <w:pPr>
        <w:numPr>
          <w:ilvl w:val="0"/>
          <w:numId w:val="18"/>
        </w:numPr>
        <w:spacing w:after="120" w:line="264" w:lineRule="auto"/>
        <w:rPr>
          <w:rFonts w:asciiTheme="minorHAnsi" w:hAnsiTheme="minorHAnsi" w:cstheme="minorHAnsi"/>
        </w:rPr>
      </w:pPr>
      <w:r w:rsidRPr="001D32C0">
        <w:rPr>
          <w:rFonts w:asciiTheme="minorHAnsi" w:hAnsiTheme="minorHAnsi" w:cstheme="minorHAnsi"/>
        </w:rPr>
        <w:t xml:space="preserve">Infrastruktura Kluczowa - infrastruktura informatyczna wchodząca w zakres przedmiotu Zamówienia o kluczowym znaczeniu z punktu widzenia ciągłości działania Systemu i dostępności planowanych do uruchomienia e-usług. Do Infrastruktury Kluczowej zalicza się m.in.: serwer, macierz, UTM. </w:t>
      </w:r>
    </w:p>
    <w:p w14:paraId="16DB0778" w14:textId="77777777" w:rsidR="001D32C0" w:rsidRPr="001D32C0" w:rsidRDefault="001D32C0" w:rsidP="001546C2">
      <w:pPr>
        <w:numPr>
          <w:ilvl w:val="0"/>
          <w:numId w:val="18"/>
        </w:numPr>
        <w:spacing w:after="120" w:line="264" w:lineRule="auto"/>
        <w:rPr>
          <w:rFonts w:asciiTheme="minorHAnsi" w:hAnsiTheme="minorHAnsi" w:cstheme="minorHAnsi"/>
        </w:rPr>
      </w:pPr>
      <w:r w:rsidRPr="001D32C0">
        <w:rPr>
          <w:rFonts w:asciiTheme="minorHAnsi" w:hAnsiTheme="minorHAnsi" w:cstheme="minorHAnsi"/>
        </w:rPr>
        <w:lastRenderedPageBreak/>
        <w:t>Infrastruktura Zamawiającego – infrastruktura informatyczna (w tym sprzęt i oprogramowanie) użytkowana przez Zamawiającego niebędąca przedmiotem Zamówienia, przeznaczona przez Zamawiającego do wykorzystania na cele wdrożenia i eksploatacji Systemu (na przykład: stacje robocze, infrastruktura sieciowa).</w:t>
      </w:r>
    </w:p>
    <w:p w14:paraId="6BBA41C9" w14:textId="77777777" w:rsidR="0064599E" w:rsidRPr="004223E9" w:rsidRDefault="0064599E"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Integralność – właściwość polegającą na tym, że zasób systemu teleinformatycznego nie został zmodyfikowany w sposób nieuprawniony.</w:t>
      </w:r>
    </w:p>
    <w:p w14:paraId="637AA8E3" w14:textId="77777777" w:rsidR="0064599E" w:rsidRPr="004223E9" w:rsidRDefault="0064599E"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Interoperacyjność – </w:t>
      </w:r>
      <w:bookmarkStart w:id="22" w:name="_Hlk83196951"/>
      <w:r w:rsidRPr="004223E9">
        <w:rPr>
          <w:rFonts w:asciiTheme="minorHAnsi" w:hAnsiTheme="minorHAnsi" w:cstheme="minorHAnsi"/>
        </w:rPr>
        <w:t>zdolność różnych podmiotów oraz używanych przez nie systemów teleinformatycznych i rejestrów publicznych do współdziałania na rzecz osiągnięcia wzajemnie korzystnych i uzgodnionych celów, z uwzględnieniem współdzielenia informacji i wiedzy przez wspierane przez nie procesy biznesowe realizowane za pomocą wymiany danych za pośrednictwem wykorzystywanych przez te podmioty systemów teleinformatycznych</w:t>
      </w:r>
      <w:bookmarkEnd w:id="22"/>
      <w:r w:rsidRPr="004223E9">
        <w:rPr>
          <w:rFonts w:asciiTheme="minorHAnsi" w:hAnsiTheme="minorHAnsi" w:cstheme="minorHAnsi"/>
        </w:rPr>
        <w:t xml:space="preserve">. </w:t>
      </w:r>
    </w:p>
    <w:p w14:paraId="73AE09D1" w14:textId="77777777" w:rsidR="0064599E" w:rsidRPr="004223E9" w:rsidRDefault="0064599E"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Informacja – dane, które dostarczają opisu właściwości lub stanu wybranych obiektów lub opisują relacje pomiędzy obiektami lub wartościują poszczególne obiekty lub opisują stan układu obiektów należących do pewnego zbioru w odniesieniu do innego układu.</w:t>
      </w:r>
    </w:p>
    <w:p w14:paraId="76BB92B4" w14:textId="77777777" w:rsidR="00492F7D" w:rsidRPr="004223E9" w:rsidRDefault="00A91F64" w:rsidP="001546C2">
      <w:pPr>
        <w:numPr>
          <w:ilvl w:val="0"/>
          <w:numId w:val="18"/>
        </w:numPr>
        <w:spacing w:after="120" w:line="264" w:lineRule="auto"/>
        <w:ind w:hanging="427"/>
        <w:rPr>
          <w:rFonts w:asciiTheme="minorHAnsi" w:hAnsiTheme="minorHAnsi" w:cstheme="minorHAnsi"/>
        </w:rPr>
      </w:pPr>
      <w:bookmarkStart w:id="23" w:name="_Hlk83197136"/>
      <w:r w:rsidRPr="004223E9">
        <w:rPr>
          <w:rFonts w:asciiTheme="minorHAnsi" w:hAnsiTheme="minorHAnsi" w:cstheme="minorHAnsi"/>
        </w:rPr>
        <w:t xml:space="preserve">Internetowy System Obsługi Help Desk - system internetowy prowadzony przez Wykonawcę, stanowiący rejestr Zgłoszeń i podstawowe narzędzie do zarządzania realizacją zgłoszenia. </w:t>
      </w:r>
      <w:bookmarkEnd w:id="23"/>
    </w:p>
    <w:p w14:paraId="14F8064B" w14:textId="77777777" w:rsidR="00D524B1" w:rsidRPr="00D524B1" w:rsidRDefault="00D524B1" w:rsidP="001546C2">
      <w:pPr>
        <w:numPr>
          <w:ilvl w:val="0"/>
          <w:numId w:val="18"/>
        </w:numPr>
        <w:spacing w:after="120" w:line="264" w:lineRule="auto"/>
        <w:ind w:hanging="427"/>
        <w:rPr>
          <w:rFonts w:asciiTheme="minorHAnsi" w:hAnsiTheme="minorHAnsi" w:cstheme="minorHAnsi"/>
        </w:rPr>
      </w:pPr>
      <w:r w:rsidRPr="00D524B1">
        <w:rPr>
          <w:rFonts w:asciiTheme="minorHAnsi" w:hAnsiTheme="minorHAnsi" w:cstheme="minorHAnsi"/>
        </w:rPr>
        <w:t>INSPIRE – Dyrektywa 2007/2/WE Parlamentu Europejskiego i Rady z dnia 14 marca 2007 r. ustanawiającą infrastrukturę informacji przestrzennej we Wspólnocie Europejskiej (INSPIRE) transponowaną do prawa polskiego w ustawie z dnia 4 marca 2010 r. o infrastrukturze informacji przestrzennej</w:t>
      </w:r>
      <w:r>
        <w:rPr>
          <w:rFonts w:asciiTheme="minorHAnsi" w:hAnsiTheme="minorHAnsi" w:cstheme="minorHAnsi"/>
        </w:rPr>
        <w:t xml:space="preserve"> (</w:t>
      </w:r>
      <w:r w:rsidRPr="00D524B1">
        <w:rPr>
          <w:rFonts w:asciiTheme="minorHAnsi" w:hAnsiTheme="minorHAnsi" w:cstheme="minorHAnsi"/>
        </w:rPr>
        <w:t>Dz. U. z 2010 r. Nr 76, poz. 489, ze zm</w:t>
      </w:r>
      <w:r>
        <w:rPr>
          <w:rFonts w:asciiTheme="minorHAnsi" w:hAnsiTheme="minorHAnsi" w:cstheme="minorHAnsi"/>
        </w:rPr>
        <w:t>.).</w:t>
      </w:r>
    </w:p>
    <w:p w14:paraId="0A162B50" w14:textId="77777777" w:rsidR="00492F7D" w:rsidRPr="004223E9" w:rsidRDefault="00A91F64" w:rsidP="001546C2">
      <w:pPr>
        <w:numPr>
          <w:ilvl w:val="0"/>
          <w:numId w:val="18"/>
        </w:numPr>
        <w:spacing w:after="120" w:line="264" w:lineRule="auto"/>
        <w:ind w:hanging="427"/>
        <w:rPr>
          <w:rFonts w:asciiTheme="minorHAnsi" w:hAnsiTheme="minorHAnsi" w:cstheme="minorHAnsi"/>
        </w:rPr>
      </w:pPr>
      <w:bookmarkStart w:id="24" w:name="_Hlk83197160"/>
      <w:r w:rsidRPr="004223E9">
        <w:rPr>
          <w:rFonts w:asciiTheme="minorHAnsi" w:hAnsiTheme="minorHAnsi" w:cstheme="minorHAnsi"/>
        </w:rPr>
        <w:t xml:space="preserve">Istotna Funkcja Oprogramowania - funkcja, której brak uniemożliwia wykorzystanie danego modułu Oprogramowania Aplikacyjnego i uniemożliwia działanie Zamawiającego w zakresie funkcjonalnym tego modułu Oprogramowania. </w:t>
      </w:r>
    </w:p>
    <w:p w14:paraId="0F885B28"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ITIL (ang. Information Technology Infrastructure Library) - zbiór zaleceń dotyczących efektywnego i skutecznego zarządzania usługami informatycznymi w wersji III opublikowanej w 2007 roku. </w:t>
      </w:r>
      <w:bookmarkEnd w:id="24"/>
    </w:p>
    <w:p w14:paraId="7D1DBEC1" w14:textId="77777777" w:rsidR="00D524B1" w:rsidRDefault="00D524B1" w:rsidP="001546C2">
      <w:pPr>
        <w:numPr>
          <w:ilvl w:val="0"/>
          <w:numId w:val="18"/>
        </w:numPr>
        <w:spacing w:after="120" w:line="264" w:lineRule="auto"/>
        <w:ind w:hanging="427"/>
        <w:rPr>
          <w:rFonts w:asciiTheme="minorHAnsi" w:hAnsiTheme="minorHAnsi" w:cstheme="minorHAnsi"/>
        </w:rPr>
      </w:pPr>
      <w:r w:rsidRPr="00D524B1">
        <w:rPr>
          <w:rFonts w:asciiTheme="minorHAnsi" w:hAnsiTheme="minorHAnsi" w:cstheme="minorHAnsi"/>
        </w:rPr>
        <w:t>JPG – Metoda kompresji statycznych obrazów rastrowych. Format pliku obok formatów GIF i PNG jest najczęściej stosowanym formatem w przeglądarkach internetowych</w:t>
      </w:r>
      <w:r>
        <w:rPr>
          <w:rFonts w:asciiTheme="minorHAnsi" w:hAnsiTheme="minorHAnsi" w:cstheme="minorHAnsi"/>
        </w:rPr>
        <w:t>.</w:t>
      </w:r>
    </w:p>
    <w:p w14:paraId="792BFF46" w14:textId="77777777" w:rsidR="00492F7D" w:rsidRPr="006B1D07" w:rsidRDefault="00A91F64" w:rsidP="001546C2">
      <w:pPr>
        <w:numPr>
          <w:ilvl w:val="0"/>
          <w:numId w:val="18"/>
        </w:numPr>
        <w:spacing w:after="120" w:line="264" w:lineRule="auto"/>
        <w:ind w:hanging="427"/>
        <w:rPr>
          <w:rFonts w:asciiTheme="minorHAnsi" w:hAnsiTheme="minorHAnsi" w:cstheme="minorHAnsi"/>
        </w:rPr>
      </w:pPr>
      <w:r w:rsidRPr="006B1D07">
        <w:rPr>
          <w:rFonts w:asciiTheme="minorHAnsi" w:hAnsiTheme="minorHAnsi" w:cstheme="minorHAnsi"/>
        </w:rPr>
        <w:t xml:space="preserve">Kierownik Projektu – patrz Kierownik Projektu Zamawiającego. </w:t>
      </w:r>
    </w:p>
    <w:p w14:paraId="27ED28BA"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Kierownik Projektu Wykonawcy - osoba z ramienia Wykonawcy uprawomocniona do jego reprezentowania w zakresie realizacji Umowy odpowiedzialna za jej prawidłową realizację. </w:t>
      </w:r>
    </w:p>
    <w:p w14:paraId="50402AA1"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Kierownik Projektu Zamawiającego - osoba reprezentująca Zamawiającego w zakresie realizacji Umowy, odpowiedzialna za jej prawidłową realizację. </w:t>
      </w:r>
    </w:p>
    <w:p w14:paraId="48B05222"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Kod Źródłowy - słowniki, skrypty, definicje, pliki źródłowe bazy danych, jak również biblioteki, algorytmy oraz jakiekolwiek inne symboliczne lub konwencjonalne przedstawienie zapisu informacji, niezbędne do kompilacji, wykonania i utrzymania, funkcjonowania i utrzymania Systemu, z wyłączeniem Oprogramowania Systemowego. </w:t>
      </w:r>
    </w:p>
    <w:p w14:paraId="2F4BAE8E" w14:textId="77777777" w:rsidR="0064599E" w:rsidRPr="004223E9" w:rsidRDefault="0064599E"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KRI - Krajowe Ramy Interoperacyjności – </w:t>
      </w:r>
      <w:r w:rsidR="00161D9F" w:rsidRPr="00161D9F">
        <w:rPr>
          <w:rFonts w:asciiTheme="minorHAnsi" w:hAnsiTheme="minorHAnsi" w:cstheme="minorHAnsi"/>
        </w:rPr>
        <w:t>zestaw wymagań semantycznych, organizacyjnych oraz technologicznych dotyczących interoperacyjności systemów teleinformatycznych i rejestrów publicznych, określonych w Obwieszczeniu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(Dz.U.2017 r. poz. 2247)</w:t>
      </w:r>
      <w:r w:rsidR="00161D9F">
        <w:rPr>
          <w:rFonts w:asciiTheme="minorHAnsi" w:hAnsiTheme="minorHAnsi" w:cstheme="minorHAnsi"/>
        </w:rPr>
        <w:t>.</w:t>
      </w:r>
    </w:p>
    <w:p w14:paraId="05744D04"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Metadane - w odniesieniu do zbioru danych przestrzennych, są to dane o tym zbiorze określające zawarte w nim dane pod względem: położenia i rodzaju obiektów oraz ich atrybutów, pochodzenia, dokładności, szczegółowości i aktualności danych zbioru, zastosowanych standardach, prawach własności i prawach autorskich, cenach, warunkach i sposobach uzyskania dostępu do danych zbioru oraz ich użycia w określonym celu. </w:t>
      </w:r>
    </w:p>
    <w:p w14:paraId="59BB343F" w14:textId="77777777" w:rsidR="004223E9" w:rsidRDefault="004223E9" w:rsidP="001546C2">
      <w:pPr>
        <w:numPr>
          <w:ilvl w:val="0"/>
          <w:numId w:val="18"/>
        </w:numPr>
        <w:spacing w:after="120" w:line="264" w:lineRule="auto"/>
        <w:ind w:hanging="427"/>
        <w:rPr>
          <w:rFonts w:asciiTheme="minorHAnsi" w:hAnsiTheme="minorHAnsi" w:cstheme="minorHAnsi"/>
        </w:rPr>
      </w:pPr>
      <w:r w:rsidRPr="00EE4CDF">
        <w:rPr>
          <w:rFonts w:asciiTheme="minorHAnsi" w:hAnsiTheme="minorHAnsi" w:cstheme="minorHAnsi"/>
        </w:rPr>
        <w:lastRenderedPageBreak/>
        <w:t>Model usługowy – model architektury, w którym dla użytkowników zdefiniowano stanowiące odrębną całość funkcje systemu teleinformatycznego (usługi sieciowe) oraz opisano sposób korzystania z tych funkcji, inaczej system zorientowany na usługi (Service Oriented Architecture – SOA)</w:t>
      </w:r>
      <w:r>
        <w:rPr>
          <w:rFonts w:asciiTheme="minorHAnsi" w:hAnsiTheme="minorHAnsi" w:cstheme="minorHAnsi"/>
        </w:rPr>
        <w:t xml:space="preserve">. </w:t>
      </w:r>
    </w:p>
    <w:p w14:paraId="7DD02BA6" w14:textId="77777777" w:rsidR="00976052" w:rsidRDefault="00976052" w:rsidP="001546C2">
      <w:pPr>
        <w:numPr>
          <w:ilvl w:val="0"/>
          <w:numId w:val="18"/>
        </w:numPr>
        <w:spacing w:after="120" w:line="264" w:lineRule="auto"/>
        <w:ind w:hanging="427"/>
        <w:rPr>
          <w:rFonts w:asciiTheme="minorHAnsi" w:hAnsiTheme="minorHAnsi" w:cstheme="minorHAnsi"/>
        </w:rPr>
      </w:pPr>
      <w:r w:rsidRPr="00976052">
        <w:rPr>
          <w:rFonts w:asciiTheme="minorHAnsi" w:hAnsiTheme="minorHAnsi" w:cstheme="minorHAnsi"/>
        </w:rPr>
        <w:t>Modernizacja – udoskonalenie, rozbudowa funkcjonującego w JST systemu informatycznego, modułu lub aplikacji bądź całkowita wymiana na inny system, moduł wraz z kompletnym przeniesieniem (migracją) wszystkich danych z obecnych struktur bazodanowych w celu zapewnienia ciągłości prac w urzędzie</w:t>
      </w:r>
      <w:r>
        <w:rPr>
          <w:rFonts w:asciiTheme="minorHAnsi" w:hAnsiTheme="minorHAnsi" w:cstheme="minorHAnsi"/>
        </w:rPr>
        <w:t>.</w:t>
      </w:r>
    </w:p>
    <w:p w14:paraId="36278C8C"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Moduł - część Systemu tworząca logiczną całość, dostarczająca zbiór funkcjonalności określony w OPZ. </w:t>
      </w:r>
    </w:p>
    <w:p w14:paraId="26479979" w14:textId="77777777" w:rsidR="00492F7D" w:rsidRPr="004223E9" w:rsidRDefault="00A91F64" w:rsidP="001546C2">
      <w:pPr>
        <w:numPr>
          <w:ilvl w:val="0"/>
          <w:numId w:val="18"/>
        </w:numPr>
        <w:spacing w:after="120" w:line="264" w:lineRule="auto"/>
        <w:ind w:hanging="427"/>
        <w:rPr>
          <w:rFonts w:asciiTheme="minorHAnsi" w:hAnsiTheme="minorHAnsi" w:cstheme="minorHAnsi"/>
        </w:rPr>
      </w:pPr>
      <w:bookmarkStart w:id="25" w:name="_Hlk83198946"/>
      <w:r w:rsidRPr="004223E9">
        <w:rPr>
          <w:rFonts w:asciiTheme="minorHAnsi" w:hAnsiTheme="minorHAnsi" w:cstheme="minorHAnsi"/>
        </w:rPr>
        <w:t xml:space="preserve">Modyfikacja - każda proponowana zmiana Systemu lub jego funkcjonalności, odbiegająca od stanu i funkcjonalności Systemu opisanego w </w:t>
      </w:r>
      <w:r w:rsidR="00976A1C" w:rsidRPr="004223E9">
        <w:rPr>
          <w:rFonts w:asciiTheme="minorHAnsi" w:hAnsiTheme="minorHAnsi" w:cstheme="minorHAnsi"/>
        </w:rPr>
        <w:t>SWZ</w:t>
      </w:r>
      <w:r w:rsidRPr="004223E9">
        <w:rPr>
          <w:rFonts w:asciiTheme="minorHAnsi" w:hAnsiTheme="minorHAnsi" w:cstheme="minorHAnsi"/>
        </w:rPr>
        <w:t xml:space="preserve"> i Dokumentacji, zgłoszona przez Użytkownika Końcowego w formie Zgłoszenia. </w:t>
      </w:r>
    </w:p>
    <w:p w14:paraId="23D77CCB"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Modyfikacja kodu źródłowego - każda zmiana kodu źródłowego Standardowego Oprogramowania Aplikacyjnego, dokonana przez Wykonawcę w ramach wykonywania obowiązków wynikających z realizacji zamówienia. </w:t>
      </w:r>
    </w:p>
    <w:p w14:paraId="1CDB3650"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Naprawa - dla Incydentu i Problemu: spowodowanie przez Wykonawcę Normalnego Działania Systemu, w tym usunięcie zgłoszonych Błędów, na zasadach określonych </w:t>
      </w:r>
      <w:r w:rsidR="00976A1C" w:rsidRPr="004223E9">
        <w:rPr>
          <w:rFonts w:asciiTheme="minorHAnsi" w:hAnsiTheme="minorHAnsi" w:cstheme="minorHAnsi"/>
        </w:rPr>
        <w:t xml:space="preserve">w treści Specyfikacji </w:t>
      </w:r>
      <w:r w:rsidRPr="004223E9">
        <w:rPr>
          <w:rFonts w:asciiTheme="minorHAnsi" w:hAnsiTheme="minorHAnsi" w:cstheme="minorHAnsi"/>
        </w:rPr>
        <w:t xml:space="preserve">Warunków Zamówienia. </w:t>
      </w:r>
    </w:p>
    <w:p w14:paraId="20BF683E"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Nienormalne Działanie Systemu - stan Systemu lub jego działanie w sposób nie zgodny z </w:t>
      </w:r>
      <w:r w:rsidR="00976A1C" w:rsidRPr="004223E9">
        <w:rPr>
          <w:rFonts w:asciiTheme="minorHAnsi" w:hAnsiTheme="minorHAnsi" w:cstheme="minorHAnsi"/>
        </w:rPr>
        <w:t>SWZ</w:t>
      </w:r>
      <w:r w:rsidRPr="004223E9">
        <w:rPr>
          <w:rFonts w:asciiTheme="minorHAnsi" w:hAnsiTheme="minorHAnsi" w:cstheme="minorHAnsi"/>
        </w:rPr>
        <w:t xml:space="preserve"> i Dokumentacją. </w:t>
      </w:r>
    </w:p>
    <w:p w14:paraId="6A0EC972"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Normalne Działanie Systemu - stan Systemu lub jego działanie w sposób zgodny z </w:t>
      </w:r>
      <w:r w:rsidR="00976A1C" w:rsidRPr="004223E9">
        <w:rPr>
          <w:rFonts w:asciiTheme="minorHAnsi" w:hAnsiTheme="minorHAnsi" w:cstheme="minorHAnsi"/>
        </w:rPr>
        <w:t>SWZ</w:t>
      </w:r>
      <w:r w:rsidRPr="004223E9">
        <w:rPr>
          <w:rFonts w:asciiTheme="minorHAnsi" w:hAnsiTheme="minorHAnsi" w:cstheme="minorHAnsi"/>
        </w:rPr>
        <w:t xml:space="preserve"> i Dokumentacją. </w:t>
      </w:r>
    </w:p>
    <w:p w14:paraId="5452F9B9" w14:textId="77777777" w:rsidR="00F1369E" w:rsidRDefault="00F1369E" w:rsidP="001546C2">
      <w:pPr>
        <w:numPr>
          <w:ilvl w:val="0"/>
          <w:numId w:val="18"/>
        </w:numPr>
        <w:spacing w:after="120" w:line="264" w:lineRule="auto"/>
        <w:ind w:hanging="427"/>
        <w:rPr>
          <w:rFonts w:asciiTheme="minorHAnsi" w:hAnsiTheme="minorHAnsi" w:cstheme="minorHAnsi"/>
        </w:rPr>
      </w:pPr>
      <w:r w:rsidRPr="00F1369E">
        <w:rPr>
          <w:rFonts w:asciiTheme="minorHAnsi" w:hAnsiTheme="minorHAnsi" w:cstheme="minorHAnsi"/>
        </w:rPr>
        <w:t>Obejście – tymczasowe rozwiązanie Nieprawidłowości, nie eliminujące całkowicie przyczyny jego powstania, ale zmniejszające Kategorię Nieprawidłowości</w:t>
      </w:r>
    </w:p>
    <w:p w14:paraId="0E4309D9"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Okienko serwisowe - czas wyznaczony na zgłaszanie Błędów Oprogramowania oraz Awarii. Okienko serwisowe obowiązuje w godzinach od </w:t>
      </w:r>
      <w:r w:rsidR="00976052">
        <w:rPr>
          <w:rFonts w:asciiTheme="minorHAnsi" w:hAnsiTheme="minorHAnsi" w:cstheme="minorHAnsi"/>
        </w:rPr>
        <w:t>8</w:t>
      </w:r>
      <w:r w:rsidRPr="004223E9">
        <w:rPr>
          <w:rFonts w:asciiTheme="minorHAnsi" w:hAnsiTheme="minorHAnsi" w:cstheme="minorHAnsi"/>
        </w:rPr>
        <w:t>.00 do 1</w:t>
      </w:r>
      <w:r w:rsidR="00976052">
        <w:rPr>
          <w:rFonts w:asciiTheme="minorHAnsi" w:hAnsiTheme="minorHAnsi" w:cstheme="minorHAnsi"/>
        </w:rPr>
        <w:t>6</w:t>
      </w:r>
      <w:r w:rsidRPr="004223E9">
        <w:rPr>
          <w:rFonts w:asciiTheme="minorHAnsi" w:hAnsiTheme="minorHAnsi" w:cstheme="minorHAnsi"/>
        </w:rPr>
        <w:t xml:space="preserve">:00 w Dni Robocze. </w:t>
      </w:r>
    </w:p>
    <w:bookmarkEnd w:id="25"/>
    <w:p w14:paraId="3CDD82EE" w14:textId="77777777" w:rsidR="00976052" w:rsidRPr="00976052" w:rsidRDefault="00976052" w:rsidP="001546C2">
      <w:pPr>
        <w:numPr>
          <w:ilvl w:val="0"/>
          <w:numId w:val="18"/>
        </w:numPr>
        <w:spacing w:after="120" w:line="264" w:lineRule="auto"/>
        <w:rPr>
          <w:rFonts w:asciiTheme="minorHAnsi" w:hAnsiTheme="minorHAnsi" w:cstheme="minorHAnsi"/>
        </w:rPr>
      </w:pPr>
      <w:r w:rsidRPr="00976052">
        <w:rPr>
          <w:rFonts w:asciiTheme="minorHAnsi" w:hAnsiTheme="minorHAnsi" w:cstheme="minorHAnsi"/>
        </w:rPr>
        <w:t xml:space="preserve">Oprogramowanie – dowolny element oprogramowania dostarczanego lub wykonywanego w ramach realizacji Umowy. Oprogramowanie musi być zgodne z wymaganiami wskazanymi w OPZ. W skład Oprogramowania wchodzą: Oprogramowanie Wspomagające i Oprogramowanie Aplikacyjne. </w:t>
      </w:r>
    </w:p>
    <w:p w14:paraId="18F4A7AD" w14:textId="77777777" w:rsidR="00976052" w:rsidRPr="00976052" w:rsidRDefault="00976052" w:rsidP="001546C2">
      <w:pPr>
        <w:numPr>
          <w:ilvl w:val="0"/>
          <w:numId w:val="18"/>
        </w:numPr>
        <w:spacing w:after="120" w:line="264" w:lineRule="auto"/>
        <w:rPr>
          <w:rFonts w:asciiTheme="minorHAnsi" w:hAnsiTheme="minorHAnsi" w:cstheme="minorHAnsi"/>
        </w:rPr>
      </w:pPr>
      <w:r w:rsidRPr="00976052">
        <w:rPr>
          <w:rFonts w:asciiTheme="minorHAnsi" w:hAnsiTheme="minorHAnsi" w:cstheme="minorHAnsi"/>
        </w:rPr>
        <w:t xml:space="preserve">Oprogramowanie Aplikacyjne – oprogramowanie wdrażane w ramach Umowy, istniejące i dystrybuowane przez Wykonawcę niezależnie od niniejszego zamówienia, w tym modyfikowane i rozbudowywane na potrzeby realizacji Umowy. Do Oprogramowania Aplikacyjnego zalicza się: wszystkie systemy zamawiane w niniejszym postępowaniu, ponadto oprogramowanie funkcjonujące w jednostce Zamawiającego, o ile jego modyfikacja bądź rozbudowa stanowi przedmiot Umowy oraz oprogramowanie wytworzone w trakcie realizacji Umowy, powstałe w wyniku prac programistycznych na potrzeby uruchomienia Systemu. </w:t>
      </w:r>
    </w:p>
    <w:p w14:paraId="7CD148B3" w14:textId="77777777" w:rsidR="00492F7D" w:rsidRPr="00976052" w:rsidRDefault="00976052" w:rsidP="001546C2">
      <w:pPr>
        <w:numPr>
          <w:ilvl w:val="0"/>
          <w:numId w:val="18"/>
        </w:numPr>
        <w:spacing w:after="120" w:line="264" w:lineRule="auto"/>
        <w:ind w:hanging="427"/>
        <w:rPr>
          <w:rFonts w:asciiTheme="minorHAnsi" w:hAnsiTheme="minorHAnsi" w:cstheme="minorHAnsi"/>
        </w:rPr>
      </w:pPr>
      <w:r w:rsidRPr="00976052">
        <w:rPr>
          <w:rFonts w:asciiTheme="minorHAnsi" w:hAnsiTheme="minorHAnsi" w:cstheme="minorHAnsi"/>
        </w:rPr>
        <w:t>Oprogramowanie Wspomagające – wszelkie programy komputerowe w postaci kodu wynikowego, do których autorskie prawa majątkowe przysługują osobom trzecim, a na które Wykonawca na podstawie Umowy udziela Zamawiającemu licencji lub sublicencji oraz powiązane z nimi nośniki, dokumentacje, instrukcje i aktualizacje tychże programów komputerowych, niezbędne do działania Systemu; do Oprogramowania Wspomagającego zalicza się: oprogramowanie zarządzające serwerami, oprogramowanie back-up, oprogramowanie bazodanowe, systemy operacyjne.</w:t>
      </w:r>
      <w:r w:rsidR="00F53877" w:rsidRPr="00976052">
        <w:rPr>
          <w:rFonts w:asciiTheme="minorHAnsi" w:hAnsiTheme="minorHAnsi" w:cstheme="minorHAnsi"/>
        </w:rPr>
        <w:t>.</w:t>
      </w:r>
    </w:p>
    <w:p w14:paraId="03DEE55B" w14:textId="79513294"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OPZ - Opis Przedmiotu Zamówienia</w:t>
      </w:r>
      <w:r w:rsidR="004E014A">
        <w:rPr>
          <w:rFonts w:asciiTheme="minorHAnsi" w:hAnsiTheme="minorHAnsi" w:cstheme="minorHAnsi"/>
        </w:rPr>
        <w:t xml:space="preserve"> </w:t>
      </w:r>
      <w:r w:rsidR="004E014A" w:rsidRPr="004E014A">
        <w:rPr>
          <w:rFonts w:asciiTheme="minorHAnsi" w:hAnsiTheme="minorHAnsi" w:cstheme="minorHAnsi"/>
        </w:rPr>
        <w:t xml:space="preserve">załącznik nr </w:t>
      </w:r>
      <w:r w:rsidR="00A57171">
        <w:rPr>
          <w:rFonts w:asciiTheme="minorHAnsi" w:hAnsiTheme="minorHAnsi" w:cstheme="minorHAnsi"/>
        </w:rPr>
        <w:t>A</w:t>
      </w:r>
      <w:r w:rsidR="004E014A" w:rsidRPr="004E014A">
        <w:rPr>
          <w:rFonts w:asciiTheme="minorHAnsi" w:hAnsiTheme="minorHAnsi" w:cstheme="minorHAnsi"/>
        </w:rPr>
        <w:t xml:space="preserve"> do SWZ</w:t>
      </w:r>
      <w:r w:rsidRPr="004223E9">
        <w:rPr>
          <w:rFonts w:asciiTheme="minorHAnsi" w:hAnsiTheme="minorHAnsi" w:cstheme="minorHAnsi"/>
        </w:rPr>
        <w:t xml:space="preserve">. </w:t>
      </w:r>
    </w:p>
    <w:p w14:paraId="19117DF2" w14:textId="77777777" w:rsidR="004E014A" w:rsidRDefault="004E014A" w:rsidP="001546C2">
      <w:pPr>
        <w:numPr>
          <w:ilvl w:val="0"/>
          <w:numId w:val="18"/>
        </w:numPr>
        <w:spacing w:after="120" w:line="264" w:lineRule="auto"/>
        <w:ind w:hanging="427"/>
        <w:rPr>
          <w:rFonts w:asciiTheme="minorHAnsi" w:hAnsiTheme="minorHAnsi" w:cstheme="minorHAnsi"/>
        </w:rPr>
      </w:pPr>
      <w:r w:rsidRPr="004E014A">
        <w:rPr>
          <w:rFonts w:asciiTheme="minorHAnsi" w:hAnsiTheme="minorHAnsi" w:cstheme="minorHAnsi"/>
        </w:rPr>
        <w:t>PDF – (ang. Portable Document Format) – otwarty standard zapisu dokumentów, umożliwiający wyświetlanie i udostępnianie dokumentów niezależnie od oprogramowania i systemu operacyjnego</w:t>
      </w:r>
    </w:p>
    <w:p w14:paraId="4F1974FF"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Plan realizacji projektu - szczegółowy zakres zadań dla Wykonawcy i Zamawiającego związanych z zarządzaniem Projektem zgodnie z założeniami Metodyki PRINCE2. Plan realizacji projektu zostanie przygotowany przez Wykonawcę i uszczegółowiony w zakresie dotyczącym: osób funkcyjnych i ich zakresu odpowiedzialności, komunikacji w projekcie pomiędzy stronami, obiegu dokumentów, zarządzania zmianami i ryzykiem. </w:t>
      </w:r>
    </w:p>
    <w:p w14:paraId="1EAA2A70" w14:textId="77777777" w:rsidR="00581F4B" w:rsidRDefault="00581F4B" w:rsidP="001546C2">
      <w:pPr>
        <w:numPr>
          <w:ilvl w:val="0"/>
          <w:numId w:val="18"/>
        </w:numPr>
        <w:spacing w:after="120" w:line="264" w:lineRule="auto"/>
        <w:ind w:hanging="427"/>
        <w:rPr>
          <w:rFonts w:asciiTheme="minorHAnsi" w:hAnsiTheme="minorHAnsi" w:cstheme="minorHAnsi"/>
        </w:rPr>
      </w:pPr>
      <w:r w:rsidRPr="00581F4B">
        <w:rPr>
          <w:rFonts w:asciiTheme="minorHAnsi" w:hAnsiTheme="minorHAnsi" w:cstheme="minorHAnsi"/>
        </w:rPr>
        <w:t>Podmiot – osoba fizyczna, prawna, jednostka nie posiadająca osobowości prawnej</w:t>
      </w:r>
      <w:r>
        <w:rPr>
          <w:rFonts w:asciiTheme="minorHAnsi" w:hAnsiTheme="minorHAnsi" w:cstheme="minorHAnsi"/>
        </w:rPr>
        <w:t>.</w:t>
      </w:r>
    </w:p>
    <w:p w14:paraId="012ACF53" w14:textId="77777777" w:rsidR="004E014A" w:rsidRPr="004E014A" w:rsidRDefault="004E014A" w:rsidP="001546C2">
      <w:pPr>
        <w:numPr>
          <w:ilvl w:val="0"/>
          <w:numId w:val="18"/>
        </w:numPr>
        <w:spacing w:after="120" w:line="264" w:lineRule="auto"/>
        <w:rPr>
          <w:rFonts w:asciiTheme="minorHAnsi" w:hAnsiTheme="minorHAnsi" w:cstheme="minorHAnsi"/>
        </w:rPr>
      </w:pPr>
      <w:r w:rsidRPr="004E014A">
        <w:rPr>
          <w:rFonts w:asciiTheme="minorHAnsi" w:hAnsiTheme="minorHAnsi" w:cstheme="minorHAnsi"/>
        </w:rPr>
        <w:lastRenderedPageBreak/>
        <w:t xml:space="preserve">Podpis osobisty - zaawansowany podpis elektroniczny w rozumieniu rozporządzenia Parlamentu Europejskiego i Rady (UE) nr 910/2014 z dnia 23 lipca 2014 r. w sprawie identyfikacji elektronicznej i usług zaufania w odniesieniu do transakcji elektronicznych na rynku wewnętrznym oraz uchylającego dyrektywę 1999/93/WE, weryfikowany za pomocą certyfikatu podpisu osobistego. </w:t>
      </w:r>
    </w:p>
    <w:p w14:paraId="62606550" w14:textId="77777777" w:rsidR="004E014A" w:rsidRPr="004E014A" w:rsidRDefault="004E014A" w:rsidP="001546C2">
      <w:pPr>
        <w:numPr>
          <w:ilvl w:val="0"/>
          <w:numId w:val="18"/>
        </w:numPr>
        <w:spacing w:after="120" w:line="264" w:lineRule="auto"/>
        <w:rPr>
          <w:rFonts w:asciiTheme="minorHAnsi" w:hAnsiTheme="minorHAnsi" w:cstheme="minorHAnsi"/>
        </w:rPr>
      </w:pPr>
      <w:r w:rsidRPr="004E014A">
        <w:rPr>
          <w:rFonts w:asciiTheme="minorHAnsi" w:hAnsiTheme="minorHAnsi" w:cstheme="minorHAnsi"/>
        </w:rPr>
        <w:t>Podpis zaufany – podpis elektroniczny, którego autentyczność i integralność są zapewniane przy użyciu pieczęci elektronicznej ministra właściwego do spraw informatyzacji, zawierający: dane identyfikujące osobę, identyfikator środka identyfikacji elektronicznej, czas jego złożenia.</w:t>
      </w:r>
    </w:p>
    <w:p w14:paraId="271B96D1" w14:textId="77777777" w:rsidR="00492F7D" w:rsidRPr="004223E9" w:rsidRDefault="00A91F64" w:rsidP="001546C2">
      <w:pPr>
        <w:numPr>
          <w:ilvl w:val="0"/>
          <w:numId w:val="18"/>
        </w:numPr>
        <w:spacing w:after="120" w:line="264" w:lineRule="auto"/>
        <w:ind w:hanging="427"/>
        <w:rPr>
          <w:rFonts w:asciiTheme="minorHAnsi" w:hAnsiTheme="minorHAnsi" w:cstheme="minorHAnsi"/>
        </w:rPr>
      </w:pPr>
      <w:bookmarkStart w:id="26" w:name="_Hlk83201148"/>
      <w:r w:rsidRPr="004223E9">
        <w:rPr>
          <w:rFonts w:asciiTheme="minorHAnsi" w:hAnsiTheme="minorHAnsi" w:cstheme="minorHAnsi"/>
        </w:rPr>
        <w:t>Problem - nieznana przyczyna Incydentu</w:t>
      </w:r>
      <w:bookmarkEnd w:id="26"/>
      <w:r w:rsidRPr="004223E9">
        <w:rPr>
          <w:rFonts w:asciiTheme="minorHAnsi" w:hAnsiTheme="minorHAnsi" w:cstheme="minorHAnsi"/>
        </w:rPr>
        <w:t xml:space="preserve">. </w:t>
      </w:r>
    </w:p>
    <w:p w14:paraId="68758C51" w14:textId="77777777" w:rsidR="00492F7D" w:rsidRPr="004223E9" w:rsidRDefault="00A91F64" w:rsidP="001546C2">
      <w:pPr>
        <w:numPr>
          <w:ilvl w:val="0"/>
          <w:numId w:val="18"/>
        </w:numPr>
        <w:spacing w:after="120" w:line="264" w:lineRule="auto"/>
        <w:ind w:hanging="427"/>
        <w:rPr>
          <w:rFonts w:asciiTheme="minorHAnsi" w:hAnsiTheme="minorHAnsi" w:cstheme="minorHAnsi"/>
        </w:rPr>
      </w:pPr>
      <w:bookmarkStart w:id="27" w:name="_Hlk83201194"/>
      <w:r w:rsidRPr="004223E9">
        <w:rPr>
          <w:rFonts w:asciiTheme="minorHAnsi" w:hAnsiTheme="minorHAnsi" w:cstheme="minorHAnsi"/>
        </w:rPr>
        <w:t xml:space="preserve">Produkt - produkt zarządczy, produkt specjalistyczny lub usługa - rozumiane w myśl metodyki Prince2, który ma być dostarczony przez Wykonawcę w ramach Zamówienia zgodne z </w:t>
      </w:r>
      <w:r w:rsidR="00976A1C" w:rsidRPr="004223E9">
        <w:rPr>
          <w:rFonts w:asciiTheme="minorHAnsi" w:hAnsiTheme="minorHAnsi" w:cstheme="minorHAnsi"/>
        </w:rPr>
        <w:t>SWZ</w:t>
      </w:r>
      <w:r w:rsidRPr="004223E9">
        <w:rPr>
          <w:rFonts w:asciiTheme="minorHAnsi" w:hAnsiTheme="minorHAnsi" w:cstheme="minorHAnsi"/>
        </w:rPr>
        <w:t>, w szczególności Oprogramowanie oraz Oprogramowanie Narzędziowe, Dokumentacja, a także wszelkie materiały i informacje, w tym niepodlegające ochronie prawa autorskiego, stworzone lub opracowane przez Wykonawcę i dostarczone Zamawiającemu w ramach realizacji Przedmiotu Zamówienia</w:t>
      </w:r>
      <w:bookmarkEnd w:id="27"/>
      <w:r w:rsidRPr="004223E9">
        <w:rPr>
          <w:rFonts w:asciiTheme="minorHAnsi" w:hAnsiTheme="minorHAnsi" w:cstheme="minorHAnsi"/>
        </w:rPr>
        <w:t xml:space="preserve">. </w:t>
      </w:r>
    </w:p>
    <w:p w14:paraId="0094E8B4" w14:textId="77777777" w:rsidR="0064599E" w:rsidRPr="004223E9" w:rsidRDefault="0064599E"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Profil zaufany – bezpłatna metoda potwierdzania tożsamości obywatela w systemach elektronicznej administracji – odpowiednik bezpiecznego podpisu elektronicznego, weryfikowanego certyfikatem kwalifikowanym. Wykorzystując profil zaufany obywatel może załatwić sprawy administracyjne (np. wnoszenie podań, odwołań, skarg) drogą elektroniczną bez konieczności osobistego udania się do urzędu.</w:t>
      </w:r>
    </w:p>
    <w:p w14:paraId="6BAFFCBB"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Projekt - </w:t>
      </w:r>
      <w:r w:rsidR="004E014A" w:rsidRPr="004E014A">
        <w:rPr>
          <w:rFonts w:asciiTheme="minorHAnsi" w:hAnsiTheme="minorHAnsi" w:cstheme="minorHAnsi"/>
        </w:rPr>
        <w:t>projekt pn. „</w:t>
      </w:r>
      <w:r w:rsidR="00C31D66" w:rsidRPr="00C31D66">
        <w:rPr>
          <w:rFonts w:asciiTheme="minorHAnsi" w:hAnsiTheme="minorHAnsi" w:cstheme="minorHAnsi"/>
        </w:rPr>
        <w:t>Informatyzacja Urzędu Miasta w Pruszkowie</w:t>
      </w:r>
      <w:r w:rsidR="004E014A" w:rsidRPr="004E014A">
        <w:rPr>
          <w:rFonts w:asciiTheme="minorHAnsi" w:hAnsiTheme="minorHAnsi" w:cstheme="minorHAnsi"/>
        </w:rPr>
        <w:t>” współfinansowany przez Unię Europejską ze środków Europejskiego Funduszu Rozwoju Regionalnego w ramach Regionalnego Programu Operacyjnego Województwa Mazowieckiego na lata 2014-2020, Poddziałanie 2.1.2 „E-usługi dla Mazowsza w ramach ZIT”</w:t>
      </w:r>
      <w:r w:rsidR="004E014A">
        <w:rPr>
          <w:rFonts w:asciiTheme="minorHAnsi" w:hAnsiTheme="minorHAnsi" w:cstheme="minorHAnsi"/>
        </w:rPr>
        <w:t>.</w:t>
      </w:r>
      <w:r w:rsidRPr="004223E9">
        <w:rPr>
          <w:rFonts w:asciiTheme="minorHAnsi" w:hAnsiTheme="minorHAnsi" w:cstheme="minorHAnsi"/>
        </w:rPr>
        <w:t xml:space="preserve"> </w:t>
      </w:r>
    </w:p>
    <w:p w14:paraId="597F8CBE"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Propozycja zmian Systemu (Modyfikacja) - każda proponowana zmiana Systemu lub jego funkcjonalności, odbiegająca od stanu i funkcjonalności Systemu opisanego w </w:t>
      </w:r>
      <w:r w:rsidR="00976A1C" w:rsidRPr="004223E9">
        <w:rPr>
          <w:rFonts w:asciiTheme="minorHAnsi" w:hAnsiTheme="minorHAnsi" w:cstheme="minorHAnsi"/>
        </w:rPr>
        <w:t>SWZ</w:t>
      </w:r>
      <w:r w:rsidRPr="004223E9">
        <w:rPr>
          <w:rFonts w:asciiTheme="minorHAnsi" w:hAnsiTheme="minorHAnsi" w:cstheme="minorHAnsi"/>
        </w:rPr>
        <w:t xml:space="preserve"> i Dokumentacji, zgłoszona przez Użytkownika Końcowego w formie Zgłoszenia. </w:t>
      </w:r>
    </w:p>
    <w:p w14:paraId="0D472F51"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Protokół Odbioru - </w:t>
      </w:r>
      <w:r w:rsidR="0064599E" w:rsidRPr="004223E9">
        <w:rPr>
          <w:rFonts w:asciiTheme="minorHAnsi" w:hAnsiTheme="minorHAnsi" w:cstheme="minorHAnsi"/>
        </w:rPr>
        <w:t>Protokół Odbioru Zadania/Etapu/Produktu lub Protokół Odbioru Końcowego</w:t>
      </w:r>
      <w:r w:rsidRPr="004223E9">
        <w:rPr>
          <w:rFonts w:asciiTheme="minorHAnsi" w:hAnsiTheme="minorHAnsi" w:cstheme="minorHAnsi"/>
        </w:rPr>
        <w:t xml:space="preserve">.  </w:t>
      </w:r>
    </w:p>
    <w:p w14:paraId="7EEEE52D"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Protokół Odbioru Końcowego - protokół potwierdzający realizację wszystkich zadań. </w:t>
      </w:r>
    </w:p>
    <w:p w14:paraId="2DDAFCBD"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Protokół Odbioru Zadania</w:t>
      </w:r>
      <w:r w:rsidR="0064599E" w:rsidRPr="004223E9">
        <w:rPr>
          <w:rFonts w:asciiTheme="minorHAnsi" w:hAnsiTheme="minorHAnsi" w:cstheme="minorHAnsi"/>
        </w:rPr>
        <w:t>/Etapu</w:t>
      </w:r>
      <w:r w:rsidRPr="004223E9">
        <w:rPr>
          <w:rFonts w:asciiTheme="minorHAnsi" w:hAnsiTheme="minorHAnsi" w:cstheme="minorHAnsi"/>
        </w:rPr>
        <w:t xml:space="preserve"> - protokół potwierdzający realizację wskazanych w OPZ zadań do wykonania. </w:t>
      </w:r>
    </w:p>
    <w:p w14:paraId="451EAF35"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Protokół Odbioru Produktu - protokół będący dowodem odbioru przez Zamawiającego Produktu. </w:t>
      </w:r>
    </w:p>
    <w:p w14:paraId="45346835" w14:textId="77777777" w:rsidR="002F6C3F"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Pytania Wykonawców i odpowiedzi Zamawiającego - zbiór wszystkich zapytań i odpowiedzi do Szczegółowego Opisu Przedmiotu Zamówienia udzielonych w trakcie postępowania przetargowego. </w:t>
      </w:r>
    </w:p>
    <w:p w14:paraId="068E9EEF" w14:textId="77777777" w:rsidR="00581F4B" w:rsidRPr="00216BBB" w:rsidRDefault="00581F4B" w:rsidP="001546C2">
      <w:pPr>
        <w:numPr>
          <w:ilvl w:val="0"/>
          <w:numId w:val="18"/>
        </w:numPr>
        <w:spacing w:after="120" w:line="264" w:lineRule="auto"/>
        <w:ind w:hanging="427"/>
        <w:rPr>
          <w:rFonts w:asciiTheme="minorHAnsi" w:hAnsiTheme="minorHAnsi" w:cstheme="minorHAnsi"/>
        </w:rPr>
      </w:pPr>
      <w:r w:rsidRPr="00216BBB">
        <w:rPr>
          <w:rFonts w:asciiTheme="minorHAnsi" w:hAnsiTheme="minorHAnsi" w:cstheme="minorHAnsi"/>
        </w:rPr>
        <w:t xml:space="preserve">Rejestr – uporządkowany, wyposażony w system identyfikatorów wykaz zasobów wraz z atrybutami. </w:t>
      </w:r>
    </w:p>
    <w:p w14:paraId="2873FCF5" w14:textId="77777777" w:rsidR="00581F4B" w:rsidRPr="00216BBB" w:rsidRDefault="00581F4B" w:rsidP="001546C2">
      <w:pPr>
        <w:numPr>
          <w:ilvl w:val="0"/>
          <w:numId w:val="18"/>
        </w:numPr>
        <w:spacing w:after="120" w:line="264" w:lineRule="auto"/>
        <w:ind w:hanging="427"/>
        <w:rPr>
          <w:rFonts w:asciiTheme="minorHAnsi" w:hAnsiTheme="minorHAnsi" w:cstheme="minorHAnsi"/>
        </w:rPr>
      </w:pPr>
      <w:r w:rsidRPr="00216BBB">
        <w:rPr>
          <w:rFonts w:asciiTheme="minorHAnsi" w:hAnsiTheme="minorHAnsi" w:cstheme="minorHAnsi"/>
        </w:rPr>
        <w:t>Rejestr publiczny - rejestr, ewidencja, wykaz, lista, spis albo inna forma ewidencji, służące do realizacji zadań publicznych, prowadzone przez podmiot publiczny na podstawie odrębnych przepisów ustawowych.</w:t>
      </w:r>
    </w:p>
    <w:p w14:paraId="04BC1D72" w14:textId="77777777" w:rsidR="00581F4B" w:rsidRDefault="00581F4B" w:rsidP="001546C2">
      <w:pPr>
        <w:numPr>
          <w:ilvl w:val="0"/>
          <w:numId w:val="18"/>
        </w:numPr>
        <w:spacing w:after="120" w:line="264" w:lineRule="auto"/>
        <w:ind w:hanging="427"/>
        <w:rPr>
          <w:rFonts w:asciiTheme="minorHAnsi" w:hAnsiTheme="minorHAnsi" w:cstheme="minorHAnsi"/>
        </w:rPr>
      </w:pPr>
      <w:r w:rsidRPr="00216BBB">
        <w:rPr>
          <w:rFonts w:asciiTheme="minorHAnsi" w:hAnsiTheme="minorHAnsi" w:cstheme="minorHAnsi"/>
        </w:rPr>
        <w:t>Rozbudowa – udoskonalenie, rozbudowa funkcjonującego w JST systemu informatycznego, modułu lub aplikacji, bądź całkowita wymiana na inny system, moduł wraz z kompletnym przeniesieniem (migracją) wszystkich danych z obecnych struktur bazodanowych w celu zapewnienia ciągłości prac w urzędzie.</w:t>
      </w:r>
    </w:p>
    <w:p w14:paraId="3FC25B1B" w14:textId="77777777" w:rsidR="00492F7D" w:rsidRPr="004E014A" w:rsidRDefault="00A91F64" w:rsidP="001546C2">
      <w:pPr>
        <w:numPr>
          <w:ilvl w:val="0"/>
          <w:numId w:val="18"/>
        </w:numPr>
        <w:spacing w:after="120" w:line="264" w:lineRule="auto"/>
        <w:ind w:hanging="427"/>
        <w:rPr>
          <w:rFonts w:asciiTheme="minorHAnsi" w:hAnsiTheme="minorHAnsi" w:cstheme="minorHAnsi"/>
        </w:rPr>
      </w:pPr>
      <w:r w:rsidRPr="004E014A">
        <w:rPr>
          <w:rFonts w:asciiTheme="minorHAnsi" w:hAnsiTheme="minorHAnsi" w:cstheme="minorHAnsi"/>
        </w:rPr>
        <w:t xml:space="preserve">Rozwiązanie Zgłoszenia - </w:t>
      </w:r>
    </w:p>
    <w:p w14:paraId="1E2DF998" w14:textId="77777777" w:rsidR="00492F7D" w:rsidRPr="004E014A" w:rsidRDefault="00A91F64" w:rsidP="001546C2">
      <w:pPr>
        <w:numPr>
          <w:ilvl w:val="1"/>
          <w:numId w:val="20"/>
        </w:numPr>
        <w:spacing w:after="120" w:line="264" w:lineRule="auto"/>
        <w:ind w:left="709" w:hanging="283"/>
        <w:rPr>
          <w:rFonts w:asciiTheme="minorHAnsi" w:hAnsiTheme="minorHAnsi" w:cstheme="minorHAnsi"/>
        </w:rPr>
      </w:pPr>
      <w:r w:rsidRPr="004E014A">
        <w:rPr>
          <w:rFonts w:asciiTheme="minorHAnsi" w:hAnsiTheme="minorHAnsi" w:cstheme="minorHAnsi"/>
        </w:rPr>
        <w:t xml:space="preserve">dla </w:t>
      </w:r>
      <w:r w:rsidR="00B6198E" w:rsidRPr="004E014A">
        <w:rPr>
          <w:rFonts w:asciiTheme="minorHAnsi" w:hAnsiTheme="minorHAnsi" w:cstheme="minorHAnsi"/>
        </w:rPr>
        <w:t>Awarii, Błędu, Wady</w:t>
      </w:r>
      <w:r w:rsidRPr="004E014A">
        <w:rPr>
          <w:rFonts w:asciiTheme="minorHAnsi" w:hAnsiTheme="minorHAnsi" w:cstheme="minorHAnsi"/>
        </w:rPr>
        <w:t xml:space="preserve">: spowodowanie przez Wykonawcę Normalnego Działania Systemu, </w:t>
      </w:r>
    </w:p>
    <w:p w14:paraId="64CD0D70" w14:textId="77777777" w:rsidR="002F6C3F" w:rsidRPr="004E014A" w:rsidRDefault="00A91F64" w:rsidP="001546C2">
      <w:pPr>
        <w:numPr>
          <w:ilvl w:val="1"/>
          <w:numId w:val="20"/>
        </w:numPr>
        <w:spacing w:after="120" w:line="264" w:lineRule="auto"/>
        <w:ind w:left="709" w:hanging="283"/>
        <w:rPr>
          <w:rFonts w:asciiTheme="minorHAnsi" w:hAnsiTheme="minorHAnsi" w:cstheme="minorHAnsi"/>
        </w:rPr>
      </w:pPr>
      <w:r w:rsidRPr="004E014A">
        <w:rPr>
          <w:rFonts w:asciiTheme="minorHAnsi" w:hAnsiTheme="minorHAnsi" w:cstheme="minorHAnsi"/>
        </w:rPr>
        <w:t xml:space="preserve">dla Zapytania: spowodowanie przez Wykonawcę odpowiedzi na Zapytanie w taki sposób, aby wyjaśnił wszystkie przyczyny i przesłanki Zgłoszenia Zapytania przez Użytkownika Końcowego, </w:t>
      </w:r>
    </w:p>
    <w:p w14:paraId="29897DFF" w14:textId="77777777" w:rsidR="002F6C3F" w:rsidRPr="004E014A" w:rsidRDefault="00A91F64" w:rsidP="001546C2">
      <w:pPr>
        <w:numPr>
          <w:ilvl w:val="1"/>
          <w:numId w:val="20"/>
        </w:numPr>
        <w:spacing w:after="120" w:line="264" w:lineRule="auto"/>
        <w:ind w:left="709" w:hanging="283"/>
        <w:rPr>
          <w:rFonts w:asciiTheme="minorHAnsi" w:hAnsiTheme="minorHAnsi" w:cstheme="minorHAnsi"/>
        </w:rPr>
      </w:pPr>
      <w:r w:rsidRPr="004E014A">
        <w:rPr>
          <w:rFonts w:asciiTheme="minorHAnsi" w:hAnsiTheme="minorHAnsi" w:cstheme="minorHAnsi"/>
        </w:rPr>
        <w:t xml:space="preserve">dla Modyfikacji - wypełnienie wszystkich zadań Wykonawcy wynikających z Zarządzania Zmianą. </w:t>
      </w:r>
    </w:p>
    <w:p w14:paraId="1AB3603A" w14:textId="77777777" w:rsidR="00BA1AC4" w:rsidRDefault="00BA1AC4" w:rsidP="001546C2">
      <w:pPr>
        <w:numPr>
          <w:ilvl w:val="0"/>
          <w:numId w:val="18"/>
        </w:numPr>
        <w:spacing w:after="120" w:line="264" w:lineRule="auto"/>
        <w:ind w:hanging="427"/>
        <w:rPr>
          <w:rFonts w:asciiTheme="minorHAnsi" w:hAnsiTheme="minorHAnsi" w:cstheme="minorHAnsi"/>
        </w:rPr>
      </w:pPr>
      <w:r w:rsidRPr="00BA1AC4">
        <w:rPr>
          <w:rFonts w:asciiTheme="minorHAnsi" w:hAnsiTheme="minorHAnsi" w:cstheme="minorHAnsi"/>
        </w:rPr>
        <w:t xml:space="preserve">Siła Wyższa – zdarzenia, którym Strony nie mogą zapobiec ani których nie mogą uniknąć, pomimo zachowania należytej staranności, w szczególności takie jak katastrofy naturalne, działania wojenne, ataki terrorystyczne, </w:t>
      </w:r>
      <w:r w:rsidRPr="00BA1AC4">
        <w:rPr>
          <w:rFonts w:asciiTheme="minorHAnsi" w:hAnsiTheme="minorHAnsi" w:cstheme="minorHAnsi"/>
        </w:rPr>
        <w:lastRenderedPageBreak/>
        <w:t>strajki, rozruchy, epidemie lub inne podobne zdarzenia, które traktowane są na gruncie prawa polskiego lub polskich zwyczajów handlowych jako Siła Wyższa, na które Strony nie mają wpływu</w:t>
      </w:r>
      <w:r>
        <w:rPr>
          <w:rFonts w:asciiTheme="minorHAnsi" w:hAnsiTheme="minorHAnsi" w:cstheme="minorHAnsi"/>
        </w:rPr>
        <w:t>.</w:t>
      </w:r>
    </w:p>
    <w:p w14:paraId="6E7F5A93"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System - spójna całość wszystkich wdrożonych elementów składających się na Przedmiot Zamówienia, </w:t>
      </w:r>
      <w:r w:rsidR="00CB5787" w:rsidRPr="004223E9">
        <w:rPr>
          <w:rFonts w:asciiTheme="minorHAnsi" w:hAnsiTheme="minorHAnsi" w:cstheme="minorHAnsi"/>
        </w:rPr>
        <w:t xml:space="preserve">w ramach </w:t>
      </w:r>
      <w:r w:rsidR="004E014A">
        <w:rPr>
          <w:rFonts w:asciiTheme="minorHAnsi" w:hAnsiTheme="minorHAnsi" w:cstheme="minorHAnsi"/>
        </w:rPr>
        <w:t>realizacji zamówienia</w:t>
      </w:r>
      <w:r w:rsidR="00CB5787" w:rsidRPr="004223E9">
        <w:rPr>
          <w:rFonts w:asciiTheme="minorHAnsi" w:hAnsiTheme="minorHAnsi" w:cstheme="minorHAnsi"/>
        </w:rPr>
        <w:t xml:space="preserve"> pn</w:t>
      </w:r>
      <w:r w:rsidR="00462721">
        <w:rPr>
          <w:rFonts w:asciiTheme="minorHAnsi" w:hAnsiTheme="minorHAnsi" w:cstheme="minorHAnsi"/>
        </w:rPr>
        <w:t>.</w:t>
      </w:r>
      <w:r w:rsidR="005E6D5B" w:rsidRPr="00BA1AC4">
        <w:rPr>
          <w:rFonts w:asciiTheme="minorHAnsi" w:hAnsiTheme="minorHAnsi" w:cstheme="minorHAnsi"/>
        </w:rPr>
        <w:t xml:space="preserve"> </w:t>
      </w:r>
      <w:r w:rsidR="005E6D5B" w:rsidRPr="005E6D5B">
        <w:rPr>
          <w:rFonts w:asciiTheme="minorHAnsi" w:hAnsiTheme="minorHAnsi" w:cstheme="minorHAnsi"/>
        </w:rPr>
        <w:t>Zakup licencji, wdrożenie i uruchomienie e-usług, zakup sprzętu serwerowego i komputerowego oraz szkolenia w ramach projektu pn.: „</w:t>
      </w:r>
      <w:r w:rsidR="00E74C26" w:rsidRPr="00E74C26">
        <w:rPr>
          <w:rFonts w:asciiTheme="minorHAnsi" w:hAnsiTheme="minorHAnsi" w:cstheme="minorHAnsi"/>
        </w:rPr>
        <w:t>Informatyzacja Urzędu Miasta w Pruszkowie</w:t>
      </w:r>
      <w:r w:rsidR="005E1E6A" w:rsidRPr="00BA1AC4">
        <w:rPr>
          <w:rFonts w:asciiTheme="minorHAnsi" w:hAnsiTheme="minorHAnsi" w:cstheme="minorHAnsi"/>
        </w:rPr>
        <w:t>”</w:t>
      </w:r>
      <w:r w:rsidR="00CB5787" w:rsidRPr="004223E9">
        <w:rPr>
          <w:rFonts w:asciiTheme="minorHAnsi" w:hAnsiTheme="minorHAnsi" w:cstheme="minorHAnsi"/>
        </w:rPr>
        <w:t xml:space="preserve">, </w:t>
      </w:r>
      <w:r w:rsidRPr="004223E9">
        <w:rPr>
          <w:rFonts w:asciiTheme="minorHAnsi" w:hAnsiTheme="minorHAnsi" w:cstheme="minorHAnsi"/>
        </w:rPr>
        <w:t xml:space="preserve">udostępniający funkcjonalność oferowaną przez Wykonawcę, na który składają się w szczególności Oprogramowanie oraz Oprogramowania Narzędziowe, wraz z Zasobem Informacyjnym zgromadzonym w Systemie. </w:t>
      </w:r>
    </w:p>
    <w:p w14:paraId="26C29A83" w14:textId="77777777" w:rsidR="00581F4B" w:rsidRDefault="00581F4B" w:rsidP="001546C2">
      <w:pPr>
        <w:numPr>
          <w:ilvl w:val="0"/>
          <w:numId w:val="18"/>
        </w:numPr>
        <w:spacing w:after="120" w:line="264" w:lineRule="auto"/>
        <w:ind w:hanging="427"/>
        <w:rPr>
          <w:rFonts w:asciiTheme="minorHAnsi" w:hAnsiTheme="minorHAnsi" w:cstheme="minorHAnsi"/>
        </w:rPr>
      </w:pPr>
      <w:r w:rsidRPr="00216BBB">
        <w:rPr>
          <w:rFonts w:asciiTheme="minorHAnsi" w:hAnsiTheme="minorHAnsi" w:cstheme="minorHAnsi"/>
        </w:rPr>
        <w:t xml:space="preserve">System dziedzinowy </w:t>
      </w:r>
      <w:r w:rsidR="00BA1AC4">
        <w:rPr>
          <w:rFonts w:asciiTheme="minorHAnsi" w:hAnsiTheme="minorHAnsi" w:cstheme="minorHAnsi"/>
        </w:rPr>
        <w:t xml:space="preserve">(SD) </w:t>
      </w:r>
      <w:r w:rsidRPr="00216BBB">
        <w:rPr>
          <w:rFonts w:asciiTheme="minorHAnsi" w:hAnsiTheme="minorHAnsi" w:cstheme="minorHAnsi"/>
        </w:rPr>
        <w:t>- samodzielny i niezależny system informatyczny, stworzony do świadczenia usług dla określonego obszaru danej jednostki. Nie stanowi on części innego systemu dziedzinowego, ale może być z nim powiązany i zintegrowany. System dziedzinowy może być źródłem informacji dla innych systemów dziedzinowych, (czyli bazą referencyjną) np. System Ewidencja Ludności może być słownikiem dla innych systemów w zakresie bazy mieszkańców. System może być związany z prowadzeniem rejestru lub ewidencji z danej dziedziny</w:t>
      </w:r>
      <w:r>
        <w:rPr>
          <w:rFonts w:asciiTheme="minorHAnsi" w:hAnsiTheme="minorHAnsi" w:cstheme="minorHAnsi"/>
        </w:rPr>
        <w:t>.</w:t>
      </w:r>
    </w:p>
    <w:p w14:paraId="12AE56A7"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System Rejestracji Zgłoszeń - spójny system procedur, narzędzi informatycznych mający na celu zrealizowanie wszystkich wymagań Zamawiającego dotyczących przyjmowania i Rozwiązywania Zgłoszeń, w szczególności uruchomienie usługi Internetowego System Obsługi Help Desk w ramach Gwarancji </w:t>
      </w:r>
      <w:r w:rsidR="00A3704B" w:rsidRPr="004223E9">
        <w:rPr>
          <w:rFonts w:asciiTheme="minorHAnsi" w:hAnsiTheme="minorHAnsi" w:cstheme="minorHAnsi"/>
        </w:rPr>
        <w:t>i Asysty Technicznej</w:t>
      </w:r>
      <w:r w:rsidRPr="004223E9">
        <w:rPr>
          <w:rFonts w:asciiTheme="minorHAnsi" w:hAnsiTheme="minorHAnsi" w:cstheme="minorHAnsi"/>
        </w:rPr>
        <w:t xml:space="preserve">. </w:t>
      </w:r>
    </w:p>
    <w:p w14:paraId="453F0DF3" w14:textId="30B91230"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Szkolenia - spójny, zorganizowany, dostarczony przez Wykonawcę system dedykowanych dla Zamawiającego szkoleń, o których mowa w </w:t>
      </w:r>
      <w:r w:rsidR="00976A1C" w:rsidRPr="004223E9">
        <w:rPr>
          <w:rFonts w:asciiTheme="minorHAnsi" w:hAnsiTheme="minorHAnsi" w:cstheme="minorHAnsi"/>
        </w:rPr>
        <w:t>SWZ</w:t>
      </w:r>
      <w:r w:rsidRPr="004223E9">
        <w:rPr>
          <w:rFonts w:asciiTheme="minorHAnsi" w:hAnsiTheme="minorHAnsi" w:cstheme="minorHAnsi"/>
        </w:rPr>
        <w:t xml:space="preserve">, przeprowadzony w sposób umożliwiający samodzielne użytkowanie oraz samodzielną obsługę i utrzymanie całego Systemu i jego wszystkich elementów przez Zamawiającego Projektu zgodnie z Załącznikiem nr </w:t>
      </w:r>
      <w:r w:rsidR="00A57171">
        <w:rPr>
          <w:rFonts w:asciiTheme="minorHAnsi" w:hAnsiTheme="minorHAnsi" w:cstheme="minorHAnsi"/>
        </w:rPr>
        <w:t>A</w:t>
      </w:r>
      <w:r w:rsidRPr="004223E9">
        <w:rPr>
          <w:rFonts w:asciiTheme="minorHAnsi" w:hAnsiTheme="minorHAnsi" w:cstheme="minorHAnsi"/>
        </w:rPr>
        <w:t xml:space="preserve"> do </w:t>
      </w:r>
      <w:r w:rsidR="00976A1C" w:rsidRPr="004223E9">
        <w:rPr>
          <w:rFonts w:asciiTheme="minorHAnsi" w:hAnsiTheme="minorHAnsi" w:cstheme="minorHAnsi"/>
        </w:rPr>
        <w:t>SWZ</w:t>
      </w:r>
      <w:r w:rsidRPr="004223E9">
        <w:rPr>
          <w:rFonts w:asciiTheme="minorHAnsi" w:hAnsiTheme="minorHAnsi" w:cstheme="minorHAnsi"/>
        </w:rPr>
        <w:t xml:space="preserve">. </w:t>
      </w:r>
    </w:p>
    <w:p w14:paraId="1F06EF7B" w14:textId="77777777" w:rsidR="00BA1AC4" w:rsidRPr="004223E9" w:rsidRDefault="00BA1AC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SWZ - Specyfikacja Warunków Zamówienia. </w:t>
      </w:r>
    </w:p>
    <w:p w14:paraId="681E111B" w14:textId="77777777" w:rsidR="00BA1AC4" w:rsidRDefault="00BA1AC4" w:rsidP="001546C2">
      <w:pPr>
        <w:numPr>
          <w:ilvl w:val="0"/>
          <w:numId w:val="18"/>
        </w:numPr>
        <w:spacing w:after="120" w:line="264" w:lineRule="auto"/>
        <w:ind w:hanging="427"/>
        <w:rPr>
          <w:rFonts w:asciiTheme="minorHAnsi" w:hAnsiTheme="minorHAnsi" w:cstheme="minorHAnsi"/>
        </w:rPr>
      </w:pPr>
      <w:r w:rsidRPr="00BA1AC4">
        <w:rPr>
          <w:rFonts w:asciiTheme="minorHAnsi" w:hAnsiTheme="minorHAnsi" w:cstheme="minorHAnsi"/>
        </w:rPr>
        <w:t>SWDE (skrót od Standard Wymiany Danych Ewidencyjnych) – format służący do wymiany danych pomiędzy bazami ewidencyjnymi. Pozwala na reprezentację w pliku tekstowym obiektów przestrzennych i opisowych ewidencji gruntów i budynków. Umożliwia przekazanie opisu modelu danych użytego do transferu oraz informacji o utworzeniu i przeznaczeniu danych zawartych w pliku transferu. Standard Wymiany Danych Ewidencyjnych zdefiniowany z zał. Nr 4 Rozporządzenia Ministra Rozwoju Regionalnego i Budownictwa z dnia 29 marca 2001 r. w sprawie ewidencji gruntów i budynków (Dz. U. z 2019 r. poz. 393).</w:t>
      </w:r>
    </w:p>
    <w:p w14:paraId="64832753" w14:textId="77777777" w:rsidR="00A3704B" w:rsidRPr="004223E9" w:rsidRDefault="00A3704B"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Środki komunikacji elektronicznej - środki komunikacji elektronicznej w rozumieniu art. 2 pkt 5 ustawy z dnia 18 lipca 2002 r. o świadczeniu usług drogą elektroniczną. </w:t>
      </w:r>
    </w:p>
    <w:p w14:paraId="16889849" w14:textId="77777777" w:rsidR="00BA1AC4" w:rsidRDefault="00BA1AC4" w:rsidP="001546C2">
      <w:pPr>
        <w:numPr>
          <w:ilvl w:val="0"/>
          <w:numId w:val="18"/>
        </w:numPr>
        <w:spacing w:after="120" w:line="264" w:lineRule="auto"/>
        <w:ind w:hanging="427"/>
        <w:rPr>
          <w:rFonts w:asciiTheme="minorHAnsi" w:hAnsiTheme="minorHAnsi" w:cstheme="minorHAnsi"/>
        </w:rPr>
      </w:pPr>
      <w:r w:rsidRPr="00BA1AC4">
        <w:rPr>
          <w:rFonts w:asciiTheme="minorHAnsi" w:hAnsiTheme="minorHAnsi" w:cstheme="minorHAnsi"/>
        </w:rPr>
        <w:t>TERYT - Krajowy Rejestr Urzędowy Podziału Terytorialnego Kraju; rejestr urzędowy podziału terytorialnego Polski, prowadzony przez Główny Urząd Statystyczny</w:t>
      </w:r>
      <w:r>
        <w:rPr>
          <w:rFonts w:asciiTheme="minorHAnsi" w:hAnsiTheme="minorHAnsi" w:cstheme="minorHAnsi"/>
        </w:rPr>
        <w:t>.</w:t>
      </w:r>
    </w:p>
    <w:p w14:paraId="1146E909"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Urządzenie - element Infrastruktury Sprzętowej. </w:t>
      </w:r>
    </w:p>
    <w:p w14:paraId="6866C0CE"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Urządzenie teleinformatyczne - element Infrastruktury Sprzętowej. </w:t>
      </w:r>
    </w:p>
    <w:p w14:paraId="48FF8410" w14:textId="77777777" w:rsidR="00BA1AC4" w:rsidRDefault="00BA1AC4" w:rsidP="001546C2">
      <w:pPr>
        <w:numPr>
          <w:ilvl w:val="0"/>
          <w:numId w:val="18"/>
        </w:numPr>
        <w:spacing w:after="120" w:line="264" w:lineRule="auto"/>
        <w:ind w:hanging="427"/>
        <w:rPr>
          <w:rFonts w:asciiTheme="minorHAnsi" w:hAnsiTheme="minorHAnsi" w:cstheme="minorHAnsi"/>
        </w:rPr>
      </w:pPr>
      <w:r w:rsidRPr="00BA1AC4">
        <w:rPr>
          <w:rFonts w:asciiTheme="minorHAnsi" w:hAnsiTheme="minorHAnsi" w:cstheme="minorHAnsi"/>
        </w:rPr>
        <w:t>UPO – Urzędowe Poświadczenie Odbioru, wiadomość elektroniczna stanowiąca dowód dostarczenia dokumentu elektronicznego do adresata</w:t>
      </w:r>
      <w:r>
        <w:rPr>
          <w:rFonts w:asciiTheme="minorHAnsi" w:hAnsiTheme="minorHAnsi" w:cstheme="minorHAnsi"/>
        </w:rPr>
        <w:t>.</w:t>
      </w:r>
    </w:p>
    <w:p w14:paraId="0D7A42DE"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Usterka - każdy stan lub działanie Systemu lub Produktu, w tym działanie w trybie awaryjnym, niezgodne z </w:t>
      </w:r>
      <w:r w:rsidR="00976A1C" w:rsidRPr="004223E9">
        <w:rPr>
          <w:rFonts w:asciiTheme="minorHAnsi" w:hAnsiTheme="minorHAnsi" w:cstheme="minorHAnsi"/>
        </w:rPr>
        <w:t>SWZ</w:t>
      </w:r>
      <w:r w:rsidRPr="004223E9">
        <w:rPr>
          <w:rFonts w:asciiTheme="minorHAnsi" w:hAnsiTheme="minorHAnsi" w:cstheme="minorHAnsi"/>
        </w:rPr>
        <w:t xml:space="preserve"> i Dokumentacją. </w:t>
      </w:r>
    </w:p>
    <w:p w14:paraId="2663E517"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Utwór - wykonane w ramach realizacji Przedmiotu Zamówienia przez Wykonawcę wszelkie projekty koncepcje, opracowania, bazy danych, programy komputerowe oraz wszelkie inne utwory w rozumieniu przepisów ustawy z dnia 4 lutego 1994 r. o prawie autorskim i prawach pokrewnych (tj. Dz. U. z 201</w:t>
      </w:r>
      <w:r w:rsidR="00006EE8" w:rsidRPr="004223E9">
        <w:rPr>
          <w:rFonts w:asciiTheme="minorHAnsi" w:hAnsiTheme="minorHAnsi" w:cstheme="minorHAnsi"/>
        </w:rPr>
        <w:t>8</w:t>
      </w:r>
      <w:r w:rsidRPr="004223E9">
        <w:rPr>
          <w:rFonts w:asciiTheme="minorHAnsi" w:hAnsiTheme="minorHAnsi" w:cstheme="minorHAnsi"/>
        </w:rPr>
        <w:t xml:space="preserve"> r., poz. </w:t>
      </w:r>
      <w:r w:rsidR="00006EE8" w:rsidRPr="004223E9">
        <w:rPr>
          <w:rFonts w:asciiTheme="minorHAnsi" w:hAnsiTheme="minorHAnsi" w:cstheme="minorHAnsi"/>
        </w:rPr>
        <w:t xml:space="preserve"> 1191</w:t>
      </w:r>
      <w:r w:rsidRPr="004223E9">
        <w:rPr>
          <w:rFonts w:asciiTheme="minorHAnsi" w:hAnsiTheme="minorHAnsi" w:cstheme="minorHAnsi"/>
        </w:rPr>
        <w:t>z</w:t>
      </w:r>
      <w:r w:rsidR="00006EE8" w:rsidRPr="004223E9">
        <w:rPr>
          <w:rFonts w:asciiTheme="minorHAnsi" w:hAnsiTheme="minorHAnsi" w:cstheme="minorHAnsi"/>
        </w:rPr>
        <w:t xml:space="preserve"> późn.</w:t>
      </w:r>
      <w:r w:rsidRPr="004223E9">
        <w:rPr>
          <w:rFonts w:asciiTheme="minorHAnsi" w:hAnsiTheme="minorHAnsi" w:cstheme="minorHAnsi"/>
        </w:rPr>
        <w:t xml:space="preserve"> zm.) </w:t>
      </w:r>
    </w:p>
    <w:p w14:paraId="61585DCC"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Uwaga - opis niezgodności Produktu z wymaganiami Zamawiającego opisanymi w </w:t>
      </w:r>
      <w:r w:rsidR="00976A1C" w:rsidRPr="004223E9">
        <w:rPr>
          <w:rFonts w:asciiTheme="minorHAnsi" w:hAnsiTheme="minorHAnsi" w:cstheme="minorHAnsi"/>
        </w:rPr>
        <w:t>SWZ</w:t>
      </w:r>
      <w:r w:rsidRPr="004223E9">
        <w:rPr>
          <w:rFonts w:asciiTheme="minorHAnsi" w:hAnsiTheme="minorHAnsi" w:cstheme="minorHAnsi"/>
        </w:rPr>
        <w:t xml:space="preserve"> i Załącznikach do </w:t>
      </w:r>
      <w:r w:rsidR="00976A1C" w:rsidRPr="004223E9">
        <w:rPr>
          <w:rFonts w:asciiTheme="minorHAnsi" w:hAnsiTheme="minorHAnsi" w:cstheme="minorHAnsi"/>
        </w:rPr>
        <w:t>SWZ</w:t>
      </w:r>
      <w:r w:rsidRPr="004223E9">
        <w:rPr>
          <w:rFonts w:asciiTheme="minorHAnsi" w:hAnsiTheme="minorHAnsi" w:cstheme="minorHAnsi"/>
        </w:rPr>
        <w:t xml:space="preserve"> stanowiących jego integralną część, w szczególności każda Wada, Błąd lub Usterka. </w:t>
      </w:r>
    </w:p>
    <w:p w14:paraId="16134F07"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Użytkownik Końcowy - Użytkownik lub inny system informatyczny bezpośrednio eksploatujący funkcje Systemu. </w:t>
      </w:r>
    </w:p>
    <w:p w14:paraId="7DCB72F1"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lastRenderedPageBreak/>
        <w:t xml:space="preserve">Wada - </w:t>
      </w:r>
      <w:bookmarkStart w:id="28" w:name="_Hlk60947490"/>
      <w:r w:rsidR="00EB4F77" w:rsidRPr="00EB4F77">
        <w:rPr>
          <w:rFonts w:asciiTheme="minorHAnsi" w:hAnsiTheme="minorHAnsi" w:cstheme="minorHAnsi"/>
        </w:rPr>
        <w:t xml:space="preserve">zakłócenie działania oprogramowania polegające na nienależytym działaniu jego części, nie ograniczające działania całego oprogramowania; nie mające istotnego wpływu na zastosowanie oprogramowania i nie będące </w:t>
      </w:r>
      <w:r w:rsidR="00EB4F77">
        <w:rPr>
          <w:rFonts w:asciiTheme="minorHAnsi" w:hAnsiTheme="minorHAnsi" w:cstheme="minorHAnsi"/>
        </w:rPr>
        <w:t>A</w:t>
      </w:r>
      <w:r w:rsidR="00EB4F77" w:rsidRPr="00EB4F77">
        <w:rPr>
          <w:rFonts w:asciiTheme="minorHAnsi" w:hAnsiTheme="minorHAnsi" w:cstheme="minorHAnsi"/>
        </w:rPr>
        <w:t xml:space="preserve">warią lub </w:t>
      </w:r>
      <w:r w:rsidR="00EB4F77">
        <w:rPr>
          <w:rFonts w:asciiTheme="minorHAnsi" w:hAnsiTheme="minorHAnsi" w:cstheme="minorHAnsi"/>
        </w:rPr>
        <w:t>B</w:t>
      </w:r>
      <w:r w:rsidR="00EB4F77" w:rsidRPr="00EB4F77">
        <w:rPr>
          <w:rFonts w:asciiTheme="minorHAnsi" w:hAnsiTheme="minorHAnsi" w:cstheme="minorHAnsi"/>
        </w:rPr>
        <w:t>łędem</w:t>
      </w:r>
      <w:bookmarkEnd w:id="28"/>
      <w:r w:rsidRPr="004223E9">
        <w:rPr>
          <w:rFonts w:asciiTheme="minorHAnsi" w:hAnsiTheme="minorHAnsi" w:cstheme="minorHAnsi"/>
        </w:rPr>
        <w:t xml:space="preserve">. </w:t>
      </w:r>
    </w:p>
    <w:p w14:paraId="0105789F"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Wdrożenie - całokształt prac wykonanych przez Wykonawcę w celu umożliwienia samodzielnej eksploatacji Oprogramowania przez pracowników Zamawiającego, a w szczególności czynności takich jak: dostawa, instalacja, konfiguracja oprogramowania, przygotowanie danych testowych, wykonanie testów weryfikacyjnych</w:t>
      </w:r>
      <w:r w:rsidR="00BA1AC4">
        <w:rPr>
          <w:rFonts w:asciiTheme="minorHAnsi" w:hAnsiTheme="minorHAnsi" w:cstheme="minorHAnsi"/>
        </w:rPr>
        <w:t xml:space="preserve"> </w:t>
      </w:r>
      <w:r w:rsidRPr="004223E9">
        <w:rPr>
          <w:rFonts w:asciiTheme="minorHAnsi" w:hAnsiTheme="minorHAnsi" w:cstheme="minorHAnsi"/>
        </w:rPr>
        <w:t>i wydajnościowych, przygotowanie szablonów oraz scenariuszy testowych, współudział w testach</w:t>
      </w:r>
      <w:r w:rsidR="00BA1AC4">
        <w:rPr>
          <w:rFonts w:asciiTheme="minorHAnsi" w:hAnsiTheme="minorHAnsi" w:cstheme="minorHAnsi"/>
        </w:rPr>
        <w:t xml:space="preserve"> </w:t>
      </w:r>
      <w:r w:rsidRPr="004223E9">
        <w:rPr>
          <w:rFonts w:asciiTheme="minorHAnsi" w:hAnsiTheme="minorHAnsi" w:cstheme="minorHAnsi"/>
        </w:rPr>
        <w:t>akceptacyjnych, opracowanie i dostarczenie dokumentacji technicznej i użytkownika, przeprowadzenie migracji</w:t>
      </w:r>
      <w:r w:rsidR="00BA1AC4">
        <w:rPr>
          <w:rFonts w:asciiTheme="minorHAnsi" w:hAnsiTheme="minorHAnsi" w:cstheme="minorHAnsi"/>
        </w:rPr>
        <w:t xml:space="preserve"> </w:t>
      </w:r>
      <w:r w:rsidRPr="004223E9">
        <w:rPr>
          <w:rFonts w:asciiTheme="minorHAnsi" w:hAnsiTheme="minorHAnsi" w:cstheme="minorHAnsi"/>
        </w:rPr>
        <w:t>i ładowanie danych, przeprowadzenie prezentacji funkcjonalności Systemu, szkolenie pracowników</w:t>
      </w:r>
      <w:r w:rsidR="00BA1AC4">
        <w:rPr>
          <w:rFonts w:asciiTheme="minorHAnsi" w:hAnsiTheme="minorHAnsi" w:cstheme="minorHAnsi"/>
        </w:rPr>
        <w:t xml:space="preserve"> </w:t>
      </w:r>
      <w:r w:rsidRPr="004223E9">
        <w:rPr>
          <w:rFonts w:asciiTheme="minorHAnsi" w:hAnsiTheme="minorHAnsi" w:cstheme="minorHAnsi"/>
        </w:rPr>
        <w:t xml:space="preserve">Zamawiającego oraz świadczenie usług asysty technicznej na etapie uruchomienia Modułów Systemu celem doprowadzenia do normalnej, prawidłowej eksploatacji Systemu. </w:t>
      </w:r>
    </w:p>
    <w:p w14:paraId="49F122FC"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Wiodące Przeglądarki WWW – pięć najpopularniejszych, stabilnych przeglądarek internetowych wg serwisu www.ranking.pl na dzień złożenia oferty.  </w:t>
      </w:r>
    </w:p>
    <w:p w14:paraId="42D7F25E" w14:textId="77777777" w:rsidR="00EF0490"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Wykonawca - oznacza osobę fizyczną, osobę prawną albo jednostkę organizacyjną nieposiadającą osobowości prawnej, która zostanie wyłoniona w niniejszym postępowaniu o udzielenie zamówienia publicznego. </w:t>
      </w:r>
    </w:p>
    <w:p w14:paraId="7179D6C3" w14:textId="77777777" w:rsidR="00EF0490" w:rsidRDefault="00BA1AC4" w:rsidP="001546C2">
      <w:pPr>
        <w:numPr>
          <w:ilvl w:val="0"/>
          <w:numId w:val="18"/>
        </w:numPr>
        <w:spacing w:after="120" w:line="264" w:lineRule="auto"/>
        <w:ind w:hanging="427"/>
        <w:rPr>
          <w:rFonts w:asciiTheme="minorHAnsi" w:hAnsiTheme="minorHAnsi" w:cstheme="minorHAnsi"/>
        </w:rPr>
      </w:pPr>
      <w:r w:rsidRPr="00EF0490">
        <w:rPr>
          <w:rFonts w:asciiTheme="minorHAnsi" w:hAnsiTheme="minorHAnsi" w:cstheme="minorHAnsi"/>
        </w:rPr>
        <w:t xml:space="preserve">WMS – (ang. Web Map Service) – standard internetowego udostępniania danych przestrzennych w formie rastrowej za pomocą interfejsu </w:t>
      </w:r>
      <w:r w:rsidR="00EF0490" w:rsidRPr="00EF0490">
        <w:rPr>
          <w:rFonts w:asciiTheme="minorHAnsi" w:hAnsiTheme="minorHAnsi" w:cstheme="minorHAnsi"/>
        </w:rPr>
        <w:t>http.</w:t>
      </w:r>
      <w:r w:rsidR="00EF0490">
        <w:rPr>
          <w:rFonts w:asciiTheme="minorHAnsi" w:hAnsiTheme="minorHAnsi" w:cstheme="minorHAnsi"/>
        </w:rPr>
        <w:t xml:space="preserve"> </w:t>
      </w:r>
    </w:p>
    <w:p w14:paraId="6A30F624" w14:textId="77777777" w:rsidR="003C740A" w:rsidRPr="00EF0490" w:rsidRDefault="00A91F64" w:rsidP="001546C2">
      <w:pPr>
        <w:numPr>
          <w:ilvl w:val="0"/>
          <w:numId w:val="18"/>
        </w:numPr>
        <w:spacing w:after="120" w:line="264" w:lineRule="auto"/>
        <w:ind w:hanging="427"/>
        <w:rPr>
          <w:rFonts w:asciiTheme="minorHAnsi" w:hAnsiTheme="minorHAnsi" w:cstheme="minorHAnsi"/>
        </w:rPr>
      </w:pPr>
      <w:r w:rsidRPr="00EF0490">
        <w:rPr>
          <w:rFonts w:asciiTheme="minorHAnsi" w:hAnsiTheme="minorHAnsi" w:cstheme="minorHAnsi"/>
        </w:rPr>
        <w:t xml:space="preserve">Zamawiający – </w:t>
      </w:r>
      <w:r w:rsidR="00E74C26" w:rsidRPr="00E74C26">
        <w:rPr>
          <w:rFonts w:asciiTheme="minorHAnsi" w:hAnsiTheme="minorHAnsi" w:cstheme="minorHAnsi"/>
          <w:b/>
          <w:color w:val="auto"/>
        </w:rPr>
        <w:t>Gmina Miasto Pruszków</w:t>
      </w:r>
      <w:r w:rsidR="00E74C26" w:rsidRPr="00E74C26">
        <w:rPr>
          <w:rFonts w:asciiTheme="minorHAnsi" w:hAnsiTheme="minorHAnsi" w:cstheme="minorHAnsi"/>
          <w:color w:val="auto"/>
        </w:rPr>
        <w:t>, ul. Józefa Ignacego Kraszewskiego 14/16, 05-800 Pruszków, NIP: 5342406015, REGON 015834660</w:t>
      </w:r>
      <w:r w:rsidR="005E6D5B" w:rsidRPr="00EF0490">
        <w:rPr>
          <w:rFonts w:asciiTheme="minorHAnsi" w:hAnsiTheme="minorHAnsi" w:cstheme="minorHAnsi"/>
          <w:color w:val="auto"/>
        </w:rPr>
        <w:t>.</w:t>
      </w:r>
    </w:p>
    <w:p w14:paraId="735FB44B"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Zapytanie - rodzaj Zgłoszenia polegający na zdefiniowaniu pytania do Wykonawcy dotyczącego Systemu jego obsługi i funkcjonowania przez Użytkownika Końcowego. </w:t>
      </w:r>
    </w:p>
    <w:p w14:paraId="39948CB2"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Zarządzanie Incydentem - efektywna działalność Wykonawcy mająca na celu przywrócenie Normalnego Działania Systemu w możliwie jak najkrótszym czasie, minimalizując zakłócenia w pracy w taki sposób, aby zapewnić osiągnięcie możliwie najwyższego poziomu dostępności Systemu. </w:t>
      </w:r>
    </w:p>
    <w:p w14:paraId="12E64E6D"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Zarządzanie Problemem - efektywna działalność Wykonawcy mająca na celu znalezienie przyczyny Incydentu i sposobu na przywrócenie poprawnego działania Systemu poprzez usunięcie przyczyny Incydentu. </w:t>
      </w:r>
    </w:p>
    <w:p w14:paraId="285B6332"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Zasoby Informacyjne Systemu (Zasoby Informacyjne) - zbiór danych i ich metadanych lub inna informacja przechowywana i przetwarzana w Systemie będących własnością Zamawiającego. </w:t>
      </w:r>
    </w:p>
    <w:p w14:paraId="54F94676"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Zespół Wdrożeniowy Wykonawcy - zespół pracowników Wykonawcy posiadający niezbędną wiedzę i doświadczenie z zakresu poszczególnych aplikacji Systemu oferowanego przez Wykonawcę oraz usług związanych z ich wdrożeniem. </w:t>
      </w:r>
    </w:p>
    <w:p w14:paraId="7A10F9C6"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Zespół Wdrożeniowy Zamawiającego - zespół składający się z pracowników Zamawiającego posiadających merytoryczną, gospodarczą i ekonomiczną wiedzę w zakresie każdego z wdrażanych Systemów oraz ewentualnie pracowników działów informatyki, oddelegowanych decyzją Zamawiającego do zadań związanych z Wdrożeniem Systemu. </w:t>
      </w:r>
    </w:p>
    <w:p w14:paraId="784B2A1F"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Zgłoszenie - Incydent lub Problem zgłoszony przez Użytkownika Końcowego dotyczący Systemu. W szczególności Zgłoszeniem mogą być również Modyfikacje, Zapytania oraz Zmiany Konfiguracji Systemu. </w:t>
      </w:r>
    </w:p>
    <w:p w14:paraId="769BD794"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Zmiana Konfiguracji Systemu - jakakolwiek zmiana parametrów Systemu wobec zdefiniowanych w </w:t>
      </w:r>
      <w:r w:rsidR="00976A1C" w:rsidRPr="004223E9">
        <w:rPr>
          <w:rFonts w:asciiTheme="minorHAnsi" w:hAnsiTheme="minorHAnsi" w:cstheme="minorHAnsi"/>
        </w:rPr>
        <w:t>SWZ</w:t>
      </w:r>
      <w:r w:rsidRPr="004223E9">
        <w:rPr>
          <w:rFonts w:asciiTheme="minorHAnsi" w:hAnsiTheme="minorHAnsi" w:cstheme="minorHAnsi"/>
        </w:rPr>
        <w:t xml:space="preserve"> i Dokumentacji. </w:t>
      </w:r>
    </w:p>
    <w:p w14:paraId="53AA2D65"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XML - XML (ang. Extensible Markup Language) to uniwersalny język formalny przeznaczony do reprezentowania różnych danych w ustrukturalizowany sposób. </w:t>
      </w:r>
    </w:p>
    <w:p w14:paraId="429C536F"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4223E9">
        <w:rPr>
          <w:rFonts w:asciiTheme="minorHAnsi" w:hAnsiTheme="minorHAnsi" w:cstheme="minorHAnsi"/>
        </w:rPr>
        <w:t xml:space="preserve">XSD - Język definicji schematu XML (XML Schema Definition) służy do definiowania struktury dokumentów XML. Jego podstawowym zadaniem jest umożliwianie aplikacjom takiego opisywania dokumentów XML, aby inne aplikacje używające tych dokumentów mogły zakładać, że dokument jest zgodny z przewidzianą strukturą. Język </w:t>
      </w:r>
      <w:r w:rsidRPr="004223E9">
        <w:rPr>
          <w:rFonts w:asciiTheme="minorHAnsi" w:hAnsiTheme="minorHAnsi" w:cstheme="minorHAnsi"/>
        </w:rPr>
        <w:lastRenderedPageBreak/>
        <w:t xml:space="preserve">XSD, popierany przez konsorcjum World Wide Web Consortium (W3C), zawiera dziesiątki definicji i poleceń deklaracyjnych, które umożliwiają opis struktury dokumentów. </w:t>
      </w:r>
    </w:p>
    <w:p w14:paraId="023997B4" w14:textId="77777777" w:rsidR="00492F7D" w:rsidRPr="004223E9" w:rsidRDefault="00A91F64" w:rsidP="001546C2">
      <w:pPr>
        <w:numPr>
          <w:ilvl w:val="0"/>
          <w:numId w:val="18"/>
        </w:numPr>
        <w:spacing w:after="120" w:line="264" w:lineRule="auto"/>
        <w:ind w:hanging="427"/>
        <w:rPr>
          <w:rFonts w:asciiTheme="minorHAnsi" w:hAnsiTheme="minorHAnsi" w:cstheme="minorHAnsi"/>
        </w:rPr>
      </w:pPr>
      <w:r w:rsidRPr="002073A5">
        <w:rPr>
          <w:rFonts w:asciiTheme="minorHAnsi" w:hAnsiTheme="minorHAnsi" w:cstheme="minorHAnsi"/>
          <w:lang w:val="en-US"/>
        </w:rPr>
        <w:t xml:space="preserve">XSLT i XSL - XSL (ang. </w:t>
      </w:r>
      <w:r w:rsidRPr="004223E9">
        <w:rPr>
          <w:rFonts w:asciiTheme="minorHAnsi" w:hAnsiTheme="minorHAnsi" w:cstheme="minorHAnsi"/>
        </w:rPr>
        <w:t>Extensible Stylesheet Language) - opisuje sposób prezentacji i przekształceń dokumentów zapisanych w XML. XSLT (ang. Extensible Stylesheet Language: Transformations) jest podzbiorem XSL. Język XSL jest używany do definiowania formatowania dokumentów XML, a język XSLT zawiera szablony i polecenia służące do manipulowania strukturą danych</w:t>
      </w:r>
      <w:r w:rsidR="00EF0490">
        <w:rPr>
          <w:rFonts w:asciiTheme="minorHAnsi" w:hAnsiTheme="minorHAnsi" w:cstheme="minorHAnsi"/>
        </w:rPr>
        <w:t>.</w:t>
      </w:r>
      <w:r w:rsidRPr="00EF0490">
        <w:rPr>
          <w:rFonts w:asciiTheme="minorHAnsi" w:hAnsiTheme="minorHAnsi" w:cstheme="minorHAnsi"/>
        </w:rPr>
        <w:t xml:space="preserve"> </w:t>
      </w:r>
    </w:p>
    <w:sectPr w:rsidR="00492F7D" w:rsidRPr="004223E9" w:rsidSect="001546C2">
      <w:headerReference w:type="even" r:id="rId7"/>
      <w:headerReference w:type="default" r:id="rId8"/>
      <w:footerReference w:type="even" r:id="rId9"/>
      <w:footerReference w:type="default" r:id="rId10"/>
      <w:headerReference w:type="first" r:id="rId11"/>
      <w:footerReference w:type="first" r:id="rId12"/>
      <w:pgSz w:w="11900" w:h="16840"/>
      <w:pgMar w:top="1135" w:right="1189" w:bottom="1134" w:left="1248" w:header="142" w:footer="60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48DEFD" w14:textId="77777777" w:rsidR="005218D1" w:rsidRDefault="005218D1">
      <w:pPr>
        <w:spacing w:after="0" w:line="240" w:lineRule="auto"/>
      </w:pPr>
      <w:r>
        <w:separator/>
      </w:r>
    </w:p>
  </w:endnote>
  <w:endnote w:type="continuationSeparator" w:id="0">
    <w:p w14:paraId="6E38B877" w14:textId="77777777" w:rsidR="005218D1" w:rsidRDefault="00521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FD6F44" w14:textId="77777777" w:rsidR="009E095E" w:rsidRDefault="009E095E">
    <w:pPr>
      <w:spacing w:after="0" w:line="259" w:lineRule="auto"/>
      <w:ind w:left="14" w:firstLine="0"/>
      <w:jc w:val="center"/>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14:anchorId="4DB96E7B" wp14:editId="5DD0330F">
              <wp:simplePos x="0" y="0"/>
              <wp:positionH relativeFrom="page">
                <wp:posOffset>774192</wp:posOffset>
              </wp:positionH>
              <wp:positionV relativeFrom="page">
                <wp:posOffset>9884656</wp:posOffset>
              </wp:positionV>
              <wp:extent cx="6013704" cy="6097"/>
              <wp:effectExtent l="0" t="0" r="0" b="0"/>
              <wp:wrapSquare wrapText="bothSides"/>
              <wp:docPr id="18785" name="Group 18785"/>
              <wp:cNvGraphicFramePr/>
              <a:graphic xmlns:a="http://schemas.openxmlformats.org/drawingml/2006/main">
                <a:graphicData uri="http://schemas.microsoft.com/office/word/2010/wordprocessingGroup">
                  <wpg:wgp>
                    <wpg:cNvGrpSpPr/>
                    <wpg:grpSpPr>
                      <a:xfrm>
                        <a:off x="0" y="0"/>
                        <a:ext cx="6013704" cy="6097"/>
                        <a:chOff x="0" y="0"/>
                        <a:chExt cx="6013704" cy="6097"/>
                      </a:xfrm>
                    </wpg:grpSpPr>
                    <wps:wsp>
                      <wps:cNvPr id="19258" name="Shape 19258"/>
                      <wps:cNvSpPr/>
                      <wps:spPr>
                        <a:xfrm>
                          <a:off x="0" y="0"/>
                          <a:ext cx="6013704" cy="9144"/>
                        </a:xfrm>
                        <a:custGeom>
                          <a:avLst/>
                          <a:gdLst/>
                          <a:ahLst/>
                          <a:cxnLst/>
                          <a:rect l="0" t="0" r="0" b="0"/>
                          <a:pathLst>
                            <a:path w="6013704" h="9144">
                              <a:moveTo>
                                <a:pt x="0" y="0"/>
                              </a:moveTo>
                              <a:lnTo>
                                <a:pt x="6013704" y="0"/>
                              </a:lnTo>
                              <a:lnTo>
                                <a:pt x="6013704"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35CE3DE" id="Group 18785" o:spid="_x0000_s1026" style="position:absolute;margin-left:60.95pt;margin-top:778.3pt;width:473.5pt;height:.5pt;z-index:251667456;mso-position-horizontal-relative:page;mso-position-vertical-relative:page" coordsize="6013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">
              <v:shape id="Shape 19258" o:spid="_x0000_s1027" style="position:absolute;width:60137;height:91;visibility:visible;mso-wrap-style:square;v-text-anchor:top" coordsize="601370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5GpskA&#10;AADeAAAADwAAAGRycy9kb3ducmV2LnhtbESPQWvCQBCF7wX/wzKCl1I3Tam0qatYQfRS0LQUvA3Z&#10;aRLMzobsGlN/vXMo9DbDe/PeN/Pl4BrVUxdqzwYepwko4sLbmksDX5+bhxdQISJbbDyTgV8KsFyM&#10;7uaYWX/hA/V5LJWEcMjQQBVjm2kdioochqlviUX78Z3DKGtXatvhRcJdo9MkmWmHNUtDhS2tKypO&#10;+dkZSI/339tkfw3NR+37dd6377unozGT8bB6AxVpiP/mv+udFfzX9Fl45R2ZQS9u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MU5GpskAAADeAAAADwAAAAAAAAAAAAAAAACYAgAA&#10;ZHJzL2Rvd25yZXYueG1sUEsFBgAAAAAEAAQA9QAAAI4DAAAAAA==&#10;" path="m,l6013704,r,9144l,9144,,e" fillcolor="#00000a" stroked="f" strokeweight="0">
                <v:stroke miterlimit="83231f" joinstyle="miter"/>
                <v:path arrowok="t" textboxrect="0,0,6013704,9144"/>
              </v:shape>
              <w10:wrap type="square" anchorx="page" anchory="page"/>
            </v:group>
          </w:pict>
        </mc:Fallback>
      </mc:AlternateContent>
    </w:r>
    <w:r>
      <w:rPr>
        <w:rFonts w:ascii="Calibri" w:eastAsia="Calibri" w:hAnsi="Calibri" w:cs="Calibri"/>
        <w:sz w:val="16"/>
      </w:rPr>
      <w:t xml:space="preserve">  </w:t>
    </w:r>
  </w:p>
  <w:p w14:paraId="2CA247F7" w14:textId="77777777" w:rsidR="009E095E" w:rsidRDefault="009E095E">
    <w:pPr>
      <w:spacing w:after="0" w:line="259" w:lineRule="auto"/>
      <w:ind w:left="-1104" w:firstLine="0"/>
      <w:jc w:val="left"/>
    </w:pPr>
    <w:r>
      <w:rPr>
        <w:rFonts w:ascii="Calibri" w:eastAsia="Calibri" w:hAnsi="Calibri" w:cs="Calibri"/>
        <w:sz w:val="16"/>
      </w:rPr>
      <w:t xml:space="preserve">Strona </w:t>
    </w:r>
    <w:r>
      <w:rPr>
        <w:rFonts w:ascii="Calibri" w:eastAsia="Calibri" w:hAnsi="Calibri" w:cs="Calibri"/>
      </w:rPr>
      <w:fldChar w:fldCharType="begin"/>
    </w:r>
    <w:r>
      <w:rPr>
        <w:rFonts w:ascii="Calibri" w:eastAsia="Calibri" w:hAnsi="Calibri" w:cs="Calibri"/>
      </w:rPr>
      <w:instrText xml:space="preserve"> PAGE   \* MERGEFORMAT </w:instrText>
    </w:r>
    <w:r>
      <w:rPr>
        <w:rFonts w:ascii="Calibri" w:eastAsia="Calibri" w:hAnsi="Calibri" w:cs="Calibri"/>
      </w:rPr>
      <w:fldChar w:fldCharType="separate"/>
    </w:r>
    <w:r>
      <w:rPr>
        <w:rFonts w:ascii="Calibri" w:eastAsia="Calibri" w:hAnsi="Calibri" w:cs="Calibri"/>
      </w:rPr>
      <w:t>10</w:t>
    </w:r>
    <w:r>
      <w:rPr>
        <w:rFonts w:ascii="Calibri" w:eastAsia="Calibri" w:hAnsi="Calibri" w:cs="Calibri"/>
      </w:rPr>
      <w:fldChar w:fldCharType="end"/>
    </w:r>
    <w:r>
      <w:rPr>
        <w:rFonts w:ascii="Calibri" w:eastAsia="Calibri" w:hAnsi="Calibri" w:cs="Calibri"/>
        <w:sz w:val="16"/>
      </w:rPr>
      <w:t xml:space="preserve"> z </w:t>
    </w:r>
    <w:r>
      <w:rPr>
        <w:rFonts w:ascii="Calibri" w:eastAsia="Calibri" w:hAnsi="Calibri" w:cs="Calibri"/>
      </w:rPr>
      <w:fldChar w:fldCharType="begin"/>
    </w:r>
    <w:r>
      <w:rPr>
        <w:rFonts w:ascii="Calibri" w:eastAsia="Calibri" w:hAnsi="Calibri" w:cs="Calibri"/>
      </w:rPr>
      <w:instrText xml:space="preserve"> NUMPAGES   \* MERGEFORMAT </w:instrText>
    </w:r>
    <w:r>
      <w:rPr>
        <w:rFonts w:ascii="Calibri" w:eastAsia="Calibri" w:hAnsi="Calibri" w:cs="Calibri"/>
      </w:rPr>
      <w:fldChar w:fldCharType="separate"/>
    </w:r>
    <w:r w:rsidR="003B6DDE">
      <w:rPr>
        <w:rFonts w:ascii="Calibri" w:eastAsia="Calibri" w:hAnsi="Calibri" w:cs="Calibri"/>
        <w:noProof/>
      </w:rPr>
      <w:t>28</w:t>
    </w:r>
    <w:r>
      <w:rPr>
        <w:rFonts w:ascii="Calibri" w:eastAsia="Calibri" w:hAnsi="Calibri" w:cs="Calibri"/>
      </w:rPr>
      <w:fldChar w:fldCharType="end"/>
    </w:r>
    <w:r>
      <w:rPr>
        <w:rFonts w:ascii="Calibri" w:eastAsia="Calibri" w:hAnsi="Calibri" w:cs="Calibri"/>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DD7D80" w14:textId="77777777" w:rsidR="009E095E" w:rsidRPr="00AC420F" w:rsidRDefault="009E095E" w:rsidP="001546C2">
    <w:pPr>
      <w:spacing w:after="0" w:line="259" w:lineRule="auto"/>
      <w:jc w:val="center"/>
      <w:rPr>
        <w:sz w:val="16"/>
        <w:szCs w:val="16"/>
      </w:rPr>
    </w:pPr>
    <w:r>
      <w:rPr>
        <w:rFonts w:ascii="Calibri" w:eastAsia="Calibri" w:hAnsi="Calibri" w:cs="Calibri"/>
        <w:noProof/>
        <w:sz w:val="22"/>
      </w:rPr>
      <mc:AlternateContent>
        <mc:Choice Requires="wpg">
          <w:drawing>
            <wp:anchor distT="0" distB="0" distL="114300" distR="114300" simplePos="0" relativeHeight="251668480" behindDoc="0" locked="0" layoutInCell="1" allowOverlap="1" wp14:anchorId="1743A024" wp14:editId="186348D1">
              <wp:simplePos x="0" y="0"/>
              <wp:positionH relativeFrom="page">
                <wp:align>center</wp:align>
              </wp:positionH>
              <wp:positionV relativeFrom="page">
                <wp:posOffset>10059670</wp:posOffset>
              </wp:positionV>
              <wp:extent cx="6013704" cy="6097"/>
              <wp:effectExtent l="0" t="0" r="0" b="0"/>
              <wp:wrapSquare wrapText="bothSides"/>
              <wp:docPr id="18757" name="Group 18757"/>
              <wp:cNvGraphicFramePr/>
              <a:graphic xmlns:a="http://schemas.openxmlformats.org/drawingml/2006/main">
                <a:graphicData uri="http://schemas.microsoft.com/office/word/2010/wordprocessingGroup">
                  <wpg:wgp>
                    <wpg:cNvGrpSpPr/>
                    <wpg:grpSpPr>
                      <a:xfrm>
                        <a:off x="0" y="0"/>
                        <a:ext cx="6013704" cy="6097"/>
                        <a:chOff x="0" y="0"/>
                        <a:chExt cx="6013704" cy="6097"/>
                      </a:xfrm>
                    </wpg:grpSpPr>
                    <wps:wsp>
                      <wps:cNvPr id="19257" name="Shape 19257"/>
                      <wps:cNvSpPr/>
                      <wps:spPr>
                        <a:xfrm>
                          <a:off x="0" y="0"/>
                          <a:ext cx="6013704" cy="9144"/>
                        </a:xfrm>
                        <a:custGeom>
                          <a:avLst/>
                          <a:gdLst/>
                          <a:ahLst/>
                          <a:cxnLst/>
                          <a:rect l="0" t="0" r="0" b="0"/>
                          <a:pathLst>
                            <a:path w="6013704" h="9144">
                              <a:moveTo>
                                <a:pt x="0" y="0"/>
                              </a:moveTo>
                              <a:lnTo>
                                <a:pt x="6013704" y="0"/>
                              </a:lnTo>
                              <a:lnTo>
                                <a:pt x="6013704"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FF3D465" id="Group 18757" o:spid="_x0000_s1026" style="position:absolute;margin-left:0;margin-top:792.1pt;width:473.5pt;height:.5pt;z-index:251668480;mso-position-horizontal:center;mso-position-horizontal-relative:page;mso-position-vertical-relative:page" coordsize="6013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">
              <v:shape id="Shape 19257" o:spid="_x0000_s1027" style="position:absolute;width:60137;height:91;visibility:visible;mso-wrap-style:square;v-text-anchor:top" coordsize="601370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HS1MYA&#10;AADeAAAADwAAAGRycy9kb3ducmV2LnhtbERPTWvCQBC9C/6HZQQvxWyM1Lapq6gg9SLYWArehuw0&#10;CWZnQ3aNaX99t1DwNo/3OYtVb2rRUesqywqmUQyCOLe64kLBx2k3eQbhPLLG2jIp+CYHq+VwsMBU&#10;2xu/U5f5QoQQdikqKL1vUildXpJBF9mGOHBftjXoA2wLqVu8hXBTyySO59JgxaGhxIa2JeWX7GoU&#10;JOeHz7f4+OPqQ2W7bdY1m/3srNR41K9fQXjq/V38797rMP8leXyCv3fCDXL5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NHS1MYAAADeAAAADwAAAAAAAAAAAAAAAACYAgAAZHJz&#10;L2Rvd25yZXYueG1sUEsFBgAAAAAEAAQA9QAAAIsDAAAAAA==&#10;" path="m,l6013704,r,9144l,9144,,e" fillcolor="#00000a" stroked="f" strokeweight="0">
                <v:stroke miterlimit="83231f" joinstyle="miter"/>
                <v:path arrowok="t" textboxrect="0,0,6013704,9144"/>
              </v:shape>
              <w10:wrap type="square" anchorx="page" anchory="page"/>
            </v:group>
          </w:pict>
        </mc:Fallback>
      </mc:AlternateContent>
    </w:r>
    <w:r w:rsidRPr="00AC420F">
      <w:rPr>
        <w:rFonts w:ascii="Calibri" w:eastAsia="Calibri" w:hAnsi="Calibri" w:cs="Calibri"/>
        <w:sz w:val="16"/>
        <w:szCs w:val="16"/>
      </w:rPr>
      <w:t xml:space="preserve">Strona </w:t>
    </w:r>
    <w:r w:rsidRPr="00AC420F">
      <w:rPr>
        <w:rFonts w:ascii="Calibri" w:eastAsia="Calibri" w:hAnsi="Calibri" w:cs="Calibri"/>
        <w:sz w:val="16"/>
        <w:szCs w:val="16"/>
      </w:rPr>
      <w:fldChar w:fldCharType="begin"/>
    </w:r>
    <w:r w:rsidRPr="00AC420F">
      <w:rPr>
        <w:rFonts w:ascii="Calibri" w:eastAsia="Calibri" w:hAnsi="Calibri" w:cs="Calibri"/>
        <w:sz w:val="16"/>
        <w:szCs w:val="16"/>
      </w:rPr>
      <w:instrText xml:space="preserve"> PAGE   \* MERGEFORMAT </w:instrText>
    </w:r>
    <w:r w:rsidRPr="00AC420F">
      <w:rPr>
        <w:rFonts w:ascii="Calibri" w:eastAsia="Calibri" w:hAnsi="Calibri" w:cs="Calibri"/>
        <w:sz w:val="16"/>
        <w:szCs w:val="16"/>
      </w:rPr>
      <w:fldChar w:fldCharType="separate"/>
    </w:r>
    <w:r w:rsidR="003B6DDE">
      <w:rPr>
        <w:rFonts w:ascii="Calibri" w:eastAsia="Calibri" w:hAnsi="Calibri" w:cs="Calibri"/>
        <w:noProof/>
        <w:sz w:val="16"/>
        <w:szCs w:val="16"/>
      </w:rPr>
      <w:t>26</w:t>
    </w:r>
    <w:r w:rsidRPr="00AC420F">
      <w:rPr>
        <w:rFonts w:ascii="Calibri" w:eastAsia="Calibri" w:hAnsi="Calibri" w:cs="Calibri"/>
        <w:sz w:val="16"/>
        <w:szCs w:val="16"/>
      </w:rPr>
      <w:fldChar w:fldCharType="end"/>
    </w:r>
    <w:r w:rsidRPr="00AC420F">
      <w:rPr>
        <w:rFonts w:ascii="Calibri" w:eastAsia="Calibri" w:hAnsi="Calibri" w:cs="Calibri"/>
        <w:sz w:val="16"/>
        <w:szCs w:val="16"/>
      </w:rPr>
      <w:t xml:space="preserve"> z </w:t>
    </w:r>
    <w:r w:rsidRPr="00AC420F">
      <w:rPr>
        <w:rFonts w:ascii="Calibri" w:eastAsia="Calibri" w:hAnsi="Calibri" w:cs="Calibri"/>
        <w:sz w:val="16"/>
        <w:szCs w:val="16"/>
      </w:rPr>
      <w:fldChar w:fldCharType="begin"/>
    </w:r>
    <w:r w:rsidRPr="00AC420F">
      <w:rPr>
        <w:rFonts w:ascii="Calibri" w:eastAsia="Calibri" w:hAnsi="Calibri" w:cs="Calibri"/>
        <w:sz w:val="16"/>
        <w:szCs w:val="16"/>
      </w:rPr>
      <w:instrText xml:space="preserve"> NUMPAGES   \* MERGEFORMAT </w:instrText>
    </w:r>
    <w:r w:rsidRPr="00AC420F">
      <w:rPr>
        <w:rFonts w:ascii="Calibri" w:eastAsia="Calibri" w:hAnsi="Calibri" w:cs="Calibri"/>
        <w:sz w:val="16"/>
        <w:szCs w:val="16"/>
      </w:rPr>
      <w:fldChar w:fldCharType="separate"/>
    </w:r>
    <w:r w:rsidR="003B6DDE">
      <w:rPr>
        <w:rFonts w:ascii="Calibri" w:eastAsia="Calibri" w:hAnsi="Calibri" w:cs="Calibri"/>
        <w:noProof/>
        <w:sz w:val="16"/>
        <w:szCs w:val="16"/>
      </w:rPr>
      <w:t>28</w:t>
    </w:r>
    <w:r w:rsidRPr="00AC420F">
      <w:rPr>
        <w:rFonts w:ascii="Calibri" w:eastAsia="Calibri" w:hAnsi="Calibri" w:cs="Calibri"/>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90CE48" w14:textId="77777777" w:rsidR="009E095E" w:rsidRDefault="009E095E">
    <w:pPr>
      <w:spacing w:after="0" w:line="259" w:lineRule="auto"/>
      <w:ind w:left="14" w:firstLine="0"/>
      <w:jc w:val="center"/>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14:anchorId="6506425F" wp14:editId="3C2D2BB3">
              <wp:simplePos x="0" y="0"/>
              <wp:positionH relativeFrom="page">
                <wp:posOffset>774192</wp:posOffset>
              </wp:positionH>
              <wp:positionV relativeFrom="page">
                <wp:posOffset>9884656</wp:posOffset>
              </wp:positionV>
              <wp:extent cx="6013704" cy="6097"/>
              <wp:effectExtent l="0" t="0" r="0" b="0"/>
              <wp:wrapSquare wrapText="bothSides"/>
              <wp:docPr id="18729" name="Group 18729"/>
              <wp:cNvGraphicFramePr/>
              <a:graphic xmlns:a="http://schemas.openxmlformats.org/drawingml/2006/main">
                <a:graphicData uri="http://schemas.microsoft.com/office/word/2010/wordprocessingGroup">
                  <wpg:wgp>
                    <wpg:cNvGrpSpPr/>
                    <wpg:grpSpPr>
                      <a:xfrm>
                        <a:off x="0" y="0"/>
                        <a:ext cx="6013704" cy="6097"/>
                        <a:chOff x="0" y="0"/>
                        <a:chExt cx="6013704" cy="6097"/>
                      </a:xfrm>
                    </wpg:grpSpPr>
                    <wps:wsp>
                      <wps:cNvPr id="19256" name="Shape 19256"/>
                      <wps:cNvSpPr/>
                      <wps:spPr>
                        <a:xfrm>
                          <a:off x="0" y="0"/>
                          <a:ext cx="6013704" cy="9144"/>
                        </a:xfrm>
                        <a:custGeom>
                          <a:avLst/>
                          <a:gdLst/>
                          <a:ahLst/>
                          <a:cxnLst/>
                          <a:rect l="0" t="0" r="0" b="0"/>
                          <a:pathLst>
                            <a:path w="6013704" h="9144">
                              <a:moveTo>
                                <a:pt x="0" y="0"/>
                              </a:moveTo>
                              <a:lnTo>
                                <a:pt x="6013704" y="0"/>
                              </a:lnTo>
                              <a:lnTo>
                                <a:pt x="6013704"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C242F46" id="Group 18729" o:spid="_x0000_s1026" style="position:absolute;margin-left:60.95pt;margin-top:778.3pt;width:473.5pt;height:.5pt;z-index:251669504;mso-position-horizontal-relative:page;mso-position-vertical-relative:page" coordsize="6013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">
              <v:shape id="Shape 19256" o:spid="_x0000_s1027" style="position:absolute;width:60137;height:91;visibility:visible;mso-wrap-style:square;v-text-anchor:top" coordsize="601370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13T8UA&#10;AADeAAAADwAAAGRycy9kb3ducmV2LnhtbERPTWvCQBC9C/0PyxS8iG4aUTR1lVYQvRRsFMHbkJ0m&#10;odnZkF1j9Ne7BaG3ebzPWaw6U4mWGldaVvA2ikAQZ1aXnCs4HjbDGQjnkTVWlknBjRysli+9BSba&#10;Xvmb2tTnIoSwS1BB4X2dSOmyggy6ka2JA/djG4M+wCaXusFrCDeVjKNoKg2WHBoKrGldUPabXoyC&#10;+Dw4baP93VVfpW3XaVt/7sZnpfqv3cc7CE+d/xc/3Tsd5s/jyRT+3gk3yO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nXdPxQAAAN4AAAAPAAAAAAAAAAAAAAAAAJgCAABkcnMv&#10;ZG93bnJldi54bWxQSwUGAAAAAAQABAD1AAAAigMAAAAA&#10;" path="m,l6013704,r,9144l,9144,,e" fillcolor="#00000a" stroked="f" strokeweight="0">
                <v:stroke miterlimit="83231f" joinstyle="miter"/>
                <v:path arrowok="t" textboxrect="0,0,6013704,9144"/>
              </v:shape>
              <w10:wrap type="square" anchorx="page" anchory="page"/>
            </v:group>
          </w:pict>
        </mc:Fallback>
      </mc:AlternateContent>
    </w:r>
    <w:r>
      <w:rPr>
        <w:rFonts w:ascii="Calibri" w:eastAsia="Calibri" w:hAnsi="Calibri" w:cs="Calibri"/>
        <w:sz w:val="16"/>
      </w:rPr>
      <w:t xml:space="preserve">  </w:t>
    </w:r>
  </w:p>
  <w:p w14:paraId="23467EB8" w14:textId="77777777" w:rsidR="009E095E" w:rsidRDefault="009E095E">
    <w:pPr>
      <w:spacing w:after="0" w:line="259" w:lineRule="auto"/>
      <w:ind w:left="-1104" w:firstLine="0"/>
      <w:jc w:val="left"/>
    </w:pPr>
    <w:r>
      <w:rPr>
        <w:rFonts w:ascii="Calibri" w:eastAsia="Calibri" w:hAnsi="Calibri" w:cs="Calibri"/>
        <w:sz w:val="16"/>
      </w:rPr>
      <w:t xml:space="preserve">Strona </w:t>
    </w:r>
    <w:r>
      <w:rPr>
        <w:rFonts w:ascii="Calibri" w:eastAsia="Calibri" w:hAnsi="Calibri" w:cs="Calibri"/>
      </w:rPr>
      <w:fldChar w:fldCharType="begin"/>
    </w:r>
    <w:r>
      <w:rPr>
        <w:rFonts w:ascii="Calibri" w:eastAsia="Calibri" w:hAnsi="Calibri" w:cs="Calibri"/>
      </w:rPr>
      <w:instrText xml:space="preserve"> PAGE   \* MERGEFORMAT </w:instrText>
    </w:r>
    <w:r>
      <w:rPr>
        <w:rFonts w:ascii="Calibri" w:eastAsia="Calibri" w:hAnsi="Calibri" w:cs="Calibri"/>
      </w:rPr>
      <w:fldChar w:fldCharType="separate"/>
    </w:r>
    <w:r>
      <w:rPr>
        <w:rFonts w:ascii="Calibri" w:eastAsia="Calibri" w:hAnsi="Calibri" w:cs="Calibri"/>
      </w:rPr>
      <w:t>10</w:t>
    </w:r>
    <w:r>
      <w:rPr>
        <w:rFonts w:ascii="Calibri" w:eastAsia="Calibri" w:hAnsi="Calibri" w:cs="Calibri"/>
      </w:rPr>
      <w:fldChar w:fldCharType="end"/>
    </w:r>
    <w:r>
      <w:rPr>
        <w:rFonts w:ascii="Calibri" w:eastAsia="Calibri" w:hAnsi="Calibri" w:cs="Calibri"/>
        <w:sz w:val="16"/>
      </w:rPr>
      <w:t xml:space="preserve"> z </w:t>
    </w:r>
    <w:r>
      <w:rPr>
        <w:rFonts w:ascii="Calibri" w:eastAsia="Calibri" w:hAnsi="Calibri" w:cs="Calibri"/>
      </w:rPr>
      <w:fldChar w:fldCharType="begin"/>
    </w:r>
    <w:r>
      <w:rPr>
        <w:rFonts w:ascii="Calibri" w:eastAsia="Calibri" w:hAnsi="Calibri" w:cs="Calibri"/>
      </w:rPr>
      <w:instrText xml:space="preserve"> NUMPAGES   \* MERGEFORMAT </w:instrText>
    </w:r>
    <w:r>
      <w:rPr>
        <w:rFonts w:ascii="Calibri" w:eastAsia="Calibri" w:hAnsi="Calibri" w:cs="Calibri"/>
      </w:rPr>
      <w:fldChar w:fldCharType="separate"/>
    </w:r>
    <w:r w:rsidR="003B6DDE">
      <w:rPr>
        <w:rFonts w:ascii="Calibri" w:eastAsia="Calibri" w:hAnsi="Calibri" w:cs="Calibri"/>
        <w:noProof/>
      </w:rPr>
      <w:t>28</w:t>
    </w:r>
    <w:r>
      <w:rPr>
        <w:rFonts w:ascii="Calibri" w:eastAsia="Calibri" w:hAnsi="Calibri" w:cs="Calibri"/>
      </w:rPr>
      <w:fldChar w:fldCharType="end"/>
    </w:r>
    <w:r>
      <w:rPr>
        <w:rFonts w:ascii="Calibri" w:eastAsia="Calibri" w:hAnsi="Calibri" w:cs="Calibri"/>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9EFA51" w14:textId="77777777" w:rsidR="005218D1" w:rsidRDefault="005218D1">
      <w:pPr>
        <w:spacing w:after="0" w:line="240" w:lineRule="auto"/>
      </w:pPr>
      <w:r>
        <w:separator/>
      </w:r>
    </w:p>
  </w:footnote>
  <w:footnote w:type="continuationSeparator" w:id="0">
    <w:p w14:paraId="5DBBA548" w14:textId="77777777" w:rsidR="005218D1" w:rsidRDefault="005218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85F244" w14:textId="77777777" w:rsidR="009E095E" w:rsidRDefault="009E095E">
    <w:pPr>
      <w:spacing w:after="0" w:line="259" w:lineRule="auto"/>
      <w:ind w:left="-566" w:firstLine="0"/>
      <w:jc w:val="lef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66D1925A" wp14:editId="10E88122">
              <wp:simplePos x="0" y="0"/>
              <wp:positionH relativeFrom="page">
                <wp:posOffset>774192</wp:posOffset>
              </wp:positionH>
              <wp:positionV relativeFrom="page">
                <wp:posOffset>179812</wp:posOffset>
              </wp:positionV>
              <wp:extent cx="6013704" cy="591343"/>
              <wp:effectExtent l="0" t="0" r="0" b="0"/>
              <wp:wrapSquare wrapText="bothSides"/>
              <wp:docPr id="18773" name="Group 18773"/>
              <wp:cNvGraphicFramePr/>
              <a:graphic xmlns:a="http://schemas.openxmlformats.org/drawingml/2006/main">
                <a:graphicData uri="http://schemas.microsoft.com/office/word/2010/wordprocessingGroup">
                  <wpg:wgp>
                    <wpg:cNvGrpSpPr/>
                    <wpg:grpSpPr>
                      <a:xfrm>
                        <a:off x="0" y="0"/>
                        <a:ext cx="6013704" cy="591343"/>
                        <a:chOff x="0" y="0"/>
                        <a:chExt cx="6013704" cy="591343"/>
                      </a:xfrm>
                    </wpg:grpSpPr>
                    <wps:wsp>
                      <wps:cNvPr id="18777" name="Rectangle 18777"/>
                      <wps:cNvSpPr/>
                      <wps:spPr>
                        <a:xfrm>
                          <a:off x="3005331" y="25636"/>
                          <a:ext cx="26569" cy="76415"/>
                        </a:xfrm>
                        <a:prstGeom prst="rect">
                          <a:avLst/>
                        </a:prstGeom>
                        <a:ln>
                          <a:noFill/>
                        </a:ln>
                      </wps:spPr>
                      <wps:txbx>
                        <w:txbxContent>
                          <w:p w14:paraId="2BF24F2A" w14:textId="77777777" w:rsidR="009E095E" w:rsidRDefault="009E095E">
                            <w:pPr>
                              <w:spacing w:after="160" w:line="259" w:lineRule="auto"/>
                              <w:ind w:left="0" w:firstLine="0"/>
                              <w:jc w:val="left"/>
                            </w:pPr>
                            <w:r>
                              <w:rPr>
                                <w:rFonts w:ascii="Calibri" w:eastAsia="Calibri" w:hAnsi="Calibri" w:cs="Calibri"/>
                                <w:sz w:val="14"/>
                              </w:rPr>
                              <w:t xml:space="preserve"> </w:t>
                            </w:r>
                          </w:p>
                        </w:txbxContent>
                      </wps:txbx>
                      <wps:bodyPr horzOverflow="overflow" vert="horz" lIns="0" tIns="0" rIns="0" bIns="0" rtlCol="0">
                        <a:noAutofit/>
                      </wps:bodyPr>
                    </wps:wsp>
                    <wps:wsp>
                      <wps:cNvPr id="18778" name="Rectangle 18778"/>
                      <wps:cNvSpPr/>
                      <wps:spPr>
                        <a:xfrm>
                          <a:off x="3005331" y="135364"/>
                          <a:ext cx="26569" cy="76415"/>
                        </a:xfrm>
                        <a:prstGeom prst="rect">
                          <a:avLst/>
                        </a:prstGeom>
                        <a:ln>
                          <a:noFill/>
                        </a:ln>
                      </wps:spPr>
                      <wps:txbx>
                        <w:txbxContent>
                          <w:p w14:paraId="1DD1375F" w14:textId="77777777" w:rsidR="009E095E" w:rsidRDefault="009E095E">
                            <w:pPr>
                              <w:spacing w:after="160" w:line="259" w:lineRule="auto"/>
                              <w:ind w:left="0" w:firstLine="0"/>
                              <w:jc w:val="left"/>
                            </w:pPr>
                            <w:r>
                              <w:rPr>
                                <w:rFonts w:ascii="Calibri" w:eastAsia="Calibri" w:hAnsi="Calibri" w:cs="Calibri"/>
                                <w:sz w:val="14"/>
                              </w:rPr>
                              <w:t xml:space="preserve"> </w:t>
                            </w:r>
                          </w:p>
                        </w:txbxContent>
                      </wps:txbx>
                      <wps:bodyPr horzOverflow="overflow" vert="horz" lIns="0" tIns="0" rIns="0" bIns="0" rtlCol="0">
                        <a:noAutofit/>
                      </wps:bodyPr>
                    </wps:wsp>
                    <wps:wsp>
                      <wps:cNvPr id="19251" name="Shape 19251"/>
                      <wps:cNvSpPr/>
                      <wps:spPr>
                        <a:xfrm>
                          <a:off x="0" y="231648"/>
                          <a:ext cx="6013704" cy="9144"/>
                        </a:xfrm>
                        <a:custGeom>
                          <a:avLst/>
                          <a:gdLst/>
                          <a:ahLst/>
                          <a:cxnLst/>
                          <a:rect l="0" t="0" r="0" b="0"/>
                          <a:pathLst>
                            <a:path w="6013704" h="9144">
                              <a:moveTo>
                                <a:pt x="0" y="0"/>
                              </a:moveTo>
                              <a:lnTo>
                                <a:pt x="6013704" y="0"/>
                              </a:lnTo>
                              <a:lnTo>
                                <a:pt x="6013704"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19252" name="Shape 19252"/>
                      <wps:cNvSpPr/>
                      <wps:spPr>
                        <a:xfrm>
                          <a:off x="18288" y="0"/>
                          <a:ext cx="5693664" cy="591312"/>
                        </a:xfrm>
                        <a:custGeom>
                          <a:avLst/>
                          <a:gdLst/>
                          <a:ahLst/>
                          <a:cxnLst/>
                          <a:rect l="0" t="0" r="0" b="0"/>
                          <a:pathLst>
                            <a:path w="5693664" h="591312">
                              <a:moveTo>
                                <a:pt x="0" y="0"/>
                              </a:moveTo>
                              <a:lnTo>
                                <a:pt x="5693664" y="0"/>
                              </a:lnTo>
                              <a:lnTo>
                                <a:pt x="5693664" y="591312"/>
                              </a:lnTo>
                              <a:lnTo>
                                <a:pt x="0" y="59131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pic:pic xmlns:pic="http://schemas.openxmlformats.org/drawingml/2006/picture">
                      <pic:nvPicPr>
                        <pic:cNvPr id="18776" name="Picture 18776"/>
                        <pic:cNvPicPr/>
                      </pic:nvPicPr>
                      <pic:blipFill>
                        <a:blip r:embed="rId1"/>
                        <a:stretch>
                          <a:fillRect/>
                        </a:stretch>
                      </pic:blipFill>
                      <pic:spPr>
                        <a:xfrm>
                          <a:off x="18288" y="31"/>
                          <a:ext cx="5693664" cy="591312"/>
                        </a:xfrm>
                        <a:prstGeom prst="rect">
                          <a:avLst/>
                        </a:prstGeom>
                      </pic:spPr>
                    </pic:pic>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6D1925A" id="Group 18773" o:spid="_x0000_s1026" style="position:absolute;left:0;text-align:left;margin-left:60.95pt;margin-top:14.15pt;width:473.5pt;height:46.55pt;z-index:251664384;mso-position-horizontal-relative:page;mso-position-vertical-relative:page" coordsize="60137,591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">
              <v:rect id="Rectangle 18777" o:spid="_x0000_s1027" style="position:absolute;left:30053;top:256;width:266;height: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" filled="f" stroked="f">
                <v:textbox inset="0,0,0,0">
                  <w:txbxContent>
                    <w:p w14:paraId="2BF24F2A" w14:textId="77777777" w:rsidR="009E095E" w:rsidRDefault="009E095E">
                      <w:pPr>
                        <w:spacing w:after="160" w:line="259" w:lineRule="auto"/>
                        <w:ind w:left="0" w:firstLine="0"/>
                        <w:jc w:val="left"/>
                      </w:pPr>
                      <w:r>
                        <w:rPr>
                          <w:rFonts w:ascii="Calibri" w:eastAsia="Calibri" w:hAnsi="Calibri" w:cs="Calibri"/>
                          <w:sz w:val="14"/>
                        </w:rPr>
                        <w:t xml:space="preserve"> </w:t>
                      </w:r>
                    </w:p>
                  </w:txbxContent>
                </v:textbox>
              </v:rect>
              <v:rect id="Rectangle 18778" o:spid="_x0000_s1028" style="position:absolute;left:30053;top:1353;width:266;height: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" filled="f" stroked="f">
                <v:textbox inset="0,0,0,0">
                  <w:txbxContent>
                    <w:p w14:paraId="1DD1375F" w14:textId="77777777" w:rsidR="009E095E" w:rsidRDefault="009E095E">
                      <w:pPr>
                        <w:spacing w:after="160" w:line="259" w:lineRule="auto"/>
                        <w:ind w:left="0" w:firstLine="0"/>
                        <w:jc w:val="left"/>
                      </w:pPr>
                      <w:r>
                        <w:rPr>
                          <w:rFonts w:ascii="Calibri" w:eastAsia="Calibri" w:hAnsi="Calibri" w:cs="Calibri"/>
                          <w:sz w:val="14"/>
                        </w:rPr>
                        <w:t xml:space="preserve"> </w:t>
                      </w:r>
                    </w:p>
                  </w:txbxContent>
                </v:textbox>
              </v:rect>
              <v:shape id="Shape 19251" o:spid="_x0000_s1029" style="position:absolute;top:2316;width:60137;height:91;visibility:visible;mso-wrap-style:square;v-text-anchor:top" coordsize="601370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" path="m,l6013704,r,9144l,9144,,e" fillcolor="#00000a" stroked="f" strokeweight="0">
                <v:stroke miterlimit="83231f" joinstyle="miter"/>
                <v:path arrowok="t" textboxrect="0,0,6013704,9144"/>
              </v:shape>
              <v:shape id="Shape 19252" o:spid="_x0000_s1030" style="position:absolute;left:182;width:56937;height:5913;visibility:visible;mso-wrap-style:square;v-text-anchor:top" coordsize="5693664,591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" path="m,l5693664,r,591312l,591312,,e" stroked="f" strokeweight="0">
                <v:stroke miterlimit="83231f" joinstyle="miter"/>
                <v:path arrowok="t" textboxrect="0,0,5693664,591312"/>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776" o:spid="_x0000_s1031" type="#_x0000_t75" style="position:absolute;left:182;width:56937;height:59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">
                <v:imagedata r:id="rId2" o:title=""/>
              </v:shape>
              <w10:wrap type="square" anchorx="page" anchory="page"/>
            </v:group>
          </w:pict>
        </mc:Fallback>
      </mc:AlternateContent>
    </w:r>
    <w:r>
      <w:rPr>
        <w:sz w:val="22"/>
      </w:rPr>
      <w:t xml:space="preserve"> </w:t>
    </w:r>
    <w:r>
      <w:rPr>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6CAEB2" w14:textId="77777777" w:rsidR="009E095E" w:rsidRDefault="009E095E" w:rsidP="003D4714">
    <w:pPr>
      <w:spacing w:after="0" w:line="259" w:lineRule="auto"/>
      <w:ind w:left="0" w:firstLine="0"/>
      <w:jc w:val="center"/>
    </w:pPr>
    <w:r>
      <w:rPr>
        <w:noProof/>
      </w:rPr>
      <w:drawing>
        <wp:inline distT="0" distB="0" distL="0" distR="0" wp14:anchorId="42AEA12F" wp14:editId="406A6BE1">
          <wp:extent cx="5640705" cy="542925"/>
          <wp:effectExtent l="0" t="0" r="0" b="9525"/>
          <wp:docPr id="14" name="Obraz 14" descr="Od lewej znak Funduszy Europejskich złożony z symbolu graficznego, nazwy Fundusze Europejskie oraz odwołania do Programu Regionalnego; w środku logo promocyjne Mazowsza złożone z ozdobnego napisu Mazowsze oraz podpisu Serce Polski; zestaw podstawowy zamyka znak Unii Europejskiej złożony z flagi Unii Europejskiej i napisu Unia Europejska oraz Europejski Fundusz Rozwoju Regionalnego. Napisy znajdują się po lewej stronie flagi." title="Logotyp Regionalnego Programu Operacyjnego Województwa Mazowieckiego 2014-2020"/>
          <wp:cNvGraphicFramePr/>
          <a:graphic xmlns:a="http://schemas.openxmlformats.org/drawingml/2006/main">
            <a:graphicData uri="http://schemas.openxmlformats.org/drawingml/2006/picture">
              <pic:pic xmlns:pic="http://schemas.openxmlformats.org/drawingml/2006/picture">
                <pic:nvPicPr>
                  <pic:cNvPr id="11" name="Obraz 1" descr="Od lewej znak Funduszy Europejskich złożony z symbolu graficznego, nazwy Fundusze Europejskie oraz odwołania do Programu Regionalnego; w środku logo promocyjne Mazowsza złożone z ozdobnego napisu Mazowsze oraz podpisu Serce Polski; zestaw podstawowy zamyka znak Unii Europejskiej złożony z flagi Unii Europejskiej i napisu Unia Europejska oraz Europejski Fundusz Rozwoju Regionalnego. Napisy znajdują się po lewej stronie flagi." title="Logotyp Regionalnego Programu Operacyjnego Województwa Mazowieckiego 2014-2020"/>
                  <pic:cNvPicPr/>
                </pic:nvPicPr>
                <pic:blipFill>
                  <a:blip r:embed="rId1" cstate="print"/>
                  <a:stretch>
                    <a:fillRect/>
                  </a:stretch>
                </pic:blipFill>
                <pic:spPr>
                  <a:xfrm>
                    <a:off x="0" y="0"/>
                    <a:ext cx="5640705" cy="542925"/>
                  </a:xfrm>
                  <a:prstGeom prst="rect">
                    <a:avLst/>
                  </a:prstGeom>
                </pic:spPr>
              </pic:pic>
            </a:graphicData>
          </a:graphic>
        </wp:inline>
      </w:drawing>
    </w:r>
  </w:p>
  <w:p w14:paraId="5A16D168" w14:textId="04FA88D8" w:rsidR="009E095E" w:rsidRPr="009E095E" w:rsidRDefault="009E095E" w:rsidP="009E095E">
    <w:pPr>
      <w:pStyle w:val="Akapitzlist1"/>
      <w:ind w:left="284" w:right="446"/>
      <w:jc w:val="both"/>
      <w:rPr>
        <w:rStyle w:val="Numerstrony"/>
        <w:rFonts w:asciiTheme="majorHAnsi" w:hAnsiTheme="majorHAnsi"/>
        <w:color w:val="auto"/>
        <w:sz w:val="16"/>
        <w:szCs w:val="16"/>
      </w:rPr>
    </w:pPr>
    <w:r w:rsidRPr="009E095E">
      <w:rPr>
        <w:rStyle w:val="Numerstrony"/>
        <w:rFonts w:asciiTheme="majorHAnsi" w:hAnsiTheme="majorHAnsi"/>
        <w:color w:val="auto"/>
        <w:sz w:val="16"/>
        <w:szCs w:val="16"/>
      </w:rPr>
      <w:t>Projekt pn. „Informatyzacja Urzędu Miasta w Pruszkowie” współfinansowany przez Unię Euro</w:t>
    </w:r>
    <w:r>
      <w:rPr>
        <w:rStyle w:val="Numerstrony"/>
        <w:rFonts w:asciiTheme="majorHAnsi" w:hAnsiTheme="majorHAnsi"/>
        <w:color w:val="auto"/>
        <w:sz w:val="16"/>
        <w:szCs w:val="16"/>
      </w:rPr>
      <w:t xml:space="preserve">pejską ze środków Europejskiego </w:t>
    </w:r>
    <w:r w:rsidRPr="009E095E">
      <w:rPr>
        <w:rStyle w:val="Numerstrony"/>
        <w:rFonts w:asciiTheme="majorHAnsi" w:hAnsiTheme="majorHAnsi"/>
        <w:color w:val="auto"/>
        <w:sz w:val="16"/>
        <w:szCs w:val="16"/>
      </w:rPr>
      <w:t>Funduszu Rozwoju Regionalnego w ramach  Regionalnego Programu Operacyjnego Województwa Mazowieckiego na lata 2014-2020.</w:t>
    </w:r>
  </w:p>
  <w:p w14:paraId="7778ED17" w14:textId="77777777" w:rsidR="009E095E" w:rsidRDefault="009E095E" w:rsidP="003D4714">
    <w:pPr>
      <w:spacing w:after="0" w:line="259" w:lineRule="auto"/>
      <w:ind w:left="0" w:firstLine="0"/>
      <w:jc w:val="center"/>
    </w:pPr>
  </w:p>
  <w:p w14:paraId="1076B2D7" w14:textId="77777777" w:rsidR="009E095E" w:rsidRDefault="009E095E" w:rsidP="00711E94">
    <w:pPr>
      <w:spacing w:after="0" w:line="259" w:lineRule="auto"/>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34FE8" w14:textId="77777777" w:rsidR="009E095E" w:rsidRDefault="009E095E">
    <w:pPr>
      <w:spacing w:after="0" w:line="259" w:lineRule="auto"/>
      <w:ind w:left="-566" w:firstLine="0"/>
      <w:jc w:val="left"/>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33ED3532" wp14:editId="2E1E8CA4">
              <wp:simplePos x="0" y="0"/>
              <wp:positionH relativeFrom="page">
                <wp:posOffset>774192</wp:posOffset>
              </wp:positionH>
              <wp:positionV relativeFrom="page">
                <wp:posOffset>179812</wp:posOffset>
              </wp:positionV>
              <wp:extent cx="6013704" cy="591343"/>
              <wp:effectExtent l="0" t="0" r="0" b="0"/>
              <wp:wrapSquare wrapText="bothSides"/>
              <wp:docPr id="18717" name="Group 18717"/>
              <wp:cNvGraphicFramePr/>
              <a:graphic xmlns:a="http://schemas.openxmlformats.org/drawingml/2006/main">
                <a:graphicData uri="http://schemas.microsoft.com/office/word/2010/wordprocessingGroup">
                  <wpg:wgp>
                    <wpg:cNvGrpSpPr/>
                    <wpg:grpSpPr>
                      <a:xfrm>
                        <a:off x="0" y="0"/>
                        <a:ext cx="6013704" cy="591343"/>
                        <a:chOff x="0" y="0"/>
                        <a:chExt cx="6013704" cy="591343"/>
                      </a:xfrm>
                    </wpg:grpSpPr>
                    <wps:wsp>
                      <wps:cNvPr id="18721" name="Rectangle 18721"/>
                      <wps:cNvSpPr/>
                      <wps:spPr>
                        <a:xfrm>
                          <a:off x="3005331" y="25636"/>
                          <a:ext cx="26569" cy="76415"/>
                        </a:xfrm>
                        <a:prstGeom prst="rect">
                          <a:avLst/>
                        </a:prstGeom>
                        <a:ln>
                          <a:noFill/>
                        </a:ln>
                      </wps:spPr>
                      <wps:txbx>
                        <w:txbxContent>
                          <w:p w14:paraId="5C0F952D" w14:textId="77777777" w:rsidR="009E095E" w:rsidRDefault="009E095E">
                            <w:pPr>
                              <w:spacing w:after="160" w:line="259" w:lineRule="auto"/>
                              <w:ind w:left="0" w:firstLine="0"/>
                              <w:jc w:val="left"/>
                            </w:pPr>
                            <w:r>
                              <w:rPr>
                                <w:rFonts w:ascii="Calibri" w:eastAsia="Calibri" w:hAnsi="Calibri" w:cs="Calibri"/>
                                <w:sz w:val="14"/>
                              </w:rPr>
                              <w:t xml:space="preserve"> </w:t>
                            </w:r>
                          </w:p>
                        </w:txbxContent>
                      </wps:txbx>
                      <wps:bodyPr horzOverflow="overflow" vert="horz" lIns="0" tIns="0" rIns="0" bIns="0" rtlCol="0">
                        <a:noAutofit/>
                      </wps:bodyPr>
                    </wps:wsp>
                    <wps:wsp>
                      <wps:cNvPr id="18722" name="Rectangle 18722"/>
                      <wps:cNvSpPr/>
                      <wps:spPr>
                        <a:xfrm>
                          <a:off x="3005331" y="135364"/>
                          <a:ext cx="26569" cy="76415"/>
                        </a:xfrm>
                        <a:prstGeom prst="rect">
                          <a:avLst/>
                        </a:prstGeom>
                        <a:ln>
                          <a:noFill/>
                        </a:ln>
                      </wps:spPr>
                      <wps:txbx>
                        <w:txbxContent>
                          <w:p w14:paraId="4E0AB797" w14:textId="77777777" w:rsidR="009E095E" w:rsidRDefault="009E095E">
                            <w:pPr>
                              <w:spacing w:after="160" w:line="259" w:lineRule="auto"/>
                              <w:ind w:left="0" w:firstLine="0"/>
                              <w:jc w:val="left"/>
                            </w:pPr>
                            <w:r>
                              <w:rPr>
                                <w:rFonts w:ascii="Calibri" w:eastAsia="Calibri" w:hAnsi="Calibri" w:cs="Calibri"/>
                                <w:sz w:val="14"/>
                              </w:rPr>
                              <w:t xml:space="preserve"> </w:t>
                            </w:r>
                          </w:p>
                        </w:txbxContent>
                      </wps:txbx>
                      <wps:bodyPr horzOverflow="overflow" vert="horz" lIns="0" tIns="0" rIns="0" bIns="0" rtlCol="0">
                        <a:noAutofit/>
                      </wps:bodyPr>
                    </wps:wsp>
                    <wps:wsp>
                      <wps:cNvPr id="19247" name="Shape 19247"/>
                      <wps:cNvSpPr/>
                      <wps:spPr>
                        <a:xfrm>
                          <a:off x="0" y="231648"/>
                          <a:ext cx="6013704" cy="9144"/>
                        </a:xfrm>
                        <a:custGeom>
                          <a:avLst/>
                          <a:gdLst/>
                          <a:ahLst/>
                          <a:cxnLst/>
                          <a:rect l="0" t="0" r="0" b="0"/>
                          <a:pathLst>
                            <a:path w="6013704" h="9144">
                              <a:moveTo>
                                <a:pt x="0" y="0"/>
                              </a:moveTo>
                              <a:lnTo>
                                <a:pt x="6013704" y="0"/>
                              </a:lnTo>
                              <a:lnTo>
                                <a:pt x="6013704"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19248" name="Shape 19248"/>
                      <wps:cNvSpPr/>
                      <wps:spPr>
                        <a:xfrm>
                          <a:off x="18288" y="0"/>
                          <a:ext cx="5693664" cy="591312"/>
                        </a:xfrm>
                        <a:custGeom>
                          <a:avLst/>
                          <a:gdLst/>
                          <a:ahLst/>
                          <a:cxnLst/>
                          <a:rect l="0" t="0" r="0" b="0"/>
                          <a:pathLst>
                            <a:path w="5693664" h="591312">
                              <a:moveTo>
                                <a:pt x="0" y="0"/>
                              </a:moveTo>
                              <a:lnTo>
                                <a:pt x="5693664" y="0"/>
                              </a:lnTo>
                              <a:lnTo>
                                <a:pt x="5693664" y="591312"/>
                              </a:lnTo>
                              <a:lnTo>
                                <a:pt x="0" y="59131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pic:pic xmlns:pic="http://schemas.openxmlformats.org/drawingml/2006/picture">
                      <pic:nvPicPr>
                        <pic:cNvPr id="18720" name="Picture 18720"/>
                        <pic:cNvPicPr/>
                      </pic:nvPicPr>
                      <pic:blipFill>
                        <a:blip r:embed="rId1"/>
                        <a:stretch>
                          <a:fillRect/>
                        </a:stretch>
                      </pic:blipFill>
                      <pic:spPr>
                        <a:xfrm>
                          <a:off x="18288" y="31"/>
                          <a:ext cx="5693664" cy="591312"/>
                        </a:xfrm>
                        <a:prstGeom prst="rect">
                          <a:avLst/>
                        </a:prstGeom>
                      </pic:spPr>
                    </pic:pic>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3ED3532" id="Group 18717" o:spid="_x0000_s1032" style="position:absolute;left:0;text-align:left;margin-left:60.95pt;margin-top:14.15pt;width:473.5pt;height:46.55pt;z-index:251666432;mso-position-horizontal-relative:page;mso-position-vertical-relative:page" coordsize="60137,591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">
              <v:rect id="Rectangle 18721" o:spid="_x0000_s1033" style="position:absolute;left:30053;top:256;width:266;height: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" filled="f" stroked="f">
                <v:textbox inset="0,0,0,0">
                  <w:txbxContent>
                    <w:p w14:paraId="5C0F952D" w14:textId="77777777" w:rsidR="009E095E" w:rsidRDefault="009E095E">
                      <w:pPr>
                        <w:spacing w:after="160" w:line="259" w:lineRule="auto"/>
                        <w:ind w:left="0" w:firstLine="0"/>
                        <w:jc w:val="left"/>
                      </w:pPr>
                      <w:r>
                        <w:rPr>
                          <w:rFonts w:ascii="Calibri" w:eastAsia="Calibri" w:hAnsi="Calibri" w:cs="Calibri"/>
                          <w:sz w:val="14"/>
                        </w:rPr>
                        <w:t xml:space="preserve"> </w:t>
                      </w:r>
                    </w:p>
                  </w:txbxContent>
                </v:textbox>
              </v:rect>
              <v:rect id="Rectangle 18722" o:spid="_x0000_s1034" style="position:absolute;left:30053;top:1353;width:266;height: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" filled="f" stroked="f">
                <v:textbox inset="0,0,0,0">
                  <w:txbxContent>
                    <w:p w14:paraId="4E0AB797" w14:textId="77777777" w:rsidR="009E095E" w:rsidRDefault="009E095E">
                      <w:pPr>
                        <w:spacing w:after="160" w:line="259" w:lineRule="auto"/>
                        <w:ind w:left="0" w:firstLine="0"/>
                        <w:jc w:val="left"/>
                      </w:pPr>
                      <w:r>
                        <w:rPr>
                          <w:rFonts w:ascii="Calibri" w:eastAsia="Calibri" w:hAnsi="Calibri" w:cs="Calibri"/>
                          <w:sz w:val="14"/>
                        </w:rPr>
                        <w:t xml:space="preserve"> </w:t>
                      </w:r>
                    </w:p>
                  </w:txbxContent>
                </v:textbox>
              </v:rect>
              <v:shape id="Shape 19247" o:spid="_x0000_s1035" style="position:absolute;top:2316;width:60137;height:91;visibility:visible;mso-wrap-style:square;v-text-anchor:top" coordsize="601370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" path="m,l6013704,r,9144l,9144,,e" fillcolor="#00000a" stroked="f" strokeweight="0">
                <v:stroke miterlimit="83231f" joinstyle="miter"/>
                <v:path arrowok="t" textboxrect="0,0,6013704,9144"/>
              </v:shape>
              <v:shape id="Shape 19248" o:spid="_x0000_s1036" style="position:absolute;left:182;width:56937;height:5913;visibility:visible;mso-wrap-style:square;v-text-anchor:top" coordsize="5693664,591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" path="m,l5693664,r,591312l,591312,,e" stroked="f" strokeweight="0">
                <v:stroke miterlimit="83231f" joinstyle="miter"/>
                <v:path arrowok="t" textboxrect="0,0,5693664,591312"/>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720" o:spid="_x0000_s1037" type="#_x0000_t75" style="position:absolute;left:182;width:56937;height:59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">
                <v:imagedata r:id="rId2" o:title=""/>
              </v:shape>
              <w10:wrap type="square" anchorx="page" anchory="page"/>
            </v:group>
          </w:pict>
        </mc:Fallback>
      </mc:AlternateContent>
    </w:r>
    <w:r>
      <w:rPr>
        <w:sz w:val="22"/>
      </w:rPr>
      <w:t xml:space="preserve"> </w:t>
    </w:r>
    <w:r>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62407"/>
    <w:multiLevelType w:val="hybridMultilevel"/>
    <w:tmpl w:val="AA144F3C"/>
    <w:lvl w:ilvl="0" w:tplc="2A3C8F1E">
      <w:start w:val="1"/>
      <w:numFmt w:val="decimal"/>
      <w:lvlText w:val="%1."/>
      <w:lvlJc w:val="left"/>
      <w:pPr>
        <w:ind w:left="4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6AA85FE">
      <w:start w:val="1"/>
      <w:numFmt w:val="lowerLetter"/>
      <w:lvlText w:val="%2)"/>
      <w:lvlJc w:val="left"/>
      <w:pPr>
        <w:ind w:left="5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9C06994">
      <w:start w:val="1"/>
      <w:numFmt w:val="lowerRoman"/>
      <w:lvlText w:val="%3"/>
      <w:lvlJc w:val="left"/>
      <w:pPr>
        <w:ind w:left="12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3AD1A0">
      <w:start w:val="1"/>
      <w:numFmt w:val="decimal"/>
      <w:lvlText w:val="%4"/>
      <w:lvlJc w:val="left"/>
      <w:pPr>
        <w:ind w:left="2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97421DE">
      <w:start w:val="1"/>
      <w:numFmt w:val="lowerLetter"/>
      <w:lvlText w:val="%5"/>
      <w:lvlJc w:val="left"/>
      <w:pPr>
        <w:ind w:left="27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61CD428">
      <w:start w:val="1"/>
      <w:numFmt w:val="lowerRoman"/>
      <w:lvlText w:val="%6"/>
      <w:lvlJc w:val="left"/>
      <w:pPr>
        <w:ind w:left="34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C48C562">
      <w:start w:val="1"/>
      <w:numFmt w:val="decimal"/>
      <w:lvlText w:val="%7"/>
      <w:lvlJc w:val="left"/>
      <w:pPr>
        <w:ind w:left="4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496A708">
      <w:start w:val="1"/>
      <w:numFmt w:val="lowerLetter"/>
      <w:lvlText w:val="%8"/>
      <w:lvlJc w:val="left"/>
      <w:pPr>
        <w:ind w:left="48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43CD31C">
      <w:start w:val="1"/>
      <w:numFmt w:val="lowerRoman"/>
      <w:lvlText w:val="%9"/>
      <w:lvlJc w:val="left"/>
      <w:pPr>
        <w:ind w:left="56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AE06082"/>
    <w:multiLevelType w:val="hybridMultilevel"/>
    <w:tmpl w:val="F7F2BDDC"/>
    <w:lvl w:ilvl="0" w:tplc="45320736">
      <w:start w:val="1"/>
      <w:numFmt w:val="decimal"/>
      <w:lvlText w:val="%1)"/>
      <w:lvlJc w:val="left"/>
      <w:pPr>
        <w:ind w:left="787" w:hanging="360"/>
      </w:pPr>
      <w:rPr>
        <w:rFonts w:hint="default"/>
      </w:r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2" w15:restartNumberingAfterBreak="0">
    <w:nsid w:val="0B4D29D5"/>
    <w:multiLevelType w:val="hybridMultilevel"/>
    <w:tmpl w:val="054C8258"/>
    <w:lvl w:ilvl="0" w:tplc="04150017">
      <w:start w:val="1"/>
      <w:numFmt w:val="lowerLetter"/>
      <w:lvlText w:val="%1)"/>
      <w:lvlJc w:val="left"/>
      <w:pPr>
        <w:ind w:left="1142" w:hanging="360"/>
      </w:pPr>
    </w:lvl>
    <w:lvl w:ilvl="1" w:tplc="04150019">
      <w:start w:val="1"/>
      <w:numFmt w:val="lowerLetter"/>
      <w:lvlText w:val="%2."/>
      <w:lvlJc w:val="left"/>
      <w:pPr>
        <w:ind w:left="1862" w:hanging="360"/>
      </w:pPr>
    </w:lvl>
    <w:lvl w:ilvl="2" w:tplc="0415001B" w:tentative="1">
      <w:start w:val="1"/>
      <w:numFmt w:val="lowerRoman"/>
      <w:lvlText w:val="%3."/>
      <w:lvlJc w:val="right"/>
      <w:pPr>
        <w:ind w:left="2582" w:hanging="180"/>
      </w:pPr>
    </w:lvl>
    <w:lvl w:ilvl="3" w:tplc="0415000F" w:tentative="1">
      <w:start w:val="1"/>
      <w:numFmt w:val="decimal"/>
      <w:lvlText w:val="%4."/>
      <w:lvlJc w:val="left"/>
      <w:pPr>
        <w:ind w:left="3302" w:hanging="360"/>
      </w:pPr>
    </w:lvl>
    <w:lvl w:ilvl="4" w:tplc="04150019" w:tentative="1">
      <w:start w:val="1"/>
      <w:numFmt w:val="lowerLetter"/>
      <w:lvlText w:val="%5."/>
      <w:lvlJc w:val="left"/>
      <w:pPr>
        <w:ind w:left="4022" w:hanging="360"/>
      </w:pPr>
    </w:lvl>
    <w:lvl w:ilvl="5" w:tplc="0415001B" w:tentative="1">
      <w:start w:val="1"/>
      <w:numFmt w:val="lowerRoman"/>
      <w:lvlText w:val="%6."/>
      <w:lvlJc w:val="right"/>
      <w:pPr>
        <w:ind w:left="4742" w:hanging="180"/>
      </w:pPr>
    </w:lvl>
    <w:lvl w:ilvl="6" w:tplc="0415000F" w:tentative="1">
      <w:start w:val="1"/>
      <w:numFmt w:val="decimal"/>
      <w:lvlText w:val="%7."/>
      <w:lvlJc w:val="left"/>
      <w:pPr>
        <w:ind w:left="5462" w:hanging="360"/>
      </w:pPr>
    </w:lvl>
    <w:lvl w:ilvl="7" w:tplc="04150019" w:tentative="1">
      <w:start w:val="1"/>
      <w:numFmt w:val="lowerLetter"/>
      <w:lvlText w:val="%8."/>
      <w:lvlJc w:val="left"/>
      <w:pPr>
        <w:ind w:left="6182" w:hanging="360"/>
      </w:pPr>
    </w:lvl>
    <w:lvl w:ilvl="8" w:tplc="0415001B" w:tentative="1">
      <w:start w:val="1"/>
      <w:numFmt w:val="lowerRoman"/>
      <w:lvlText w:val="%9."/>
      <w:lvlJc w:val="right"/>
      <w:pPr>
        <w:ind w:left="6902" w:hanging="180"/>
      </w:pPr>
    </w:lvl>
  </w:abstractNum>
  <w:abstractNum w:abstractNumId="3" w15:restartNumberingAfterBreak="0">
    <w:nsid w:val="0FA863C2"/>
    <w:multiLevelType w:val="hybridMultilevel"/>
    <w:tmpl w:val="AC04C618"/>
    <w:lvl w:ilvl="0" w:tplc="2070E2B4">
      <w:start w:val="1"/>
      <w:numFmt w:val="decimal"/>
      <w:lvlText w:val="%1)"/>
      <w:lvlJc w:val="left"/>
      <w:pPr>
        <w:ind w:left="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BE68B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8986BA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36474EC">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29ADCE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9C2696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D18B9F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5461D6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216402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35746AAB"/>
    <w:multiLevelType w:val="hybridMultilevel"/>
    <w:tmpl w:val="E2E610C6"/>
    <w:lvl w:ilvl="0" w:tplc="FCA4ECCA">
      <w:start w:val="1"/>
      <w:numFmt w:val="decimal"/>
      <w:lvlText w:val="%1."/>
      <w:lvlJc w:val="left"/>
      <w:pPr>
        <w:ind w:left="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75AAC1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708DF1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55474A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0CCE882">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940834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CA9B3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59C63F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C1A8E9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60351B2"/>
    <w:multiLevelType w:val="hybridMultilevel"/>
    <w:tmpl w:val="C2A49AE6"/>
    <w:lvl w:ilvl="0" w:tplc="04150011">
      <w:start w:val="1"/>
      <w:numFmt w:val="decimal"/>
      <w:lvlText w:val="%1)"/>
      <w:lvlJc w:val="left"/>
      <w:pPr>
        <w:ind w:left="1142" w:hanging="360"/>
      </w:pPr>
    </w:lvl>
    <w:lvl w:ilvl="1" w:tplc="04150019" w:tentative="1">
      <w:start w:val="1"/>
      <w:numFmt w:val="lowerLetter"/>
      <w:lvlText w:val="%2."/>
      <w:lvlJc w:val="left"/>
      <w:pPr>
        <w:ind w:left="1862" w:hanging="360"/>
      </w:pPr>
    </w:lvl>
    <w:lvl w:ilvl="2" w:tplc="0415001B" w:tentative="1">
      <w:start w:val="1"/>
      <w:numFmt w:val="lowerRoman"/>
      <w:lvlText w:val="%3."/>
      <w:lvlJc w:val="right"/>
      <w:pPr>
        <w:ind w:left="2582" w:hanging="180"/>
      </w:pPr>
    </w:lvl>
    <w:lvl w:ilvl="3" w:tplc="0415000F" w:tentative="1">
      <w:start w:val="1"/>
      <w:numFmt w:val="decimal"/>
      <w:lvlText w:val="%4."/>
      <w:lvlJc w:val="left"/>
      <w:pPr>
        <w:ind w:left="3302" w:hanging="360"/>
      </w:pPr>
    </w:lvl>
    <w:lvl w:ilvl="4" w:tplc="04150019" w:tentative="1">
      <w:start w:val="1"/>
      <w:numFmt w:val="lowerLetter"/>
      <w:lvlText w:val="%5."/>
      <w:lvlJc w:val="left"/>
      <w:pPr>
        <w:ind w:left="4022" w:hanging="360"/>
      </w:pPr>
    </w:lvl>
    <w:lvl w:ilvl="5" w:tplc="0415001B" w:tentative="1">
      <w:start w:val="1"/>
      <w:numFmt w:val="lowerRoman"/>
      <w:lvlText w:val="%6."/>
      <w:lvlJc w:val="right"/>
      <w:pPr>
        <w:ind w:left="4742" w:hanging="180"/>
      </w:pPr>
    </w:lvl>
    <w:lvl w:ilvl="6" w:tplc="0415000F" w:tentative="1">
      <w:start w:val="1"/>
      <w:numFmt w:val="decimal"/>
      <w:lvlText w:val="%7."/>
      <w:lvlJc w:val="left"/>
      <w:pPr>
        <w:ind w:left="5462" w:hanging="360"/>
      </w:pPr>
    </w:lvl>
    <w:lvl w:ilvl="7" w:tplc="04150019" w:tentative="1">
      <w:start w:val="1"/>
      <w:numFmt w:val="lowerLetter"/>
      <w:lvlText w:val="%8."/>
      <w:lvlJc w:val="left"/>
      <w:pPr>
        <w:ind w:left="6182" w:hanging="360"/>
      </w:pPr>
    </w:lvl>
    <w:lvl w:ilvl="8" w:tplc="0415001B" w:tentative="1">
      <w:start w:val="1"/>
      <w:numFmt w:val="lowerRoman"/>
      <w:lvlText w:val="%9."/>
      <w:lvlJc w:val="right"/>
      <w:pPr>
        <w:ind w:left="6902" w:hanging="180"/>
      </w:pPr>
    </w:lvl>
  </w:abstractNum>
  <w:abstractNum w:abstractNumId="6" w15:restartNumberingAfterBreak="0">
    <w:nsid w:val="37947798"/>
    <w:multiLevelType w:val="hybridMultilevel"/>
    <w:tmpl w:val="93F499CA"/>
    <w:lvl w:ilvl="0" w:tplc="69F2CBE6">
      <w:start w:val="1"/>
      <w:numFmt w:val="decimal"/>
      <w:lvlText w:val="%1."/>
      <w:lvlJc w:val="left"/>
      <w:pPr>
        <w:ind w:left="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4A8E806">
      <w:start w:val="1"/>
      <w:numFmt w:val="lowerLetter"/>
      <w:lvlText w:val="%2)"/>
      <w:lvlJc w:val="left"/>
      <w:pPr>
        <w:ind w:left="5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BA2C640">
      <w:start w:val="1"/>
      <w:numFmt w:val="lowerRoman"/>
      <w:lvlText w:val="%3"/>
      <w:lvlJc w:val="left"/>
      <w:pPr>
        <w:ind w:left="12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CD2B412">
      <w:start w:val="1"/>
      <w:numFmt w:val="decimal"/>
      <w:lvlText w:val="%4"/>
      <w:lvlJc w:val="left"/>
      <w:pPr>
        <w:ind w:left="2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59CF9AA">
      <w:start w:val="1"/>
      <w:numFmt w:val="lowerLetter"/>
      <w:lvlText w:val="%5"/>
      <w:lvlJc w:val="left"/>
      <w:pPr>
        <w:ind w:left="27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E5065C6">
      <w:start w:val="1"/>
      <w:numFmt w:val="lowerRoman"/>
      <w:lvlText w:val="%6"/>
      <w:lvlJc w:val="left"/>
      <w:pPr>
        <w:ind w:left="34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18C3F40">
      <w:start w:val="1"/>
      <w:numFmt w:val="decimal"/>
      <w:lvlText w:val="%7"/>
      <w:lvlJc w:val="left"/>
      <w:pPr>
        <w:ind w:left="4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90EB1D4">
      <w:start w:val="1"/>
      <w:numFmt w:val="lowerLetter"/>
      <w:lvlText w:val="%8"/>
      <w:lvlJc w:val="left"/>
      <w:pPr>
        <w:ind w:left="48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7A4BAB2">
      <w:start w:val="1"/>
      <w:numFmt w:val="lowerRoman"/>
      <w:lvlText w:val="%9"/>
      <w:lvlJc w:val="left"/>
      <w:pPr>
        <w:ind w:left="56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9A83007"/>
    <w:multiLevelType w:val="hybridMultilevel"/>
    <w:tmpl w:val="921A6EF2"/>
    <w:lvl w:ilvl="0" w:tplc="AA505AD6">
      <w:start w:val="71"/>
      <w:numFmt w:val="decimal"/>
      <w:lvlText w:val="%1)"/>
      <w:lvlJc w:val="left"/>
      <w:pPr>
        <w:ind w:left="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F62A05E">
      <w:start w:val="1"/>
      <w:numFmt w:val="lowerLetter"/>
      <w:lvlText w:val="%2)"/>
      <w:lvlJc w:val="left"/>
      <w:pPr>
        <w:ind w:left="7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3D476D8">
      <w:start w:val="1"/>
      <w:numFmt w:val="bullet"/>
      <w:lvlText w:val="•"/>
      <w:lvlJc w:val="left"/>
      <w:pPr>
        <w:ind w:left="127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F7AF9B0">
      <w:start w:val="1"/>
      <w:numFmt w:val="bullet"/>
      <w:lvlText w:val="•"/>
      <w:lvlJc w:val="left"/>
      <w:pPr>
        <w:ind w:left="19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D9230A8">
      <w:start w:val="1"/>
      <w:numFmt w:val="bullet"/>
      <w:lvlText w:val="o"/>
      <w:lvlJc w:val="left"/>
      <w:pPr>
        <w:ind w:left="26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D98EB40">
      <w:start w:val="1"/>
      <w:numFmt w:val="bullet"/>
      <w:lvlText w:val="▪"/>
      <w:lvlJc w:val="left"/>
      <w:pPr>
        <w:ind w:left="33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340C630">
      <w:start w:val="1"/>
      <w:numFmt w:val="bullet"/>
      <w:lvlText w:val="•"/>
      <w:lvlJc w:val="left"/>
      <w:pPr>
        <w:ind w:left="40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F2004A8">
      <w:start w:val="1"/>
      <w:numFmt w:val="bullet"/>
      <w:lvlText w:val="o"/>
      <w:lvlJc w:val="left"/>
      <w:pPr>
        <w:ind w:left="48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8FC0200">
      <w:start w:val="1"/>
      <w:numFmt w:val="bullet"/>
      <w:lvlText w:val="▪"/>
      <w:lvlJc w:val="left"/>
      <w:pPr>
        <w:ind w:left="55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A157CA2"/>
    <w:multiLevelType w:val="hybridMultilevel"/>
    <w:tmpl w:val="B0D8DCAC"/>
    <w:lvl w:ilvl="0" w:tplc="3C3E9DB0">
      <w:start w:val="1"/>
      <w:numFmt w:val="decimal"/>
      <w:lvlText w:val="%1."/>
      <w:lvlJc w:val="left"/>
      <w:pPr>
        <w:ind w:left="427"/>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74705306">
      <w:start w:val="1"/>
      <w:numFmt w:val="lowerLetter"/>
      <w:lvlText w:val="%2)"/>
      <w:lvlJc w:val="left"/>
      <w:pPr>
        <w:ind w:left="5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F3493A4">
      <w:start w:val="1"/>
      <w:numFmt w:val="lowerRoman"/>
      <w:lvlText w:val="%3"/>
      <w:lvlJc w:val="left"/>
      <w:pPr>
        <w:ind w:left="12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02A454">
      <w:start w:val="1"/>
      <w:numFmt w:val="decimal"/>
      <w:lvlText w:val="%4"/>
      <w:lvlJc w:val="left"/>
      <w:pPr>
        <w:ind w:left="2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726F9AC">
      <w:start w:val="1"/>
      <w:numFmt w:val="lowerLetter"/>
      <w:lvlText w:val="%5"/>
      <w:lvlJc w:val="left"/>
      <w:pPr>
        <w:ind w:left="27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924AF1E">
      <w:start w:val="1"/>
      <w:numFmt w:val="lowerRoman"/>
      <w:lvlText w:val="%6"/>
      <w:lvlJc w:val="left"/>
      <w:pPr>
        <w:ind w:left="34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1A8DF7A">
      <w:start w:val="1"/>
      <w:numFmt w:val="decimal"/>
      <w:lvlText w:val="%7"/>
      <w:lvlJc w:val="left"/>
      <w:pPr>
        <w:ind w:left="4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2C4FC1A">
      <w:start w:val="1"/>
      <w:numFmt w:val="lowerLetter"/>
      <w:lvlText w:val="%8"/>
      <w:lvlJc w:val="left"/>
      <w:pPr>
        <w:ind w:left="48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C90E042">
      <w:start w:val="1"/>
      <w:numFmt w:val="lowerRoman"/>
      <w:lvlText w:val="%9"/>
      <w:lvlJc w:val="left"/>
      <w:pPr>
        <w:ind w:left="56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01A7923"/>
    <w:multiLevelType w:val="hybridMultilevel"/>
    <w:tmpl w:val="E570BB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14E0BCD"/>
    <w:multiLevelType w:val="hybridMultilevel"/>
    <w:tmpl w:val="D67CF2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E10425"/>
    <w:multiLevelType w:val="hybridMultilevel"/>
    <w:tmpl w:val="05F83642"/>
    <w:lvl w:ilvl="0" w:tplc="DEE82A0A">
      <w:start w:val="1"/>
      <w:numFmt w:val="decimal"/>
      <w:lvlText w:val="%1."/>
      <w:lvlJc w:val="left"/>
      <w:pPr>
        <w:ind w:left="427"/>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1A36F61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21C446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BEED56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4CEF8BA">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1A4C1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93C53B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4686F2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800F37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56215C5"/>
    <w:multiLevelType w:val="hybridMultilevel"/>
    <w:tmpl w:val="0EB47D84"/>
    <w:lvl w:ilvl="0" w:tplc="640C934A">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B56A1234">
      <w:start w:val="1"/>
      <w:numFmt w:val="lowerLetter"/>
      <w:lvlText w:val="%2)"/>
      <w:lvlJc w:val="left"/>
      <w:pPr>
        <w:ind w:left="567"/>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2" w:tplc="5CE2C0A0">
      <w:start w:val="1"/>
      <w:numFmt w:val="lowerRoman"/>
      <w:lvlText w:val="%3"/>
      <w:lvlJc w:val="left"/>
      <w:pPr>
        <w:ind w:left="12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DC2D512">
      <w:start w:val="1"/>
      <w:numFmt w:val="decimal"/>
      <w:lvlText w:val="%4"/>
      <w:lvlJc w:val="left"/>
      <w:pPr>
        <w:ind w:left="2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11E9A52">
      <w:start w:val="1"/>
      <w:numFmt w:val="lowerLetter"/>
      <w:lvlText w:val="%5"/>
      <w:lvlJc w:val="left"/>
      <w:pPr>
        <w:ind w:left="27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568F588">
      <w:start w:val="1"/>
      <w:numFmt w:val="lowerRoman"/>
      <w:lvlText w:val="%6"/>
      <w:lvlJc w:val="left"/>
      <w:pPr>
        <w:ind w:left="34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86CF168">
      <w:start w:val="1"/>
      <w:numFmt w:val="decimal"/>
      <w:lvlText w:val="%7"/>
      <w:lvlJc w:val="left"/>
      <w:pPr>
        <w:ind w:left="4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570967E">
      <w:start w:val="1"/>
      <w:numFmt w:val="lowerLetter"/>
      <w:lvlText w:val="%8"/>
      <w:lvlJc w:val="left"/>
      <w:pPr>
        <w:ind w:left="48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2E42C4C">
      <w:start w:val="1"/>
      <w:numFmt w:val="lowerRoman"/>
      <w:lvlText w:val="%9"/>
      <w:lvlJc w:val="left"/>
      <w:pPr>
        <w:ind w:left="56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7722607"/>
    <w:multiLevelType w:val="hybridMultilevel"/>
    <w:tmpl w:val="084C8C4C"/>
    <w:lvl w:ilvl="0" w:tplc="C77ED026">
      <w:start w:val="1"/>
      <w:numFmt w:val="decimal"/>
      <w:lvlText w:val="%1."/>
      <w:lvlJc w:val="left"/>
      <w:pPr>
        <w:ind w:left="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FAE291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7162EE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F2427F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2FC21B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4F8ABA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F16340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CF630F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43C8EB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7E271CF"/>
    <w:multiLevelType w:val="hybridMultilevel"/>
    <w:tmpl w:val="E9783D5E"/>
    <w:lvl w:ilvl="0" w:tplc="C8CCF2DE">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E98118C">
      <w:start w:val="1"/>
      <w:numFmt w:val="lowerLetter"/>
      <w:lvlText w:val="%2"/>
      <w:lvlJc w:val="left"/>
      <w:pPr>
        <w:ind w:left="5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208A402">
      <w:start w:val="1"/>
      <w:numFmt w:val="decimal"/>
      <w:lvlRestart w:val="0"/>
      <w:lvlText w:val="%3)"/>
      <w:lvlJc w:val="left"/>
      <w:pPr>
        <w:ind w:left="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D44377A">
      <w:start w:val="1"/>
      <w:numFmt w:val="decimal"/>
      <w:lvlText w:val="%4"/>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C03328">
      <w:start w:val="1"/>
      <w:numFmt w:val="lowerLetter"/>
      <w:lvlText w:val="%5"/>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E426A34">
      <w:start w:val="1"/>
      <w:numFmt w:val="lowerRoman"/>
      <w:lvlText w:val="%6"/>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A0CFD36">
      <w:start w:val="1"/>
      <w:numFmt w:val="decimal"/>
      <w:lvlText w:val="%7"/>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D0AF2EA">
      <w:start w:val="1"/>
      <w:numFmt w:val="lowerLetter"/>
      <w:lvlText w:val="%8"/>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3BE5F78">
      <w:start w:val="1"/>
      <w:numFmt w:val="lowerRoman"/>
      <w:lvlText w:val="%9"/>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8F1058A"/>
    <w:multiLevelType w:val="hybridMultilevel"/>
    <w:tmpl w:val="B5AAF3BC"/>
    <w:lvl w:ilvl="0" w:tplc="16CCEAA6">
      <w:start w:val="1"/>
      <w:numFmt w:val="decimal"/>
      <w:lvlText w:val="%1."/>
      <w:lvlJc w:val="left"/>
      <w:pPr>
        <w:ind w:left="1440" w:hanging="360"/>
      </w:pPr>
      <w:rPr>
        <w:rFonts w:hint="default"/>
      </w:rPr>
    </w:lvl>
    <w:lvl w:ilvl="1" w:tplc="03C638CC">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1C687C"/>
    <w:multiLevelType w:val="hybridMultilevel"/>
    <w:tmpl w:val="480AFED4"/>
    <w:lvl w:ilvl="0" w:tplc="AFF27104">
      <w:start w:val="4"/>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1E46DB4"/>
    <w:multiLevelType w:val="hybridMultilevel"/>
    <w:tmpl w:val="E0A47886"/>
    <w:lvl w:ilvl="0" w:tplc="18689050">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7A69380">
      <w:start w:val="1"/>
      <w:numFmt w:val="lowerLetter"/>
      <w:lvlText w:val="%2"/>
      <w:lvlJc w:val="left"/>
      <w:pPr>
        <w:ind w:left="7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AF2CEDE">
      <w:start w:val="1"/>
      <w:numFmt w:val="decimal"/>
      <w:lvlRestart w:val="0"/>
      <w:lvlText w:val="%3)"/>
      <w:lvlJc w:val="left"/>
      <w:pPr>
        <w:ind w:left="13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EB4582C">
      <w:start w:val="1"/>
      <w:numFmt w:val="decimal"/>
      <w:lvlText w:val="%4"/>
      <w:lvlJc w:val="left"/>
      <w:pPr>
        <w:ind w:left="1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CEE0864">
      <w:start w:val="1"/>
      <w:numFmt w:val="lowerLetter"/>
      <w:lvlText w:val="%5"/>
      <w:lvlJc w:val="left"/>
      <w:pPr>
        <w:ind w:left="2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3BC0F76">
      <w:start w:val="1"/>
      <w:numFmt w:val="lowerRoman"/>
      <w:lvlText w:val="%6"/>
      <w:lvlJc w:val="left"/>
      <w:pPr>
        <w:ind w:left="3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8600890">
      <w:start w:val="1"/>
      <w:numFmt w:val="decimal"/>
      <w:lvlText w:val="%7"/>
      <w:lvlJc w:val="left"/>
      <w:pPr>
        <w:ind w:left="39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94E1424">
      <w:start w:val="1"/>
      <w:numFmt w:val="lowerLetter"/>
      <w:lvlText w:val="%8"/>
      <w:lvlJc w:val="left"/>
      <w:pPr>
        <w:ind w:left="46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E308F30">
      <w:start w:val="1"/>
      <w:numFmt w:val="lowerRoman"/>
      <w:lvlText w:val="%9"/>
      <w:lvlJc w:val="left"/>
      <w:pPr>
        <w:ind w:left="53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2320E26"/>
    <w:multiLevelType w:val="hybridMultilevel"/>
    <w:tmpl w:val="0ED461EE"/>
    <w:lvl w:ilvl="0" w:tplc="8392F112">
      <w:start w:val="1"/>
      <w:numFmt w:val="decimal"/>
      <w:lvlText w:val="%1."/>
      <w:lvlJc w:val="left"/>
      <w:pPr>
        <w:ind w:left="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516DAD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7E2D3F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26E2EA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0946F0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53839F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BA056E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A4CE47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CFCC86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56957E6"/>
    <w:multiLevelType w:val="hybridMultilevel"/>
    <w:tmpl w:val="B71AEC48"/>
    <w:lvl w:ilvl="0" w:tplc="4E30F7A4">
      <w:start w:val="1"/>
      <w:numFmt w:val="decimal"/>
      <w:lvlText w:val="%1."/>
      <w:lvlJc w:val="left"/>
      <w:pPr>
        <w:ind w:left="7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CB8D63A">
      <w:start w:val="1"/>
      <w:numFmt w:val="lowerLetter"/>
      <w:lvlText w:val="%2"/>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180D714">
      <w:start w:val="1"/>
      <w:numFmt w:val="lowerRoman"/>
      <w:lvlText w:val="%3"/>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BB23EDC">
      <w:start w:val="1"/>
      <w:numFmt w:val="decimal"/>
      <w:lvlText w:val="%4"/>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F06ACF6">
      <w:start w:val="1"/>
      <w:numFmt w:val="lowerLetter"/>
      <w:lvlText w:val="%5"/>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968DD6A">
      <w:start w:val="1"/>
      <w:numFmt w:val="lowerRoman"/>
      <w:lvlText w:val="%6"/>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8E055E6">
      <w:start w:val="1"/>
      <w:numFmt w:val="decimal"/>
      <w:lvlText w:val="%7"/>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692F2E6">
      <w:start w:val="1"/>
      <w:numFmt w:val="lowerLetter"/>
      <w:lvlText w:val="%8"/>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6A6D5D6">
      <w:start w:val="1"/>
      <w:numFmt w:val="lowerRoman"/>
      <w:lvlText w:val="%9"/>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82C6293"/>
    <w:multiLevelType w:val="hybridMultilevel"/>
    <w:tmpl w:val="BB1E2444"/>
    <w:lvl w:ilvl="0" w:tplc="91365822">
      <w:start w:val="1"/>
      <w:numFmt w:val="decimal"/>
      <w:lvlText w:val="%1."/>
      <w:lvlJc w:val="left"/>
      <w:pPr>
        <w:ind w:left="4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B6A5BC0">
      <w:start w:val="1"/>
      <w:numFmt w:val="lowerLetter"/>
      <w:lvlText w:val="%2"/>
      <w:lvlJc w:val="left"/>
      <w:pPr>
        <w:ind w:left="12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5241DA8">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2EB440">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A082D0">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E435C8">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7EAD8C">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22DC5C">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58E6A2">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2D60302"/>
    <w:multiLevelType w:val="hybridMultilevel"/>
    <w:tmpl w:val="013EF590"/>
    <w:lvl w:ilvl="0" w:tplc="1A660284">
      <w:start w:val="1"/>
      <w:numFmt w:val="decimal"/>
      <w:lvlText w:val="%1."/>
      <w:lvlJc w:val="left"/>
      <w:pPr>
        <w:ind w:left="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640388A">
      <w:start w:val="1"/>
      <w:numFmt w:val="decimal"/>
      <w:lvlText w:val="%2)"/>
      <w:lvlJc w:val="left"/>
      <w:pPr>
        <w:ind w:left="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8B2D6B4">
      <w:start w:val="1"/>
      <w:numFmt w:val="lowerLetter"/>
      <w:lvlText w:val="%3)"/>
      <w:lvlJc w:val="left"/>
      <w:pPr>
        <w:ind w:left="11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8DE7984">
      <w:start w:val="1"/>
      <w:numFmt w:val="decimal"/>
      <w:lvlText w:val="%4"/>
      <w:lvlJc w:val="left"/>
      <w:pPr>
        <w:ind w:left="19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336F696">
      <w:start w:val="1"/>
      <w:numFmt w:val="lowerLetter"/>
      <w:lvlText w:val="%5"/>
      <w:lvlJc w:val="left"/>
      <w:pPr>
        <w:ind w:left="26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FCCF4DA">
      <w:start w:val="1"/>
      <w:numFmt w:val="lowerRoman"/>
      <w:lvlText w:val="%6"/>
      <w:lvlJc w:val="left"/>
      <w:pPr>
        <w:ind w:left="33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FDCB210">
      <w:start w:val="1"/>
      <w:numFmt w:val="decimal"/>
      <w:lvlText w:val="%7"/>
      <w:lvlJc w:val="left"/>
      <w:pPr>
        <w:ind w:left="40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A22AFFC">
      <w:start w:val="1"/>
      <w:numFmt w:val="lowerLetter"/>
      <w:lvlText w:val="%8"/>
      <w:lvlJc w:val="left"/>
      <w:pPr>
        <w:ind w:left="48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614E472">
      <w:start w:val="1"/>
      <w:numFmt w:val="lowerRoman"/>
      <w:lvlText w:val="%9"/>
      <w:lvlJc w:val="left"/>
      <w:pPr>
        <w:ind w:left="55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30B69B8"/>
    <w:multiLevelType w:val="hybridMultilevel"/>
    <w:tmpl w:val="1EBA4938"/>
    <w:lvl w:ilvl="0" w:tplc="42CC1F46">
      <w:start w:val="1"/>
      <w:numFmt w:val="decimal"/>
      <w:lvlText w:val="%1."/>
      <w:lvlJc w:val="left"/>
      <w:pPr>
        <w:ind w:left="4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150C506">
      <w:start w:val="1"/>
      <w:numFmt w:val="lowerLetter"/>
      <w:lvlText w:val="%2)"/>
      <w:lvlJc w:val="left"/>
      <w:pPr>
        <w:ind w:left="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DD6BE1A">
      <w:start w:val="1"/>
      <w:numFmt w:val="lowerRoman"/>
      <w:lvlText w:val="%3"/>
      <w:lvlJc w:val="left"/>
      <w:pPr>
        <w:ind w:left="15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DAA902A">
      <w:start w:val="1"/>
      <w:numFmt w:val="decimal"/>
      <w:lvlText w:val="%4"/>
      <w:lvlJc w:val="left"/>
      <w:pPr>
        <w:ind w:left="22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55CDDCE">
      <w:start w:val="1"/>
      <w:numFmt w:val="lowerLetter"/>
      <w:lvlText w:val="%5"/>
      <w:lvlJc w:val="left"/>
      <w:pPr>
        <w:ind w:left="29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7C48420">
      <w:start w:val="1"/>
      <w:numFmt w:val="lowerRoman"/>
      <w:lvlText w:val="%6"/>
      <w:lvlJc w:val="left"/>
      <w:pPr>
        <w:ind w:left="36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6A8DEA2">
      <w:start w:val="1"/>
      <w:numFmt w:val="decimal"/>
      <w:lvlText w:val="%7"/>
      <w:lvlJc w:val="left"/>
      <w:pPr>
        <w:ind w:left="43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3DEE5BC">
      <w:start w:val="1"/>
      <w:numFmt w:val="lowerLetter"/>
      <w:lvlText w:val="%8"/>
      <w:lvlJc w:val="left"/>
      <w:pPr>
        <w:ind w:left="51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05AF6FE">
      <w:start w:val="1"/>
      <w:numFmt w:val="lowerRoman"/>
      <w:lvlText w:val="%9"/>
      <w:lvlJc w:val="left"/>
      <w:pPr>
        <w:ind w:left="58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3D06D10"/>
    <w:multiLevelType w:val="hybridMultilevel"/>
    <w:tmpl w:val="ABB85FB4"/>
    <w:lvl w:ilvl="0" w:tplc="D77E7F74">
      <w:start w:val="7"/>
      <w:numFmt w:val="decimal"/>
      <w:lvlText w:val="%1)"/>
      <w:lvlJc w:val="left"/>
      <w:pPr>
        <w:ind w:left="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7662D4E">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7C841F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7349E0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83A5602">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6E8B8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012E9A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3A05B7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82CE0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BFA2FA4"/>
    <w:multiLevelType w:val="hybridMultilevel"/>
    <w:tmpl w:val="6D96A6D6"/>
    <w:lvl w:ilvl="0" w:tplc="DA7E8DA2">
      <w:start w:val="1"/>
      <w:numFmt w:val="decimal"/>
      <w:lvlText w:val="%1."/>
      <w:lvlJc w:val="left"/>
      <w:pPr>
        <w:ind w:left="427"/>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CAB62E58">
      <w:start w:val="1"/>
      <w:numFmt w:val="lowerLetter"/>
      <w:lvlText w:val="%2)"/>
      <w:lvlJc w:val="left"/>
      <w:pPr>
        <w:ind w:left="567"/>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2" w:tplc="F4BC7FA6">
      <w:start w:val="1"/>
      <w:numFmt w:val="lowerRoman"/>
      <w:lvlText w:val="%3"/>
      <w:lvlJc w:val="left"/>
      <w:pPr>
        <w:ind w:left="12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7723518">
      <w:start w:val="1"/>
      <w:numFmt w:val="decimal"/>
      <w:lvlText w:val="%4"/>
      <w:lvlJc w:val="left"/>
      <w:pPr>
        <w:ind w:left="2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ADC905A">
      <w:start w:val="1"/>
      <w:numFmt w:val="lowerLetter"/>
      <w:lvlText w:val="%5"/>
      <w:lvlJc w:val="left"/>
      <w:pPr>
        <w:ind w:left="27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32ACE6A">
      <w:start w:val="1"/>
      <w:numFmt w:val="lowerRoman"/>
      <w:lvlText w:val="%6"/>
      <w:lvlJc w:val="left"/>
      <w:pPr>
        <w:ind w:left="34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6F2546C">
      <w:start w:val="1"/>
      <w:numFmt w:val="decimal"/>
      <w:lvlText w:val="%7"/>
      <w:lvlJc w:val="left"/>
      <w:pPr>
        <w:ind w:left="4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0B8A8C0">
      <w:start w:val="1"/>
      <w:numFmt w:val="lowerLetter"/>
      <w:lvlText w:val="%8"/>
      <w:lvlJc w:val="left"/>
      <w:pPr>
        <w:ind w:left="48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8107BA6">
      <w:start w:val="1"/>
      <w:numFmt w:val="lowerRoman"/>
      <w:lvlText w:val="%9"/>
      <w:lvlJc w:val="left"/>
      <w:pPr>
        <w:ind w:left="56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CB6458C"/>
    <w:multiLevelType w:val="hybridMultilevel"/>
    <w:tmpl w:val="C35E9E64"/>
    <w:lvl w:ilvl="0" w:tplc="04150011">
      <w:start w:val="1"/>
      <w:numFmt w:val="decimal"/>
      <w:lvlText w:val="%1)"/>
      <w:lvlJc w:val="left"/>
      <w:pPr>
        <w:ind w:left="1147" w:hanging="360"/>
      </w:pPr>
    </w:lvl>
    <w:lvl w:ilvl="1" w:tplc="04150019" w:tentative="1">
      <w:start w:val="1"/>
      <w:numFmt w:val="lowerLetter"/>
      <w:lvlText w:val="%2."/>
      <w:lvlJc w:val="left"/>
      <w:pPr>
        <w:ind w:left="1867" w:hanging="360"/>
      </w:pPr>
    </w:lvl>
    <w:lvl w:ilvl="2" w:tplc="0415001B" w:tentative="1">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26" w15:restartNumberingAfterBreak="0">
    <w:nsid w:val="6D202AB8"/>
    <w:multiLevelType w:val="hybridMultilevel"/>
    <w:tmpl w:val="6DEA4100"/>
    <w:lvl w:ilvl="0" w:tplc="0D6668AC">
      <w:start w:val="1"/>
      <w:numFmt w:val="decimal"/>
      <w:lvlText w:val="%1)"/>
      <w:lvlJc w:val="left"/>
      <w:pPr>
        <w:ind w:left="928" w:hanging="360"/>
      </w:pPr>
      <w:rPr>
        <w:rFonts w:asciiTheme="minorHAnsi" w:eastAsia="Calibri" w:hAnsiTheme="minorHAnsi" w:cstheme="minorHAnsi" w:hint="default"/>
        <w:i w:val="0"/>
      </w:rPr>
    </w:lvl>
    <w:lvl w:ilvl="1" w:tplc="04150003">
      <w:start w:val="1"/>
      <w:numFmt w:val="bullet"/>
      <w:lvlText w:val="o"/>
      <w:lvlJc w:val="left"/>
      <w:pPr>
        <w:ind w:left="1648" w:hanging="360"/>
      </w:pPr>
      <w:rPr>
        <w:rFonts w:ascii="Courier New" w:hAnsi="Courier New" w:cs="Courier New" w:hint="default"/>
      </w:rPr>
    </w:lvl>
    <w:lvl w:ilvl="2" w:tplc="04150005">
      <w:start w:val="1"/>
      <w:numFmt w:val="bullet"/>
      <w:lvlText w:val=""/>
      <w:lvlJc w:val="left"/>
      <w:pPr>
        <w:ind w:left="2368" w:hanging="360"/>
      </w:pPr>
      <w:rPr>
        <w:rFonts w:ascii="Wingdings" w:hAnsi="Wingdings" w:hint="default"/>
      </w:rPr>
    </w:lvl>
    <w:lvl w:ilvl="3" w:tplc="0415000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7" w15:restartNumberingAfterBreak="0">
    <w:nsid w:val="705C47D0"/>
    <w:multiLevelType w:val="hybridMultilevel"/>
    <w:tmpl w:val="EBC21CF0"/>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1277B7"/>
    <w:multiLevelType w:val="hybridMultilevel"/>
    <w:tmpl w:val="037AC1EE"/>
    <w:lvl w:ilvl="0" w:tplc="85C65F7C">
      <w:start w:val="1"/>
      <w:numFmt w:val="decimal"/>
      <w:lvlText w:val="%1."/>
      <w:lvlJc w:val="left"/>
      <w:pPr>
        <w:ind w:left="427"/>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04150011">
      <w:start w:val="1"/>
      <w:numFmt w:val="decimal"/>
      <w:lvlText w:val="%2)"/>
      <w:lvlJc w:val="left"/>
      <w:pPr>
        <w:ind w:left="567"/>
      </w:pPr>
      <w:rPr>
        <w:rFonts w:hint="default"/>
        <w:b w:val="0"/>
        <w:i w:val="0"/>
        <w:strike w:val="0"/>
        <w:dstrike w:val="0"/>
        <w:color w:val="000000"/>
        <w:sz w:val="20"/>
        <w:szCs w:val="20"/>
        <w:u w:val="none" w:color="000000"/>
        <w:bdr w:val="none" w:sz="0" w:space="0" w:color="auto"/>
        <w:shd w:val="clear" w:color="auto" w:fill="auto"/>
        <w:vertAlign w:val="baseline"/>
      </w:rPr>
    </w:lvl>
    <w:lvl w:ilvl="2" w:tplc="04150017">
      <w:start w:val="1"/>
      <w:numFmt w:val="lowerLetter"/>
      <w:lvlText w:val="%3)"/>
      <w:lvlJc w:val="left"/>
      <w:pPr>
        <w:ind w:left="1286"/>
      </w:pPr>
      <w:rPr>
        <w:b w:val="0"/>
        <w:i w:val="0"/>
        <w:strike w:val="0"/>
        <w:dstrike w:val="0"/>
        <w:color w:val="000000"/>
        <w:sz w:val="20"/>
        <w:szCs w:val="20"/>
        <w:u w:val="none" w:color="000000"/>
        <w:bdr w:val="none" w:sz="0" w:space="0" w:color="auto"/>
        <w:shd w:val="clear" w:color="auto" w:fill="auto"/>
        <w:vertAlign w:val="baseline"/>
      </w:rPr>
    </w:lvl>
    <w:lvl w:ilvl="3" w:tplc="DD48CADA">
      <w:start w:val="1"/>
      <w:numFmt w:val="decimal"/>
      <w:lvlText w:val="%4"/>
      <w:lvlJc w:val="left"/>
      <w:pPr>
        <w:ind w:left="2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58EA50">
      <w:start w:val="1"/>
      <w:numFmt w:val="lowerLetter"/>
      <w:lvlText w:val="%5"/>
      <w:lvlJc w:val="left"/>
      <w:pPr>
        <w:ind w:left="27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C8E0AD2">
      <w:start w:val="1"/>
      <w:numFmt w:val="lowerRoman"/>
      <w:lvlText w:val="%6"/>
      <w:lvlJc w:val="left"/>
      <w:pPr>
        <w:ind w:left="34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55C7BB0">
      <w:start w:val="1"/>
      <w:numFmt w:val="decimal"/>
      <w:lvlText w:val="%7"/>
      <w:lvlJc w:val="left"/>
      <w:pPr>
        <w:ind w:left="4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646AEB4">
      <w:start w:val="1"/>
      <w:numFmt w:val="lowerLetter"/>
      <w:lvlText w:val="%8"/>
      <w:lvlJc w:val="left"/>
      <w:pPr>
        <w:ind w:left="48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DAC175C">
      <w:start w:val="1"/>
      <w:numFmt w:val="lowerRoman"/>
      <w:lvlText w:val="%9"/>
      <w:lvlJc w:val="left"/>
      <w:pPr>
        <w:ind w:left="56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884448D"/>
    <w:multiLevelType w:val="hybridMultilevel"/>
    <w:tmpl w:val="0284CAB6"/>
    <w:lvl w:ilvl="0" w:tplc="4C40BCA4">
      <w:start w:val="1"/>
      <w:numFmt w:val="decimal"/>
      <w:lvlText w:val="%1."/>
      <w:lvlJc w:val="left"/>
      <w:pPr>
        <w:ind w:left="427"/>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39C486B6">
      <w:start w:val="1"/>
      <w:numFmt w:val="lowerLetter"/>
      <w:lvlText w:val="%2)"/>
      <w:lvlJc w:val="left"/>
      <w:pPr>
        <w:ind w:left="5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A86117A">
      <w:start w:val="1"/>
      <w:numFmt w:val="lowerRoman"/>
      <w:lvlText w:val="%3"/>
      <w:lvlJc w:val="left"/>
      <w:pPr>
        <w:ind w:left="12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D48CADA">
      <w:start w:val="1"/>
      <w:numFmt w:val="decimal"/>
      <w:lvlText w:val="%4"/>
      <w:lvlJc w:val="left"/>
      <w:pPr>
        <w:ind w:left="2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58EA50">
      <w:start w:val="1"/>
      <w:numFmt w:val="lowerLetter"/>
      <w:lvlText w:val="%5"/>
      <w:lvlJc w:val="left"/>
      <w:pPr>
        <w:ind w:left="27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C8E0AD2">
      <w:start w:val="1"/>
      <w:numFmt w:val="lowerRoman"/>
      <w:lvlText w:val="%6"/>
      <w:lvlJc w:val="left"/>
      <w:pPr>
        <w:ind w:left="34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55C7BB0">
      <w:start w:val="1"/>
      <w:numFmt w:val="decimal"/>
      <w:lvlText w:val="%7"/>
      <w:lvlJc w:val="left"/>
      <w:pPr>
        <w:ind w:left="4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646AEB4">
      <w:start w:val="1"/>
      <w:numFmt w:val="lowerLetter"/>
      <w:lvlText w:val="%8"/>
      <w:lvlJc w:val="left"/>
      <w:pPr>
        <w:ind w:left="48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DAC175C">
      <w:start w:val="1"/>
      <w:numFmt w:val="lowerRoman"/>
      <w:lvlText w:val="%9"/>
      <w:lvlJc w:val="left"/>
      <w:pPr>
        <w:ind w:left="56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B182A96"/>
    <w:multiLevelType w:val="hybridMultilevel"/>
    <w:tmpl w:val="DA4AD2FE"/>
    <w:lvl w:ilvl="0" w:tplc="5FC6CCEE">
      <w:start w:val="22"/>
      <w:numFmt w:val="decimal"/>
      <w:lvlText w:val="%1)"/>
      <w:lvlJc w:val="left"/>
      <w:pPr>
        <w:ind w:left="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7D4DBD2">
      <w:start w:val="1"/>
      <w:numFmt w:val="lowerLetter"/>
      <w:lvlText w:val="%2)"/>
      <w:lvlJc w:val="left"/>
      <w:pPr>
        <w:ind w:left="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7B0B688">
      <w:start w:val="1"/>
      <w:numFmt w:val="lowerRoman"/>
      <w:lvlText w:val="%3"/>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B5E5AC2">
      <w:start w:val="1"/>
      <w:numFmt w:val="decimal"/>
      <w:lvlText w:val="%4"/>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9C45132">
      <w:start w:val="1"/>
      <w:numFmt w:val="lowerLetter"/>
      <w:lvlText w:val="%5"/>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FC0ADF6">
      <w:start w:val="1"/>
      <w:numFmt w:val="lowerRoman"/>
      <w:lvlText w:val="%6"/>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2DC6D52">
      <w:start w:val="1"/>
      <w:numFmt w:val="decimal"/>
      <w:lvlText w:val="%7"/>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2644882">
      <w:start w:val="1"/>
      <w:numFmt w:val="lowerLetter"/>
      <w:lvlText w:val="%8"/>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C007FB2">
      <w:start w:val="1"/>
      <w:numFmt w:val="lowerRoman"/>
      <w:lvlText w:val="%9"/>
      <w:lvlJc w:val="left"/>
      <w:pPr>
        <w:ind w:left="58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7CC61CA0"/>
    <w:multiLevelType w:val="hybridMultilevel"/>
    <w:tmpl w:val="93D2779E"/>
    <w:lvl w:ilvl="0" w:tplc="5DFE3EF8">
      <w:start w:val="1"/>
      <w:numFmt w:val="decimal"/>
      <w:lvlText w:val="%1."/>
      <w:lvlJc w:val="left"/>
      <w:pPr>
        <w:ind w:left="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9921F54">
      <w:start w:val="1"/>
      <w:numFmt w:val="decimal"/>
      <w:lvlText w:val="%2)"/>
      <w:lvlJc w:val="left"/>
      <w:pPr>
        <w:ind w:left="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30E7E08">
      <w:start w:val="1"/>
      <w:numFmt w:val="lowerRoman"/>
      <w:lvlText w:val="%3"/>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6C03588">
      <w:start w:val="1"/>
      <w:numFmt w:val="decimal"/>
      <w:lvlText w:val="%4"/>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7784CB4">
      <w:start w:val="1"/>
      <w:numFmt w:val="lowerLetter"/>
      <w:lvlText w:val="%5"/>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B727432">
      <w:start w:val="1"/>
      <w:numFmt w:val="lowerRoman"/>
      <w:lvlText w:val="%6"/>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C3E2068">
      <w:start w:val="1"/>
      <w:numFmt w:val="decimal"/>
      <w:lvlText w:val="%7"/>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894AFEA">
      <w:start w:val="1"/>
      <w:numFmt w:val="lowerLetter"/>
      <w:lvlText w:val="%8"/>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FB6AE76">
      <w:start w:val="1"/>
      <w:numFmt w:val="lowerRoman"/>
      <w:lvlText w:val="%9"/>
      <w:lvlJc w:val="left"/>
      <w:pPr>
        <w:ind w:left="58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20"/>
  </w:num>
  <w:num w:numId="2">
    <w:abstractNumId w:val="12"/>
  </w:num>
  <w:num w:numId="3">
    <w:abstractNumId w:val="17"/>
  </w:num>
  <w:num w:numId="4">
    <w:abstractNumId w:val="22"/>
  </w:num>
  <w:num w:numId="5">
    <w:abstractNumId w:val="0"/>
  </w:num>
  <w:num w:numId="6">
    <w:abstractNumId w:val="14"/>
  </w:num>
  <w:num w:numId="7">
    <w:abstractNumId w:val="31"/>
  </w:num>
  <w:num w:numId="8">
    <w:abstractNumId w:val="13"/>
  </w:num>
  <w:num w:numId="9">
    <w:abstractNumId w:val="4"/>
  </w:num>
  <w:num w:numId="10">
    <w:abstractNumId w:val="6"/>
  </w:num>
  <w:num w:numId="11">
    <w:abstractNumId w:val="24"/>
  </w:num>
  <w:num w:numId="12">
    <w:abstractNumId w:val="29"/>
  </w:num>
  <w:num w:numId="13">
    <w:abstractNumId w:val="11"/>
  </w:num>
  <w:num w:numId="14">
    <w:abstractNumId w:val="8"/>
  </w:num>
  <w:num w:numId="15">
    <w:abstractNumId w:val="21"/>
  </w:num>
  <w:num w:numId="16">
    <w:abstractNumId w:val="18"/>
  </w:num>
  <w:num w:numId="17">
    <w:abstractNumId w:val="19"/>
  </w:num>
  <w:num w:numId="18">
    <w:abstractNumId w:val="3"/>
  </w:num>
  <w:num w:numId="19">
    <w:abstractNumId w:val="23"/>
  </w:num>
  <w:num w:numId="20">
    <w:abstractNumId w:val="30"/>
  </w:num>
  <w:num w:numId="21">
    <w:abstractNumId w:val="7"/>
  </w:num>
  <w:num w:numId="22">
    <w:abstractNumId w:val="28"/>
  </w:num>
  <w:num w:numId="23">
    <w:abstractNumId w:val="26"/>
  </w:num>
  <w:num w:numId="24">
    <w:abstractNumId w:val="15"/>
  </w:num>
  <w:num w:numId="25">
    <w:abstractNumId w:val="16"/>
  </w:num>
  <w:num w:numId="26">
    <w:abstractNumId w:val="27"/>
  </w:num>
  <w:num w:numId="27">
    <w:abstractNumId w:val="5"/>
  </w:num>
  <w:num w:numId="28">
    <w:abstractNumId w:val="2"/>
  </w:num>
  <w:num w:numId="29">
    <w:abstractNumId w:val="25"/>
  </w:num>
  <w:num w:numId="30">
    <w:abstractNumId w:val="1"/>
  </w:num>
  <w:num w:numId="31">
    <w:abstractNumId w:val="10"/>
  </w:num>
  <w:num w:numId="32">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iuro">
    <w15:presenceInfo w15:providerId="None" w15:userId="Biu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F7D"/>
    <w:rsid w:val="00006EE8"/>
    <w:rsid w:val="00041F32"/>
    <w:rsid w:val="0004476B"/>
    <w:rsid w:val="00057CCA"/>
    <w:rsid w:val="00061286"/>
    <w:rsid w:val="0006256E"/>
    <w:rsid w:val="000625B7"/>
    <w:rsid w:val="000715DE"/>
    <w:rsid w:val="000778B4"/>
    <w:rsid w:val="00084D6B"/>
    <w:rsid w:val="00091D74"/>
    <w:rsid w:val="000B120E"/>
    <w:rsid w:val="000B6886"/>
    <w:rsid w:val="000D057E"/>
    <w:rsid w:val="000F2B0B"/>
    <w:rsid w:val="000F6BB8"/>
    <w:rsid w:val="00105FF4"/>
    <w:rsid w:val="00120DA3"/>
    <w:rsid w:val="00140266"/>
    <w:rsid w:val="00146057"/>
    <w:rsid w:val="001546C2"/>
    <w:rsid w:val="00161D9F"/>
    <w:rsid w:val="00162DF9"/>
    <w:rsid w:val="00167CDC"/>
    <w:rsid w:val="001901EA"/>
    <w:rsid w:val="001A34F6"/>
    <w:rsid w:val="001A5A86"/>
    <w:rsid w:val="001A6FB5"/>
    <w:rsid w:val="001C0CB3"/>
    <w:rsid w:val="001D32C0"/>
    <w:rsid w:val="001E6CE5"/>
    <w:rsid w:val="001F5FE4"/>
    <w:rsid w:val="002067AF"/>
    <w:rsid w:val="002073A5"/>
    <w:rsid w:val="00241DE5"/>
    <w:rsid w:val="002533A5"/>
    <w:rsid w:val="002566AD"/>
    <w:rsid w:val="0025744F"/>
    <w:rsid w:val="0027263D"/>
    <w:rsid w:val="00286A1D"/>
    <w:rsid w:val="00286ADE"/>
    <w:rsid w:val="00296652"/>
    <w:rsid w:val="002C108C"/>
    <w:rsid w:val="002D669C"/>
    <w:rsid w:val="002E628A"/>
    <w:rsid w:val="002F6C3F"/>
    <w:rsid w:val="00301733"/>
    <w:rsid w:val="00301A23"/>
    <w:rsid w:val="003044FC"/>
    <w:rsid w:val="003060B7"/>
    <w:rsid w:val="00327C39"/>
    <w:rsid w:val="003400E6"/>
    <w:rsid w:val="00345FE9"/>
    <w:rsid w:val="003A4180"/>
    <w:rsid w:val="003B1A97"/>
    <w:rsid w:val="003B4360"/>
    <w:rsid w:val="003B6DDE"/>
    <w:rsid w:val="003C22E0"/>
    <w:rsid w:val="003C740A"/>
    <w:rsid w:val="003D4714"/>
    <w:rsid w:val="003E5E20"/>
    <w:rsid w:val="003F4FF8"/>
    <w:rsid w:val="003F66A4"/>
    <w:rsid w:val="00400418"/>
    <w:rsid w:val="0040744E"/>
    <w:rsid w:val="004223E9"/>
    <w:rsid w:val="00431AA4"/>
    <w:rsid w:val="004470E4"/>
    <w:rsid w:val="004510B3"/>
    <w:rsid w:val="0045177F"/>
    <w:rsid w:val="00454D7B"/>
    <w:rsid w:val="00462721"/>
    <w:rsid w:val="00462E05"/>
    <w:rsid w:val="004647EE"/>
    <w:rsid w:val="00483315"/>
    <w:rsid w:val="00492F7D"/>
    <w:rsid w:val="004A5C3D"/>
    <w:rsid w:val="004D0141"/>
    <w:rsid w:val="004E014A"/>
    <w:rsid w:val="004E7EB7"/>
    <w:rsid w:val="004F2014"/>
    <w:rsid w:val="004F601E"/>
    <w:rsid w:val="005218D1"/>
    <w:rsid w:val="00523873"/>
    <w:rsid w:val="00523BEC"/>
    <w:rsid w:val="00561DD8"/>
    <w:rsid w:val="0056723C"/>
    <w:rsid w:val="00581F4B"/>
    <w:rsid w:val="00590206"/>
    <w:rsid w:val="005B20E8"/>
    <w:rsid w:val="005C494E"/>
    <w:rsid w:val="005C74C2"/>
    <w:rsid w:val="005E1E6A"/>
    <w:rsid w:val="005E6D5B"/>
    <w:rsid w:val="005F7B9C"/>
    <w:rsid w:val="00612744"/>
    <w:rsid w:val="00613246"/>
    <w:rsid w:val="0064599E"/>
    <w:rsid w:val="006469C8"/>
    <w:rsid w:val="00665150"/>
    <w:rsid w:val="0067229B"/>
    <w:rsid w:val="0068215C"/>
    <w:rsid w:val="0068405C"/>
    <w:rsid w:val="006878C6"/>
    <w:rsid w:val="006A0D09"/>
    <w:rsid w:val="006B1D07"/>
    <w:rsid w:val="006B6058"/>
    <w:rsid w:val="006B6E34"/>
    <w:rsid w:val="006D68DD"/>
    <w:rsid w:val="006E0371"/>
    <w:rsid w:val="006F0D3E"/>
    <w:rsid w:val="006F4B5F"/>
    <w:rsid w:val="00702438"/>
    <w:rsid w:val="00707821"/>
    <w:rsid w:val="00711E94"/>
    <w:rsid w:val="00740B1A"/>
    <w:rsid w:val="007444CA"/>
    <w:rsid w:val="00745312"/>
    <w:rsid w:val="007668A9"/>
    <w:rsid w:val="007B5DD7"/>
    <w:rsid w:val="007C0085"/>
    <w:rsid w:val="007F1664"/>
    <w:rsid w:val="00824543"/>
    <w:rsid w:val="00830412"/>
    <w:rsid w:val="0083418D"/>
    <w:rsid w:val="00857FB2"/>
    <w:rsid w:val="00860E28"/>
    <w:rsid w:val="00873F43"/>
    <w:rsid w:val="008838EC"/>
    <w:rsid w:val="008870BB"/>
    <w:rsid w:val="008C0CDD"/>
    <w:rsid w:val="008C1709"/>
    <w:rsid w:val="008C4C15"/>
    <w:rsid w:val="008D42DE"/>
    <w:rsid w:val="00921AF3"/>
    <w:rsid w:val="00927AE9"/>
    <w:rsid w:val="009325F8"/>
    <w:rsid w:val="0093290D"/>
    <w:rsid w:val="00934D18"/>
    <w:rsid w:val="00946175"/>
    <w:rsid w:val="009750BA"/>
    <w:rsid w:val="00976052"/>
    <w:rsid w:val="00976A1C"/>
    <w:rsid w:val="009805B1"/>
    <w:rsid w:val="00984522"/>
    <w:rsid w:val="009B6871"/>
    <w:rsid w:val="009D654D"/>
    <w:rsid w:val="009E023D"/>
    <w:rsid w:val="009E095E"/>
    <w:rsid w:val="009E3BC8"/>
    <w:rsid w:val="00A01EE3"/>
    <w:rsid w:val="00A02B1F"/>
    <w:rsid w:val="00A03790"/>
    <w:rsid w:val="00A20A50"/>
    <w:rsid w:val="00A26E9A"/>
    <w:rsid w:val="00A34679"/>
    <w:rsid w:val="00A3704B"/>
    <w:rsid w:val="00A413CB"/>
    <w:rsid w:val="00A42ACD"/>
    <w:rsid w:val="00A50444"/>
    <w:rsid w:val="00A528DF"/>
    <w:rsid w:val="00A57171"/>
    <w:rsid w:val="00A661C3"/>
    <w:rsid w:val="00A85FF1"/>
    <w:rsid w:val="00A9037D"/>
    <w:rsid w:val="00A91F64"/>
    <w:rsid w:val="00AB0492"/>
    <w:rsid w:val="00AC420F"/>
    <w:rsid w:val="00AC6E6D"/>
    <w:rsid w:val="00AE4FE9"/>
    <w:rsid w:val="00AE55F1"/>
    <w:rsid w:val="00AF6A14"/>
    <w:rsid w:val="00B034F1"/>
    <w:rsid w:val="00B14B12"/>
    <w:rsid w:val="00B227D4"/>
    <w:rsid w:val="00B40272"/>
    <w:rsid w:val="00B469F4"/>
    <w:rsid w:val="00B6074B"/>
    <w:rsid w:val="00B6198E"/>
    <w:rsid w:val="00B85ED1"/>
    <w:rsid w:val="00BA1AC4"/>
    <w:rsid w:val="00BA1EA0"/>
    <w:rsid w:val="00BA2379"/>
    <w:rsid w:val="00BA48B9"/>
    <w:rsid w:val="00BB7FD5"/>
    <w:rsid w:val="00BC59AF"/>
    <w:rsid w:val="00BC5E15"/>
    <w:rsid w:val="00BC75F3"/>
    <w:rsid w:val="00BD47B1"/>
    <w:rsid w:val="00BF4958"/>
    <w:rsid w:val="00C11B79"/>
    <w:rsid w:val="00C13D7A"/>
    <w:rsid w:val="00C14E85"/>
    <w:rsid w:val="00C16E7C"/>
    <w:rsid w:val="00C20249"/>
    <w:rsid w:val="00C31D66"/>
    <w:rsid w:val="00C334AB"/>
    <w:rsid w:val="00C3671D"/>
    <w:rsid w:val="00C607F5"/>
    <w:rsid w:val="00C67A2D"/>
    <w:rsid w:val="00C862AD"/>
    <w:rsid w:val="00C901F2"/>
    <w:rsid w:val="00CB5787"/>
    <w:rsid w:val="00CD4919"/>
    <w:rsid w:val="00CD758D"/>
    <w:rsid w:val="00CD7AA4"/>
    <w:rsid w:val="00CE6E79"/>
    <w:rsid w:val="00D15D08"/>
    <w:rsid w:val="00D17E71"/>
    <w:rsid w:val="00D34A99"/>
    <w:rsid w:val="00D34FA8"/>
    <w:rsid w:val="00D44EDC"/>
    <w:rsid w:val="00D524B1"/>
    <w:rsid w:val="00DA298C"/>
    <w:rsid w:val="00DC3F55"/>
    <w:rsid w:val="00DC4236"/>
    <w:rsid w:val="00DC5C8B"/>
    <w:rsid w:val="00DD0930"/>
    <w:rsid w:val="00DF264D"/>
    <w:rsid w:val="00E2721F"/>
    <w:rsid w:val="00E378C7"/>
    <w:rsid w:val="00E442E0"/>
    <w:rsid w:val="00E63F9A"/>
    <w:rsid w:val="00E7397D"/>
    <w:rsid w:val="00E74C26"/>
    <w:rsid w:val="00E9071E"/>
    <w:rsid w:val="00EA0270"/>
    <w:rsid w:val="00EB4F77"/>
    <w:rsid w:val="00EC0FB8"/>
    <w:rsid w:val="00EF0490"/>
    <w:rsid w:val="00F00C19"/>
    <w:rsid w:val="00F1369E"/>
    <w:rsid w:val="00F16BBD"/>
    <w:rsid w:val="00F25963"/>
    <w:rsid w:val="00F504F6"/>
    <w:rsid w:val="00F53877"/>
    <w:rsid w:val="00F53F4D"/>
    <w:rsid w:val="00F54D48"/>
    <w:rsid w:val="00F60157"/>
    <w:rsid w:val="00F8167C"/>
    <w:rsid w:val="00F846FE"/>
    <w:rsid w:val="00F9483B"/>
    <w:rsid w:val="00F96C5E"/>
    <w:rsid w:val="00FB3E34"/>
    <w:rsid w:val="00FC3A3C"/>
    <w:rsid w:val="00FD6A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11B225"/>
  <w15:docId w15:val="{0EB906AE-836C-4789-A789-BD62AA20A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27" w:line="248" w:lineRule="auto"/>
      <w:ind w:left="432" w:hanging="432"/>
      <w:jc w:val="both"/>
    </w:pPr>
    <w:rPr>
      <w:rFonts w:ascii="Times New Roman" w:eastAsia="Times New Roman" w:hAnsi="Times New Roman" w:cs="Times New Roman"/>
      <w:color w:val="000000"/>
      <w:sz w:val="20"/>
    </w:rPr>
  </w:style>
  <w:style w:type="paragraph" w:styleId="Nagwek1">
    <w:name w:val="heading 1"/>
    <w:next w:val="Normalny"/>
    <w:link w:val="Nagwek1Znak"/>
    <w:uiPriority w:val="9"/>
    <w:unhideWhenUsed/>
    <w:qFormat/>
    <w:pPr>
      <w:keepNext/>
      <w:keepLines/>
      <w:spacing w:after="113"/>
      <w:ind w:left="10" w:right="3" w:hanging="10"/>
      <w:jc w:val="center"/>
      <w:outlineLvl w:val="0"/>
    </w:pPr>
    <w:rPr>
      <w:rFonts w:ascii="Times New Roman" w:eastAsia="Times New Roman" w:hAnsi="Times New Roman" w:cs="Times New Roman"/>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0"/>
    </w:rPr>
  </w:style>
  <w:style w:type="character" w:styleId="Odwoaniedokomentarza">
    <w:name w:val="annotation reference"/>
    <w:basedOn w:val="Domylnaczcionkaakapitu"/>
    <w:uiPriority w:val="99"/>
    <w:semiHidden/>
    <w:unhideWhenUsed/>
    <w:rsid w:val="00DA298C"/>
    <w:rPr>
      <w:sz w:val="16"/>
      <w:szCs w:val="16"/>
    </w:rPr>
  </w:style>
  <w:style w:type="paragraph" w:styleId="Tekstkomentarza">
    <w:name w:val="annotation text"/>
    <w:basedOn w:val="Normalny"/>
    <w:link w:val="TekstkomentarzaZnak"/>
    <w:uiPriority w:val="99"/>
    <w:semiHidden/>
    <w:unhideWhenUsed/>
    <w:rsid w:val="00DA298C"/>
    <w:pPr>
      <w:spacing w:line="240" w:lineRule="auto"/>
    </w:pPr>
    <w:rPr>
      <w:szCs w:val="20"/>
    </w:rPr>
  </w:style>
  <w:style w:type="character" w:customStyle="1" w:styleId="TekstkomentarzaZnak">
    <w:name w:val="Tekst komentarza Znak"/>
    <w:basedOn w:val="Domylnaczcionkaakapitu"/>
    <w:link w:val="Tekstkomentarza"/>
    <w:uiPriority w:val="99"/>
    <w:semiHidden/>
    <w:rsid w:val="00DA298C"/>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DA298C"/>
    <w:rPr>
      <w:b/>
      <w:bCs/>
    </w:rPr>
  </w:style>
  <w:style w:type="character" w:customStyle="1" w:styleId="TematkomentarzaZnak">
    <w:name w:val="Temat komentarza Znak"/>
    <w:basedOn w:val="TekstkomentarzaZnak"/>
    <w:link w:val="Tematkomentarza"/>
    <w:uiPriority w:val="99"/>
    <w:semiHidden/>
    <w:rsid w:val="00DA298C"/>
    <w:rPr>
      <w:rFonts w:ascii="Times New Roman" w:eastAsia="Times New Roman" w:hAnsi="Times New Roman" w:cs="Times New Roman"/>
      <w:b/>
      <w:bCs/>
      <w:color w:val="000000"/>
      <w:sz w:val="20"/>
      <w:szCs w:val="20"/>
    </w:rPr>
  </w:style>
  <w:style w:type="paragraph" w:styleId="Tekstdymka">
    <w:name w:val="Balloon Text"/>
    <w:basedOn w:val="Normalny"/>
    <w:link w:val="TekstdymkaZnak"/>
    <w:uiPriority w:val="99"/>
    <w:semiHidden/>
    <w:unhideWhenUsed/>
    <w:rsid w:val="00DA298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A298C"/>
    <w:rPr>
      <w:rFonts w:ascii="Segoe UI" w:eastAsia="Times New Roman" w:hAnsi="Segoe UI" w:cs="Segoe UI"/>
      <w:color w:val="000000"/>
      <w:sz w:val="18"/>
      <w:szCs w:val="18"/>
    </w:rPr>
  </w:style>
  <w:style w:type="paragraph" w:styleId="Akapitzlist">
    <w:name w:val="List Paragraph"/>
    <w:aliases w:val="L1,Numerowanie,Akapit z listą5,Preambuła,Akapit z listą BS,Kolorowa lista — akcent 11,T_SZ_List Paragraph,normalny tekst"/>
    <w:basedOn w:val="Normalny"/>
    <w:link w:val="AkapitzlistZnak"/>
    <w:uiPriority w:val="34"/>
    <w:qFormat/>
    <w:rsid w:val="00BF4958"/>
    <w:pPr>
      <w:spacing w:after="160" w:line="259" w:lineRule="auto"/>
      <w:ind w:left="720" w:firstLine="0"/>
      <w:contextualSpacing/>
      <w:jc w:val="left"/>
    </w:pPr>
    <w:rPr>
      <w:rFonts w:ascii="Calibri" w:eastAsia="Calibri" w:hAnsi="Calibri" w:cs="Calibri"/>
      <w:color w:val="auto"/>
      <w:sz w:val="22"/>
      <w:lang w:eastAsia="en-US"/>
    </w:rPr>
  </w:style>
  <w:style w:type="character" w:customStyle="1" w:styleId="AkapitzlistZnak">
    <w:name w:val="Akapit z listą Znak"/>
    <w:aliases w:val="L1 Znak,Numerowanie Znak,Akapit z listą5 Znak,Preambuła Znak,Akapit z listą BS Znak,Kolorowa lista — akcent 11 Znak,T_SZ_List Paragraph Znak,normalny tekst Znak"/>
    <w:link w:val="Akapitzlist"/>
    <w:uiPriority w:val="34"/>
    <w:qFormat/>
    <w:locked/>
    <w:rsid w:val="00A528DF"/>
    <w:rPr>
      <w:rFonts w:ascii="Calibri" w:eastAsia="Calibri" w:hAnsi="Calibri" w:cs="Calibri"/>
      <w:lang w:eastAsia="en-US"/>
    </w:rPr>
  </w:style>
  <w:style w:type="paragraph" w:styleId="Poprawka">
    <w:name w:val="Revision"/>
    <w:hidden/>
    <w:uiPriority w:val="99"/>
    <w:semiHidden/>
    <w:rsid w:val="00AE4FE9"/>
    <w:pPr>
      <w:spacing w:after="0" w:line="240" w:lineRule="auto"/>
    </w:pPr>
    <w:rPr>
      <w:rFonts w:ascii="Times New Roman" w:eastAsia="Times New Roman" w:hAnsi="Times New Roman" w:cs="Times New Roman"/>
      <w:color w:val="000000"/>
      <w:sz w:val="20"/>
    </w:rPr>
  </w:style>
  <w:style w:type="table" w:customStyle="1" w:styleId="TableGrid">
    <w:name w:val="TableGrid"/>
    <w:rsid w:val="00140266"/>
    <w:pPr>
      <w:spacing w:after="0" w:line="240" w:lineRule="auto"/>
    </w:pPr>
    <w:tblPr>
      <w:tblCellMar>
        <w:top w:w="0" w:type="dxa"/>
        <w:left w:w="0" w:type="dxa"/>
        <w:bottom w:w="0" w:type="dxa"/>
        <w:right w:w="0" w:type="dxa"/>
      </w:tblCellMar>
    </w:tblPr>
  </w:style>
  <w:style w:type="paragraph" w:customStyle="1" w:styleId="Akapitzlist1">
    <w:name w:val="Akapit z listą1"/>
    <w:basedOn w:val="Normalny"/>
    <w:rsid w:val="009E095E"/>
    <w:pPr>
      <w:spacing w:after="0" w:line="240" w:lineRule="auto"/>
      <w:ind w:left="720" w:firstLine="0"/>
      <w:jc w:val="left"/>
    </w:pPr>
    <w:rPr>
      <w:rFonts w:eastAsiaTheme="minorHAnsi"/>
      <w:sz w:val="24"/>
      <w:szCs w:val="24"/>
    </w:rPr>
  </w:style>
  <w:style w:type="character" w:styleId="Numerstrony">
    <w:name w:val="page number"/>
    <w:basedOn w:val="Domylnaczcionkaakapitu"/>
    <w:uiPriority w:val="99"/>
    <w:semiHidden/>
    <w:unhideWhenUsed/>
    <w:rsid w:val="009E09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12088">
      <w:bodyDiv w:val="1"/>
      <w:marLeft w:val="0"/>
      <w:marRight w:val="0"/>
      <w:marTop w:val="0"/>
      <w:marBottom w:val="0"/>
      <w:divBdr>
        <w:top w:val="none" w:sz="0" w:space="0" w:color="auto"/>
        <w:left w:val="none" w:sz="0" w:space="0" w:color="auto"/>
        <w:bottom w:val="none" w:sz="0" w:space="0" w:color="auto"/>
        <w:right w:val="none" w:sz="0" w:space="0" w:color="auto"/>
      </w:divBdr>
      <w:divsChild>
        <w:div w:id="169222868">
          <w:marLeft w:val="360"/>
          <w:marRight w:val="0"/>
          <w:marTop w:val="72"/>
          <w:marBottom w:val="72"/>
          <w:divBdr>
            <w:top w:val="none" w:sz="0" w:space="0" w:color="auto"/>
            <w:left w:val="none" w:sz="0" w:space="0" w:color="auto"/>
            <w:bottom w:val="none" w:sz="0" w:space="0" w:color="auto"/>
            <w:right w:val="none" w:sz="0" w:space="0" w:color="auto"/>
          </w:divBdr>
        </w:div>
        <w:div w:id="1027409639">
          <w:marLeft w:val="360"/>
          <w:marRight w:val="0"/>
          <w:marTop w:val="0"/>
          <w:marBottom w:val="72"/>
          <w:divBdr>
            <w:top w:val="none" w:sz="0" w:space="0" w:color="auto"/>
            <w:left w:val="none" w:sz="0" w:space="0" w:color="auto"/>
            <w:bottom w:val="none" w:sz="0" w:space="0" w:color="auto"/>
            <w:right w:val="none" w:sz="0" w:space="0" w:color="auto"/>
          </w:divBdr>
        </w:div>
        <w:div w:id="1388912862">
          <w:marLeft w:val="360"/>
          <w:marRight w:val="0"/>
          <w:marTop w:val="0"/>
          <w:marBottom w:val="72"/>
          <w:divBdr>
            <w:top w:val="none" w:sz="0" w:space="0" w:color="auto"/>
            <w:left w:val="none" w:sz="0" w:space="0" w:color="auto"/>
            <w:bottom w:val="none" w:sz="0" w:space="0" w:color="auto"/>
            <w:right w:val="none" w:sz="0" w:space="0" w:color="auto"/>
          </w:divBdr>
        </w:div>
      </w:divsChild>
    </w:div>
    <w:div w:id="104665206">
      <w:bodyDiv w:val="1"/>
      <w:marLeft w:val="0"/>
      <w:marRight w:val="0"/>
      <w:marTop w:val="0"/>
      <w:marBottom w:val="0"/>
      <w:divBdr>
        <w:top w:val="none" w:sz="0" w:space="0" w:color="auto"/>
        <w:left w:val="none" w:sz="0" w:space="0" w:color="auto"/>
        <w:bottom w:val="none" w:sz="0" w:space="0" w:color="auto"/>
        <w:right w:val="none" w:sz="0" w:space="0" w:color="auto"/>
      </w:divBdr>
      <w:divsChild>
        <w:div w:id="476335618">
          <w:marLeft w:val="360"/>
          <w:marRight w:val="0"/>
          <w:marTop w:val="72"/>
          <w:marBottom w:val="72"/>
          <w:divBdr>
            <w:top w:val="none" w:sz="0" w:space="0" w:color="auto"/>
            <w:left w:val="none" w:sz="0" w:space="0" w:color="auto"/>
            <w:bottom w:val="none" w:sz="0" w:space="0" w:color="auto"/>
            <w:right w:val="none" w:sz="0" w:space="0" w:color="auto"/>
          </w:divBdr>
        </w:div>
        <w:div w:id="1346129463">
          <w:marLeft w:val="360"/>
          <w:marRight w:val="0"/>
          <w:marTop w:val="0"/>
          <w:marBottom w:val="72"/>
          <w:divBdr>
            <w:top w:val="none" w:sz="0" w:space="0" w:color="auto"/>
            <w:left w:val="none" w:sz="0" w:space="0" w:color="auto"/>
            <w:bottom w:val="none" w:sz="0" w:space="0" w:color="auto"/>
            <w:right w:val="none" w:sz="0" w:space="0" w:color="auto"/>
          </w:divBdr>
        </w:div>
        <w:div w:id="1016729194">
          <w:marLeft w:val="360"/>
          <w:marRight w:val="0"/>
          <w:marTop w:val="0"/>
          <w:marBottom w:val="72"/>
          <w:divBdr>
            <w:top w:val="none" w:sz="0" w:space="0" w:color="auto"/>
            <w:left w:val="none" w:sz="0" w:space="0" w:color="auto"/>
            <w:bottom w:val="none" w:sz="0" w:space="0" w:color="auto"/>
            <w:right w:val="none" w:sz="0" w:space="0" w:color="auto"/>
          </w:divBdr>
        </w:div>
        <w:div w:id="1916666363">
          <w:marLeft w:val="360"/>
          <w:marRight w:val="0"/>
          <w:marTop w:val="0"/>
          <w:marBottom w:val="72"/>
          <w:divBdr>
            <w:top w:val="none" w:sz="0" w:space="0" w:color="auto"/>
            <w:left w:val="none" w:sz="0" w:space="0" w:color="auto"/>
            <w:bottom w:val="none" w:sz="0" w:space="0" w:color="auto"/>
            <w:right w:val="none" w:sz="0" w:space="0" w:color="auto"/>
          </w:divBdr>
        </w:div>
      </w:divsChild>
    </w:div>
    <w:div w:id="1524515990">
      <w:bodyDiv w:val="1"/>
      <w:marLeft w:val="0"/>
      <w:marRight w:val="0"/>
      <w:marTop w:val="0"/>
      <w:marBottom w:val="0"/>
      <w:divBdr>
        <w:top w:val="none" w:sz="0" w:space="0" w:color="auto"/>
        <w:left w:val="none" w:sz="0" w:space="0" w:color="auto"/>
        <w:bottom w:val="none" w:sz="0" w:space="0" w:color="auto"/>
        <w:right w:val="none" w:sz="0" w:space="0" w:color="auto"/>
      </w:divBdr>
    </w:div>
    <w:div w:id="1601795627">
      <w:bodyDiv w:val="1"/>
      <w:marLeft w:val="0"/>
      <w:marRight w:val="0"/>
      <w:marTop w:val="0"/>
      <w:marBottom w:val="0"/>
      <w:divBdr>
        <w:top w:val="none" w:sz="0" w:space="0" w:color="auto"/>
        <w:left w:val="none" w:sz="0" w:space="0" w:color="auto"/>
        <w:bottom w:val="none" w:sz="0" w:space="0" w:color="auto"/>
        <w:right w:val="none" w:sz="0" w:space="0" w:color="auto"/>
      </w:divBdr>
    </w:div>
    <w:div w:id="1651397097">
      <w:bodyDiv w:val="1"/>
      <w:marLeft w:val="0"/>
      <w:marRight w:val="0"/>
      <w:marTop w:val="0"/>
      <w:marBottom w:val="0"/>
      <w:divBdr>
        <w:top w:val="none" w:sz="0" w:space="0" w:color="auto"/>
        <w:left w:val="none" w:sz="0" w:space="0" w:color="auto"/>
        <w:bottom w:val="none" w:sz="0" w:space="0" w:color="auto"/>
        <w:right w:val="none" w:sz="0" w:space="0" w:color="auto"/>
      </w:divBdr>
      <w:divsChild>
        <w:div w:id="1137652032">
          <w:marLeft w:val="360"/>
          <w:marRight w:val="0"/>
          <w:marTop w:val="72"/>
          <w:marBottom w:val="72"/>
          <w:divBdr>
            <w:top w:val="none" w:sz="0" w:space="0" w:color="auto"/>
            <w:left w:val="none" w:sz="0" w:space="0" w:color="auto"/>
            <w:bottom w:val="none" w:sz="0" w:space="0" w:color="auto"/>
            <w:right w:val="none" w:sz="0" w:space="0" w:color="auto"/>
          </w:divBdr>
        </w:div>
        <w:div w:id="62991099">
          <w:marLeft w:val="360"/>
          <w:marRight w:val="0"/>
          <w:marTop w:val="0"/>
          <w:marBottom w:val="72"/>
          <w:divBdr>
            <w:top w:val="none" w:sz="0" w:space="0" w:color="auto"/>
            <w:left w:val="none" w:sz="0" w:space="0" w:color="auto"/>
            <w:bottom w:val="none" w:sz="0" w:space="0" w:color="auto"/>
            <w:right w:val="none" w:sz="0" w:space="0" w:color="auto"/>
          </w:divBdr>
        </w:div>
        <w:div w:id="1746032228">
          <w:marLeft w:val="360"/>
          <w:marRight w:val="0"/>
          <w:marTop w:val="0"/>
          <w:marBottom w:val="72"/>
          <w:divBdr>
            <w:top w:val="none" w:sz="0" w:space="0" w:color="auto"/>
            <w:left w:val="none" w:sz="0" w:space="0" w:color="auto"/>
            <w:bottom w:val="none" w:sz="0" w:space="0" w:color="auto"/>
            <w:right w:val="none" w:sz="0" w:space="0" w:color="auto"/>
          </w:divBdr>
        </w:div>
        <w:div w:id="1722363462">
          <w:marLeft w:val="360"/>
          <w:marRight w:val="0"/>
          <w:marTop w:val="0"/>
          <w:marBottom w:val="72"/>
          <w:divBdr>
            <w:top w:val="none" w:sz="0" w:space="0" w:color="auto"/>
            <w:left w:val="none" w:sz="0" w:space="0" w:color="auto"/>
            <w:bottom w:val="none" w:sz="0" w:space="0" w:color="auto"/>
            <w:right w:val="none" w:sz="0" w:space="0" w:color="auto"/>
          </w:divBdr>
        </w:div>
        <w:div w:id="1440683623">
          <w:marLeft w:val="360"/>
          <w:marRight w:val="0"/>
          <w:marTop w:val="0"/>
          <w:marBottom w:val="72"/>
          <w:divBdr>
            <w:top w:val="none" w:sz="0" w:space="0" w:color="auto"/>
            <w:left w:val="none" w:sz="0" w:space="0" w:color="auto"/>
            <w:bottom w:val="none" w:sz="0" w:space="0" w:color="auto"/>
            <w:right w:val="none" w:sz="0" w:space="0" w:color="auto"/>
          </w:divBdr>
        </w:div>
        <w:div w:id="1822885150">
          <w:marLeft w:val="360"/>
          <w:marRight w:val="0"/>
          <w:marTop w:val="0"/>
          <w:marBottom w:val="72"/>
          <w:divBdr>
            <w:top w:val="none" w:sz="0" w:space="0" w:color="auto"/>
            <w:left w:val="none" w:sz="0" w:space="0" w:color="auto"/>
            <w:bottom w:val="none" w:sz="0" w:space="0" w:color="auto"/>
            <w:right w:val="none" w:sz="0" w:space="0" w:color="auto"/>
          </w:divBdr>
        </w:div>
      </w:divsChild>
    </w:div>
    <w:div w:id="1876889530">
      <w:bodyDiv w:val="1"/>
      <w:marLeft w:val="0"/>
      <w:marRight w:val="0"/>
      <w:marTop w:val="0"/>
      <w:marBottom w:val="0"/>
      <w:divBdr>
        <w:top w:val="none" w:sz="0" w:space="0" w:color="auto"/>
        <w:left w:val="none" w:sz="0" w:space="0" w:color="auto"/>
        <w:bottom w:val="none" w:sz="0" w:space="0" w:color="auto"/>
        <w:right w:val="none" w:sz="0" w:space="0" w:color="auto"/>
      </w:divBdr>
      <w:divsChild>
        <w:div w:id="1625385378">
          <w:marLeft w:val="360"/>
          <w:marRight w:val="0"/>
          <w:marTop w:val="0"/>
          <w:marBottom w:val="0"/>
          <w:divBdr>
            <w:top w:val="none" w:sz="0" w:space="0" w:color="auto"/>
            <w:left w:val="none" w:sz="0" w:space="0" w:color="auto"/>
            <w:bottom w:val="none" w:sz="0" w:space="0" w:color="auto"/>
            <w:right w:val="none" w:sz="0" w:space="0" w:color="auto"/>
          </w:divBdr>
        </w:div>
        <w:div w:id="564294763">
          <w:marLeft w:val="360"/>
          <w:marRight w:val="0"/>
          <w:marTop w:val="0"/>
          <w:marBottom w:val="0"/>
          <w:divBdr>
            <w:top w:val="none" w:sz="0" w:space="0" w:color="auto"/>
            <w:left w:val="none" w:sz="0" w:space="0" w:color="auto"/>
            <w:bottom w:val="none" w:sz="0" w:space="0" w:color="auto"/>
            <w:right w:val="none" w:sz="0" w:space="0" w:color="auto"/>
          </w:divBdr>
        </w:div>
        <w:div w:id="1791508821">
          <w:marLeft w:val="36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28</Pages>
  <Words>13136</Words>
  <Characters>78817</Characters>
  <Application>Microsoft Office Word</Application>
  <DocSecurity>0</DocSecurity>
  <Lines>656</Lines>
  <Paragraphs>183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Milena Stepniewska</dc:creator>
  <cp:keywords/>
  <cp:lastModifiedBy>Milena Stepniewska</cp:lastModifiedBy>
  <cp:revision>2</cp:revision>
  <cp:lastPrinted>2022-10-27T06:44:00Z</cp:lastPrinted>
  <dcterms:created xsi:type="dcterms:W3CDTF">2022-10-03T18:15:00Z</dcterms:created>
  <dcterms:modified xsi:type="dcterms:W3CDTF">2022-10-27T06:45:00Z</dcterms:modified>
</cp:coreProperties>
</file>