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79B66" w14:textId="106C6648" w:rsidR="00C72D50" w:rsidRPr="005F2674" w:rsidRDefault="001F31C7" w:rsidP="00A35A92">
      <w:pPr>
        <w:pStyle w:val="Domylnie"/>
        <w:jc w:val="center"/>
        <w:rPr>
          <w:rFonts w:ascii="Times New Roman" w:hAnsi="Times New Roman"/>
          <w:b/>
          <w:color w:val="000000" w:themeColor="text1"/>
          <w:sz w:val="24"/>
          <w:szCs w:val="24"/>
        </w:rPr>
      </w:pPr>
      <w:r w:rsidRPr="005F2674">
        <w:rPr>
          <w:rFonts w:ascii="Times New Roman" w:hAnsi="Times New Roman"/>
          <w:b/>
          <w:color w:val="000000" w:themeColor="text1"/>
          <w:sz w:val="24"/>
          <w:szCs w:val="24"/>
        </w:rPr>
        <w:t>UMOWA  W</w:t>
      </w:r>
      <w:r w:rsidR="003F41F7" w:rsidRPr="005F2674">
        <w:rPr>
          <w:rFonts w:ascii="Times New Roman" w:hAnsi="Times New Roman"/>
          <w:b/>
          <w:color w:val="000000" w:themeColor="text1"/>
          <w:sz w:val="24"/>
          <w:szCs w:val="24"/>
        </w:rPr>
        <w:t>OA</w:t>
      </w:r>
      <w:r w:rsidR="00EA0B89" w:rsidRPr="005F2674">
        <w:rPr>
          <w:rFonts w:ascii="Times New Roman" w:hAnsi="Times New Roman"/>
          <w:b/>
          <w:color w:val="000000" w:themeColor="text1"/>
          <w:sz w:val="24"/>
          <w:szCs w:val="24"/>
        </w:rPr>
        <w:t>…….</w:t>
      </w:r>
      <w:r w:rsidR="0009373A" w:rsidRPr="005F2674">
        <w:rPr>
          <w:rFonts w:ascii="Times New Roman" w:hAnsi="Times New Roman"/>
          <w:b/>
          <w:color w:val="000000" w:themeColor="text1"/>
          <w:sz w:val="24"/>
          <w:szCs w:val="24"/>
        </w:rPr>
        <w:t>……</w:t>
      </w:r>
      <w:r w:rsidRPr="005F2674">
        <w:rPr>
          <w:rFonts w:ascii="Times New Roman" w:hAnsi="Times New Roman"/>
          <w:b/>
          <w:color w:val="000000" w:themeColor="text1"/>
          <w:sz w:val="24"/>
          <w:szCs w:val="24"/>
        </w:rPr>
        <w:t>.202</w:t>
      </w:r>
      <w:r w:rsidR="0009373A" w:rsidRPr="005F2674">
        <w:rPr>
          <w:rFonts w:ascii="Times New Roman" w:hAnsi="Times New Roman"/>
          <w:b/>
          <w:color w:val="000000" w:themeColor="text1"/>
          <w:sz w:val="24"/>
          <w:szCs w:val="24"/>
        </w:rPr>
        <w:t>1</w:t>
      </w:r>
    </w:p>
    <w:p w14:paraId="51F14B15" w14:textId="00DA24D2" w:rsidR="00C72D50" w:rsidRPr="005F2674" w:rsidRDefault="001F31C7">
      <w:pPr>
        <w:pStyle w:val="Domylnie"/>
        <w:shd w:val="clear" w:color="auto" w:fill="FFFFFF"/>
        <w:spacing w:line="100" w:lineRule="atLeast"/>
        <w:jc w:val="center"/>
        <w:rPr>
          <w:rFonts w:ascii="Times New Roman" w:hAnsi="Times New Roman"/>
          <w:color w:val="000000" w:themeColor="text1"/>
          <w:sz w:val="24"/>
          <w:szCs w:val="24"/>
        </w:rPr>
      </w:pPr>
      <w:r w:rsidRPr="005F2674">
        <w:rPr>
          <w:rFonts w:ascii="Times New Roman" w:hAnsi="Times New Roman"/>
          <w:color w:val="000000" w:themeColor="text1"/>
          <w:sz w:val="24"/>
          <w:szCs w:val="24"/>
        </w:rPr>
        <w:t>zawarta w Pruszkowie w dniu</w:t>
      </w:r>
      <w:r w:rsidRPr="005F2674">
        <w:rPr>
          <w:rFonts w:ascii="Times New Roman" w:hAnsi="Times New Roman"/>
          <w:b/>
          <w:bCs/>
          <w:color w:val="000000" w:themeColor="text1"/>
          <w:sz w:val="24"/>
          <w:szCs w:val="24"/>
        </w:rPr>
        <w:t xml:space="preserve">  </w:t>
      </w:r>
      <w:r w:rsidR="0009373A" w:rsidRPr="005F2674">
        <w:rPr>
          <w:rFonts w:ascii="Times New Roman" w:hAnsi="Times New Roman"/>
          <w:b/>
          <w:bCs/>
          <w:color w:val="000000" w:themeColor="text1"/>
          <w:sz w:val="24"/>
          <w:szCs w:val="24"/>
        </w:rPr>
        <w:t>………….</w:t>
      </w:r>
      <w:r w:rsidRPr="005F2674">
        <w:rPr>
          <w:rFonts w:ascii="Times New Roman" w:hAnsi="Times New Roman"/>
          <w:b/>
          <w:bCs/>
          <w:color w:val="000000" w:themeColor="text1"/>
          <w:sz w:val="24"/>
          <w:szCs w:val="24"/>
        </w:rPr>
        <w:t>.202</w:t>
      </w:r>
      <w:r w:rsidR="0009373A" w:rsidRPr="005F2674">
        <w:rPr>
          <w:rFonts w:ascii="Times New Roman" w:hAnsi="Times New Roman"/>
          <w:b/>
          <w:bCs/>
          <w:color w:val="000000" w:themeColor="text1"/>
          <w:sz w:val="24"/>
          <w:szCs w:val="24"/>
        </w:rPr>
        <w:t>1</w:t>
      </w:r>
      <w:r w:rsidR="00DD12C5" w:rsidRPr="005F2674">
        <w:rPr>
          <w:rFonts w:ascii="Times New Roman" w:hAnsi="Times New Roman"/>
          <w:b/>
          <w:bCs/>
          <w:color w:val="000000" w:themeColor="text1"/>
          <w:sz w:val="24"/>
          <w:szCs w:val="24"/>
        </w:rPr>
        <w:t xml:space="preserve"> </w:t>
      </w:r>
      <w:r w:rsidRPr="005F2674">
        <w:rPr>
          <w:rFonts w:ascii="Times New Roman" w:hAnsi="Times New Roman"/>
          <w:b/>
          <w:bCs/>
          <w:color w:val="000000" w:themeColor="text1"/>
          <w:sz w:val="24"/>
          <w:szCs w:val="24"/>
        </w:rPr>
        <w:t>r.</w:t>
      </w:r>
    </w:p>
    <w:p w14:paraId="30DA32DB" w14:textId="77777777" w:rsidR="00C72D50" w:rsidRPr="005F2674" w:rsidRDefault="00C72D50">
      <w:pPr>
        <w:pStyle w:val="Domylnie"/>
        <w:shd w:val="clear" w:color="auto" w:fill="FFFFFF"/>
        <w:spacing w:line="100" w:lineRule="atLeast"/>
        <w:jc w:val="both"/>
        <w:rPr>
          <w:rFonts w:ascii="Times New Roman" w:hAnsi="Times New Roman"/>
          <w:color w:val="000000" w:themeColor="text1"/>
          <w:sz w:val="24"/>
          <w:szCs w:val="24"/>
        </w:rPr>
      </w:pPr>
    </w:p>
    <w:p w14:paraId="3DDDC750" w14:textId="77777777" w:rsidR="00C72D50" w:rsidRPr="005F2674" w:rsidRDefault="001F31C7">
      <w:pPr>
        <w:pStyle w:val="Domylnie"/>
        <w:shd w:val="clear" w:color="auto" w:fill="FFFFFF"/>
        <w:spacing w:line="100" w:lineRule="atLeast"/>
        <w:jc w:val="both"/>
        <w:rPr>
          <w:rFonts w:ascii="Times New Roman" w:hAnsi="Times New Roman"/>
          <w:b/>
          <w:color w:val="000000" w:themeColor="text1"/>
          <w:sz w:val="24"/>
          <w:szCs w:val="24"/>
        </w:rPr>
      </w:pPr>
      <w:r w:rsidRPr="005F2674">
        <w:rPr>
          <w:rFonts w:ascii="Times New Roman" w:hAnsi="Times New Roman"/>
          <w:color w:val="000000" w:themeColor="text1"/>
          <w:sz w:val="24"/>
          <w:szCs w:val="24"/>
        </w:rPr>
        <w:t xml:space="preserve">pomiędzy: </w:t>
      </w:r>
    </w:p>
    <w:p w14:paraId="0034140B" w14:textId="77777777" w:rsidR="00C72D50" w:rsidRPr="005F2674" w:rsidRDefault="001F31C7">
      <w:pPr>
        <w:pStyle w:val="Domylnie"/>
        <w:shd w:val="clear" w:color="auto" w:fill="FFFFFF"/>
        <w:spacing w:line="100" w:lineRule="atLeast"/>
        <w:jc w:val="both"/>
        <w:rPr>
          <w:rFonts w:ascii="Times New Roman" w:hAnsi="Times New Roman"/>
          <w:b/>
          <w:color w:val="000000" w:themeColor="text1"/>
          <w:sz w:val="24"/>
          <w:szCs w:val="24"/>
        </w:rPr>
      </w:pPr>
      <w:r w:rsidRPr="005F2674">
        <w:rPr>
          <w:rFonts w:ascii="Times New Roman" w:hAnsi="Times New Roman"/>
          <w:b/>
          <w:color w:val="000000" w:themeColor="text1"/>
          <w:sz w:val="24"/>
          <w:szCs w:val="24"/>
        </w:rPr>
        <w:t xml:space="preserve">Gminą Miasto Pruszków, </w:t>
      </w:r>
      <w:r w:rsidRPr="005F2674">
        <w:rPr>
          <w:rFonts w:ascii="Times New Roman" w:hAnsi="Times New Roman"/>
          <w:color w:val="000000" w:themeColor="text1"/>
          <w:sz w:val="24"/>
          <w:szCs w:val="24"/>
        </w:rPr>
        <w:t>z siedzibą w  Pruszkowie (kod 05-800) przy ul. Kraszewskiego 14/16, którą reprezentuje:</w:t>
      </w:r>
    </w:p>
    <w:p w14:paraId="40E2530E" w14:textId="77777777" w:rsidR="004B4A70" w:rsidRPr="005F2674" w:rsidRDefault="004B4A70" w:rsidP="004B4A70">
      <w:pPr>
        <w:pStyle w:val="Domylnie"/>
        <w:shd w:val="clear" w:color="auto" w:fill="FFFFFF"/>
        <w:spacing w:line="100" w:lineRule="atLeast"/>
        <w:jc w:val="both"/>
        <w:rPr>
          <w:rFonts w:ascii="Times New Roman" w:hAnsi="Times New Roman"/>
          <w:color w:val="000000" w:themeColor="text1"/>
        </w:rPr>
      </w:pPr>
      <w:r w:rsidRPr="005F2674">
        <w:rPr>
          <w:rFonts w:ascii="Times New Roman" w:hAnsi="Times New Roman"/>
          <w:b/>
          <w:color w:val="000000" w:themeColor="text1"/>
          <w:sz w:val="24"/>
          <w:szCs w:val="24"/>
        </w:rPr>
        <w:tab/>
      </w:r>
      <w:r w:rsidRPr="005F2674">
        <w:rPr>
          <w:rFonts w:ascii="Times New Roman" w:hAnsi="Times New Roman"/>
          <w:b/>
          <w:color w:val="000000" w:themeColor="text1"/>
          <w:sz w:val="24"/>
          <w:szCs w:val="24"/>
        </w:rPr>
        <w:tab/>
        <w:t>Prezydent  Miasta Pruszkowa  - Paweł Makuch</w:t>
      </w:r>
    </w:p>
    <w:p w14:paraId="496293CC" w14:textId="43604EFD" w:rsidR="00882E58" w:rsidRPr="005F2674" w:rsidRDefault="00882E58" w:rsidP="00882E58">
      <w:pPr>
        <w:pStyle w:val="Domylnie"/>
        <w:shd w:val="clear" w:color="auto" w:fill="FFFFFF"/>
        <w:spacing w:line="100" w:lineRule="atLeast"/>
        <w:jc w:val="both"/>
        <w:rPr>
          <w:rFonts w:ascii="Times New Roman" w:hAnsi="Times New Roman"/>
          <w:bCs/>
          <w:color w:val="000000" w:themeColor="text1"/>
        </w:rPr>
      </w:pPr>
    </w:p>
    <w:p w14:paraId="74ED75FC" w14:textId="77777777" w:rsidR="00C72D50" w:rsidRPr="005F2674" w:rsidRDefault="001F31C7">
      <w:pPr>
        <w:pStyle w:val="Domylnie"/>
        <w:shd w:val="clear" w:color="auto" w:fill="FFFFFF"/>
        <w:spacing w:line="100" w:lineRule="atLeast"/>
        <w:jc w:val="both"/>
        <w:rPr>
          <w:rFonts w:ascii="Times New Roman" w:hAnsi="Times New Roman"/>
          <w:b/>
          <w:color w:val="000000" w:themeColor="text1"/>
          <w:sz w:val="24"/>
          <w:szCs w:val="24"/>
        </w:rPr>
      </w:pPr>
      <w:r w:rsidRPr="005F2674">
        <w:rPr>
          <w:rFonts w:ascii="Times New Roman" w:hAnsi="Times New Roman"/>
          <w:color w:val="000000" w:themeColor="text1"/>
          <w:sz w:val="24"/>
          <w:szCs w:val="24"/>
        </w:rPr>
        <w:t xml:space="preserve">zwaną dalej </w:t>
      </w:r>
      <w:r w:rsidRPr="005F2674">
        <w:rPr>
          <w:rFonts w:ascii="Times New Roman" w:hAnsi="Times New Roman"/>
          <w:b/>
          <w:color w:val="000000" w:themeColor="text1"/>
          <w:sz w:val="24"/>
          <w:szCs w:val="24"/>
        </w:rPr>
        <w:t>„Zamawiającym",</w:t>
      </w:r>
    </w:p>
    <w:p w14:paraId="54D43131" w14:textId="77777777" w:rsidR="00C72D50" w:rsidRPr="005F2674" w:rsidRDefault="00C72D50">
      <w:pPr>
        <w:pStyle w:val="Domylnie"/>
        <w:shd w:val="clear" w:color="auto" w:fill="FFFFFF"/>
        <w:jc w:val="both"/>
        <w:rPr>
          <w:rFonts w:ascii="Times New Roman" w:hAnsi="Times New Roman"/>
          <w:b/>
          <w:color w:val="000000" w:themeColor="text1"/>
          <w:sz w:val="24"/>
          <w:szCs w:val="24"/>
        </w:rPr>
      </w:pPr>
    </w:p>
    <w:p w14:paraId="0DA3D7BA" w14:textId="77777777" w:rsidR="00030B77" w:rsidRPr="005F2674" w:rsidRDefault="001F31C7">
      <w:pPr>
        <w:pStyle w:val="Domylnie"/>
        <w:shd w:val="clear" w:color="auto" w:fill="FFFFFF"/>
        <w:jc w:val="both"/>
        <w:rPr>
          <w:rFonts w:ascii="Times New Roman" w:hAnsi="Times New Roman"/>
          <w:bCs/>
          <w:color w:val="000000" w:themeColor="text1"/>
          <w:sz w:val="24"/>
          <w:szCs w:val="24"/>
        </w:rPr>
      </w:pPr>
      <w:r w:rsidRPr="005F2674">
        <w:rPr>
          <w:rFonts w:ascii="Times New Roman" w:hAnsi="Times New Roman"/>
          <w:bCs/>
          <w:color w:val="000000" w:themeColor="text1"/>
          <w:sz w:val="24"/>
          <w:szCs w:val="24"/>
        </w:rPr>
        <w:t xml:space="preserve">a: </w:t>
      </w:r>
    </w:p>
    <w:p w14:paraId="11BAE285" w14:textId="77777777" w:rsidR="00030B77" w:rsidRPr="005F2674" w:rsidRDefault="00030B77">
      <w:pPr>
        <w:pStyle w:val="Domylnie"/>
        <w:shd w:val="clear" w:color="auto" w:fill="FFFFFF"/>
        <w:jc w:val="both"/>
        <w:rPr>
          <w:rFonts w:ascii="Times New Roman" w:hAnsi="Times New Roman"/>
          <w:bCs/>
          <w:color w:val="000000" w:themeColor="text1"/>
          <w:sz w:val="24"/>
          <w:szCs w:val="24"/>
        </w:rPr>
      </w:pPr>
    </w:p>
    <w:p w14:paraId="1F1B5078" w14:textId="77777777" w:rsidR="00030B77" w:rsidRPr="005F2674" w:rsidRDefault="00030B77" w:rsidP="00030B77">
      <w:pPr>
        <w:jc w:val="both"/>
        <w:rPr>
          <w:bCs/>
          <w:color w:val="000000" w:themeColor="text1"/>
          <w:lang w:eastAsia="pl-PL"/>
        </w:rPr>
      </w:pPr>
      <w:r w:rsidRPr="005F2674">
        <w:rPr>
          <w:bCs/>
          <w:color w:val="000000" w:themeColor="text1"/>
        </w:rPr>
        <w:t>firmą …………………………….</w:t>
      </w:r>
    </w:p>
    <w:p w14:paraId="75EACD61" w14:textId="66D939E0" w:rsidR="00030B77" w:rsidRPr="005F2674" w:rsidRDefault="00030B77" w:rsidP="00030B77">
      <w:pPr>
        <w:jc w:val="both"/>
        <w:rPr>
          <w:bCs/>
          <w:color w:val="000000" w:themeColor="text1"/>
        </w:rPr>
      </w:pPr>
      <w:r w:rsidRPr="005F2674">
        <w:rPr>
          <w:bCs/>
          <w:color w:val="000000" w:themeColor="text1"/>
        </w:rPr>
        <w:t xml:space="preserve">reprezentowaną  przez (imię i nazwisko),  PESEL………….., zamieszkałym w…………………., legitymującym się dowodem osobistym seria …………nr.  </w:t>
      </w:r>
      <w:r w:rsidRPr="005F2674">
        <w:rPr>
          <w:bCs/>
          <w:color w:val="000000" w:themeColor="text1"/>
        </w:rPr>
        <w:tab/>
        <w:t xml:space="preserve">………….. (ew. paszportem polskim/ zagranicznym….seria i nr….), dokument ważny do……………… </w:t>
      </w:r>
      <w:r w:rsidR="00EC362B">
        <w:rPr>
          <w:bCs/>
          <w:color w:val="000000" w:themeColor="text1"/>
        </w:rPr>
        <w:br/>
      </w:r>
      <w:r w:rsidRPr="005F2674">
        <w:rPr>
          <w:bCs/>
          <w:color w:val="000000" w:themeColor="text1"/>
        </w:rPr>
        <w:t xml:space="preserve">z siedzibą……………………………………………………………………działającą  </w:t>
      </w:r>
      <w:r w:rsidRPr="005F2674">
        <w:rPr>
          <w:bCs/>
          <w:color w:val="000000" w:themeColor="text1"/>
        </w:rPr>
        <w:br/>
        <w:t xml:space="preserve">na  podstawie wpisu do (CEIDG/KRS) </w:t>
      </w:r>
    </w:p>
    <w:p w14:paraId="4BD5EE82" w14:textId="77777777" w:rsidR="00030B77" w:rsidRPr="005F2674" w:rsidRDefault="00030B77" w:rsidP="00030B77">
      <w:pPr>
        <w:jc w:val="both"/>
        <w:rPr>
          <w:bCs/>
          <w:color w:val="000000" w:themeColor="text1"/>
        </w:rPr>
      </w:pPr>
      <w:r w:rsidRPr="005F2674">
        <w:rPr>
          <w:bCs/>
          <w:color w:val="000000" w:themeColor="text1"/>
        </w:rPr>
        <w:t>adres do korespondencji:……………………………………..</w:t>
      </w:r>
    </w:p>
    <w:p w14:paraId="692BDD32" w14:textId="77777777" w:rsidR="00030B77" w:rsidRPr="005F2674" w:rsidRDefault="00030B77" w:rsidP="00030B77">
      <w:pPr>
        <w:jc w:val="both"/>
        <w:rPr>
          <w:bCs/>
          <w:color w:val="000000" w:themeColor="text1"/>
        </w:rPr>
      </w:pPr>
      <w:r w:rsidRPr="005F2674">
        <w:rPr>
          <w:bCs/>
          <w:color w:val="000000" w:themeColor="text1"/>
        </w:rPr>
        <w:t>Regon…………………….. NIP …………………………</w:t>
      </w:r>
    </w:p>
    <w:p w14:paraId="52D1BD8D" w14:textId="77777777" w:rsidR="00030B77" w:rsidRPr="005F2674" w:rsidRDefault="00030B77" w:rsidP="00030B77">
      <w:pPr>
        <w:jc w:val="both"/>
        <w:rPr>
          <w:bCs/>
          <w:color w:val="000000" w:themeColor="text1"/>
        </w:rPr>
      </w:pPr>
      <w:r w:rsidRPr="005F2674">
        <w:rPr>
          <w:bCs/>
          <w:color w:val="000000" w:themeColor="text1"/>
        </w:rPr>
        <w:t>Adres e-mail:………………………………………………</w:t>
      </w:r>
    </w:p>
    <w:p w14:paraId="5361A3C3" w14:textId="77777777" w:rsidR="00030B77" w:rsidRPr="005F2674" w:rsidRDefault="00030B77" w:rsidP="00030B77">
      <w:pPr>
        <w:jc w:val="both"/>
        <w:rPr>
          <w:bCs/>
          <w:color w:val="000000" w:themeColor="text1"/>
        </w:rPr>
      </w:pPr>
      <w:r w:rsidRPr="005F2674">
        <w:rPr>
          <w:bCs/>
          <w:color w:val="000000" w:themeColor="text1"/>
        </w:rPr>
        <w:t>Telefon:……………………………………………………</w:t>
      </w:r>
    </w:p>
    <w:p w14:paraId="2F0D92FC" w14:textId="36CC8705" w:rsidR="00EE4F77" w:rsidRPr="005F2674" w:rsidRDefault="00030B77" w:rsidP="00030B77">
      <w:pPr>
        <w:jc w:val="both"/>
        <w:rPr>
          <w:bCs/>
          <w:i/>
          <w:iCs/>
          <w:color w:val="000000" w:themeColor="text1"/>
        </w:rPr>
      </w:pPr>
      <w:r w:rsidRPr="005F2674">
        <w:rPr>
          <w:bCs/>
          <w:i/>
          <w:iCs/>
          <w:color w:val="000000" w:themeColor="text1"/>
        </w:rPr>
        <w:t>-wydruk z CEIDG stanowi załącznik nr. 1 do umowy.</w:t>
      </w:r>
    </w:p>
    <w:p w14:paraId="627485DF" w14:textId="77777777" w:rsidR="00030B77" w:rsidRPr="005F2674" w:rsidRDefault="00030B77" w:rsidP="00030B77">
      <w:pPr>
        <w:jc w:val="both"/>
        <w:rPr>
          <w:bCs/>
          <w:i/>
          <w:iCs/>
          <w:color w:val="000000" w:themeColor="text1"/>
        </w:rPr>
      </w:pPr>
      <w:r w:rsidRPr="005F2674">
        <w:rPr>
          <w:bCs/>
          <w:i/>
          <w:iCs/>
          <w:color w:val="000000" w:themeColor="text1"/>
        </w:rPr>
        <w:t xml:space="preserve">-ew. odpis z KRS (aktualny) stanowi załącznik nr. 1 do umowy. </w:t>
      </w:r>
    </w:p>
    <w:p w14:paraId="2B40AF1A" w14:textId="77777777" w:rsidR="00030B77" w:rsidRPr="005F2674" w:rsidRDefault="00030B77" w:rsidP="00030B77">
      <w:pPr>
        <w:jc w:val="both"/>
        <w:rPr>
          <w:bCs/>
          <w:color w:val="000000" w:themeColor="text1"/>
        </w:rPr>
      </w:pPr>
    </w:p>
    <w:p w14:paraId="7E07A25B" w14:textId="349D7FCA" w:rsidR="00C72D50" w:rsidRPr="005F2674" w:rsidRDefault="001F31C7">
      <w:pPr>
        <w:pStyle w:val="Domylnie"/>
        <w:shd w:val="clear" w:color="auto" w:fill="FFFFFF"/>
        <w:jc w:val="both"/>
        <w:rPr>
          <w:rFonts w:ascii="Times New Roman" w:hAnsi="Times New Roman"/>
          <w:b/>
          <w:color w:val="000000" w:themeColor="text1"/>
          <w:sz w:val="24"/>
          <w:szCs w:val="24"/>
        </w:rPr>
      </w:pPr>
      <w:r w:rsidRPr="005F2674">
        <w:rPr>
          <w:rFonts w:ascii="Times New Roman" w:hAnsi="Times New Roman"/>
          <w:color w:val="000000" w:themeColor="text1"/>
          <w:sz w:val="24"/>
          <w:szCs w:val="24"/>
        </w:rPr>
        <w:t>zwan</w:t>
      </w:r>
      <w:r w:rsidR="00AF7AF6" w:rsidRPr="005F2674">
        <w:rPr>
          <w:rFonts w:ascii="Times New Roman" w:hAnsi="Times New Roman"/>
          <w:color w:val="000000" w:themeColor="text1"/>
          <w:sz w:val="24"/>
          <w:szCs w:val="24"/>
        </w:rPr>
        <w:t>ą</w:t>
      </w:r>
      <w:r w:rsidRPr="005F2674">
        <w:rPr>
          <w:rFonts w:ascii="Times New Roman" w:hAnsi="Times New Roman"/>
          <w:color w:val="000000" w:themeColor="text1"/>
          <w:sz w:val="24"/>
          <w:szCs w:val="24"/>
        </w:rPr>
        <w:t xml:space="preserve"> dalej </w:t>
      </w:r>
      <w:r w:rsidRPr="005F2674">
        <w:rPr>
          <w:rFonts w:ascii="Times New Roman" w:hAnsi="Times New Roman"/>
          <w:b/>
          <w:color w:val="000000" w:themeColor="text1"/>
          <w:sz w:val="24"/>
          <w:szCs w:val="24"/>
        </w:rPr>
        <w:t>„Wykonawcą”.</w:t>
      </w:r>
    </w:p>
    <w:p w14:paraId="193C4153" w14:textId="37A2D7EE" w:rsidR="00B92539" w:rsidRPr="005F2674" w:rsidRDefault="00B92539">
      <w:pPr>
        <w:pStyle w:val="Domylnie"/>
        <w:shd w:val="clear" w:color="auto" w:fill="FFFFFF"/>
        <w:jc w:val="both"/>
        <w:rPr>
          <w:rFonts w:ascii="Times New Roman" w:hAnsi="Times New Roman"/>
          <w:b/>
          <w:color w:val="000000" w:themeColor="text1"/>
          <w:sz w:val="24"/>
          <w:szCs w:val="24"/>
        </w:rPr>
      </w:pPr>
    </w:p>
    <w:p w14:paraId="7D42A9F0" w14:textId="4866290A" w:rsidR="00B92539" w:rsidRPr="005F2674" w:rsidRDefault="00981585" w:rsidP="00B92539">
      <w:pPr>
        <w:pStyle w:val="Domylnie"/>
        <w:shd w:val="clear" w:color="auto" w:fill="FFFFFF"/>
        <w:ind w:firstLine="720"/>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W/w umowa zawarta została w wyniku </w:t>
      </w:r>
      <w:r w:rsidR="00AD1BDF">
        <w:rPr>
          <w:rFonts w:ascii="Times New Roman" w:hAnsi="Times New Roman"/>
          <w:color w:val="000000" w:themeColor="text1"/>
          <w:sz w:val="24"/>
          <w:szCs w:val="24"/>
        </w:rPr>
        <w:t xml:space="preserve">postępowania </w:t>
      </w:r>
      <w:r w:rsidRPr="005F2674">
        <w:rPr>
          <w:rFonts w:ascii="Times New Roman" w:hAnsi="Times New Roman"/>
          <w:color w:val="000000" w:themeColor="text1"/>
          <w:sz w:val="24"/>
          <w:szCs w:val="24"/>
        </w:rPr>
        <w:t xml:space="preserve"> w trybie podstawowym bez negocjacji na podstawie art. 275 pkt. 1 ustawy Prawo zamówień publicznych (tekst jednolity Dz.U. z 20</w:t>
      </w:r>
      <w:r w:rsidR="00AB787D" w:rsidRPr="005F2674">
        <w:rPr>
          <w:rFonts w:ascii="Times New Roman" w:hAnsi="Times New Roman"/>
          <w:color w:val="000000" w:themeColor="text1"/>
          <w:sz w:val="24"/>
          <w:szCs w:val="24"/>
        </w:rPr>
        <w:t>21</w:t>
      </w:r>
      <w:r w:rsidRPr="005F2674">
        <w:rPr>
          <w:rFonts w:ascii="Times New Roman" w:hAnsi="Times New Roman"/>
          <w:color w:val="000000" w:themeColor="text1"/>
          <w:sz w:val="24"/>
          <w:szCs w:val="24"/>
        </w:rPr>
        <w:t xml:space="preserve"> r. poz. </w:t>
      </w:r>
      <w:r w:rsidR="00AB787D" w:rsidRPr="005F2674">
        <w:rPr>
          <w:rFonts w:ascii="Times New Roman" w:hAnsi="Times New Roman"/>
          <w:color w:val="000000" w:themeColor="text1"/>
          <w:sz w:val="24"/>
          <w:szCs w:val="24"/>
        </w:rPr>
        <w:t xml:space="preserve">1129 </w:t>
      </w:r>
      <w:r w:rsidRPr="005F2674">
        <w:rPr>
          <w:rFonts w:ascii="Times New Roman" w:hAnsi="Times New Roman"/>
          <w:color w:val="000000" w:themeColor="text1"/>
          <w:sz w:val="24"/>
          <w:szCs w:val="24"/>
        </w:rPr>
        <w:t xml:space="preserve">z </w:t>
      </w:r>
      <w:proofErr w:type="spellStart"/>
      <w:r w:rsidRPr="005F2674">
        <w:rPr>
          <w:rFonts w:ascii="Times New Roman" w:hAnsi="Times New Roman"/>
          <w:color w:val="000000" w:themeColor="text1"/>
          <w:sz w:val="24"/>
          <w:szCs w:val="24"/>
        </w:rPr>
        <w:t>późn</w:t>
      </w:r>
      <w:proofErr w:type="spellEnd"/>
      <w:r w:rsidRPr="005F2674">
        <w:rPr>
          <w:rFonts w:ascii="Times New Roman" w:hAnsi="Times New Roman"/>
          <w:color w:val="000000" w:themeColor="text1"/>
          <w:sz w:val="24"/>
          <w:szCs w:val="24"/>
        </w:rPr>
        <w:t>. zm.).</w:t>
      </w:r>
    </w:p>
    <w:p w14:paraId="50741143" w14:textId="5F648A81" w:rsidR="00F54040" w:rsidRDefault="00F54040" w:rsidP="00B92539">
      <w:pPr>
        <w:pStyle w:val="Domylnie"/>
        <w:shd w:val="clear" w:color="auto" w:fill="FFFFFF"/>
        <w:ind w:firstLine="720"/>
        <w:jc w:val="both"/>
        <w:rPr>
          <w:rFonts w:ascii="Times New Roman" w:hAnsi="Times New Roman"/>
          <w:color w:val="000000" w:themeColor="text1"/>
          <w:sz w:val="24"/>
          <w:szCs w:val="24"/>
        </w:rPr>
      </w:pPr>
    </w:p>
    <w:p w14:paraId="2F225FD7" w14:textId="77777777" w:rsidR="00EE4F77" w:rsidRPr="005F2674" w:rsidRDefault="00EE4F77" w:rsidP="00B92539">
      <w:pPr>
        <w:pStyle w:val="Domylnie"/>
        <w:shd w:val="clear" w:color="auto" w:fill="FFFFFF"/>
        <w:ind w:firstLine="720"/>
        <w:jc w:val="both"/>
        <w:rPr>
          <w:rFonts w:ascii="Times New Roman" w:hAnsi="Times New Roman"/>
          <w:color w:val="000000" w:themeColor="text1"/>
          <w:sz w:val="24"/>
          <w:szCs w:val="24"/>
        </w:rPr>
      </w:pPr>
    </w:p>
    <w:p w14:paraId="05EC7C4A" w14:textId="0770ECDC" w:rsidR="00C72D50" w:rsidRPr="005F2674" w:rsidRDefault="001F31C7">
      <w:pPr>
        <w:pStyle w:val="Domylnie"/>
        <w:shd w:val="clear" w:color="auto" w:fill="FFFFFF"/>
        <w:jc w:val="center"/>
        <w:rPr>
          <w:rFonts w:ascii="Times New Roman" w:hAnsi="Times New Roman"/>
          <w:b/>
          <w:color w:val="000000" w:themeColor="text1"/>
          <w:sz w:val="24"/>
        </w:rPr>
      </w:pPr>
      <w:r w:rsidRPr="005F2674">
        <w:rPr>
          <w:rFonts w:ascii="Times New Roman" w:hAnsi="Times New Roman"/>
          <w:b/>
          <w:color w:val="000000" w:themeColor="text1"/>
          <w:sz w:val="24"/>
        </w:rPr>
        <w:t>§ 1</w:t>
      </w:r>
    </w:p>
    <w:p w14:paraId="123B62FB" w14:textId="77777777" w:rsidR="003700E5" w:rsidRPr="005F2674" w:rsidRDefault="003700E5">
      <w:pPr>
        <w:pStyle w:val="Domylnie"/>
        <w:shd w:val="clear" w:color="auto" w:fill="FFFFFF"/>
        <w:jc w:val="center"/>
        <w:rPr>
          <w:rFonts w:ascii="Times New Roman" w:hAnsi="Times New Roman"/>
          <w:b/>
          <w:color w:val="000000" w:themeColor="text1"/>
          <w:sz w:val="24"/>
          <w:szCs w:val="24"/>
          <w:u w:val="single"/>
        </w:rPr>
      </w:pPr>
    </w:p>
    <w:p w14:paraId="5C68E6D7" w14:textId="77777777" w:rsidR="00C72D50" w:rsidRPr="005F2674" w:rsidRDefault="001F31C7">
      <w:pPr>
        <w:pStyle w:val="Domylnie"/>
        <w:shd w:val="clear" w:color="auto" w:fill="FFFFFF"/>
        <w:spacing w:after="120"/>
        <w:jc w:val="both"/>
        <w:rPr>
          <w:rFonts w:ascii="Times New Roman" w:hAnsi="Times New Roman"/>
          <w:color w:val="000000" w:themeColor="text1"/>
          <w:sz w:val="24"/>
          <w:szCs w:val="24"/>
        </w:rPr>
      </w:pPr>
      <w:r w:rsidRPr="005F2674">
        <w:rPr>
          <w:rFonts w:ascii="Times New Roman" w:hAnsi="Times New Roman"/>
          <w:b/>
          <w:color w:val="000000" w:themeColor="text1"/>
          <w:sz w:val="24"/>
          <w:szCs w:val="24"/>
          <w:u w:val="single"/>
        </w:rPr>
        <w:t>Przedmiot i zakres rzeczowy umowy:</w:t>
      </w:r>
    </w:p>
    <w:p w14:paraId="4690487F" w14:textId="452CEC3B" w:rsidR="00AF6548" w:rsidRPr="005F2674" w:rsidRDefault="004C51CB" w:rsidP="00B964E0">
      <w:pPr>
        <w:pStyle w:val="Domylnie"/>
        <w:tabs>
          <w:tab w:val="left" w:pos="284"/>
        </w:tabs>
        <w:ind w:left="227" w:hanging="22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1.Wykonawca  przyjmuje do wykonania zamówienie na </w:t>
      </w:r>
      <w:r w:rsidR="00AF6548" w:rsidRPr="005F2674">
        <w:rPr>
          <w:rFonts w:ascii="Times New Roman" w:hAnsi="Times New Roman"/>
          <w:color w:val="000000" w:themeColor="text1"/>
          <w:sz w:val="24"/>
          <w:szCs w:val="24"/>
        </w:rPr>
        <w:t xml:space="preserve">dostawę i montaż mebli w budynku </w:t>
      </w:r>
      <w:r w:rsidR="00F54040" w:rsidRPr="005F2674">
        <w:rPr>
          <w:rFonts w:ascii="Times New Roman" w:hAnsi="Times New Roman"/>
          <w:color w:val="000000" w:themeColor="text1"/>
          <w:sz w:val="24"/>
          <w:szCs w:val="24"/>
        </w:rPr>
        <w:t xml:space="preserve">Urzędu Miasta </w:t>
      </w:r>
      <w:r w:rsidR="00AF6548" w:rsidRPr="005F2674">
        <w:rPr>
          <w:rFonts w:ascii="Times New Roman" w:hAnsi="Times New Roman"/>
          <w:color w:val="000000" w:themeColor="text1"/>
          <w:sz w:val="24"/>
          <w:szCs w:val="24"/>
        </w:rPr>
        <w:t>w Pruszkowie</w:t>
      </w:r>
      <w:r w:rsidR="00F54040" w:rsidRPr="005F2674">
        <w:rPr>
          <w:rFonts w:ascii="Times New Roman" w:hAnsi="Times New Roman"/>
          <w:color w:val="000000" w:themeColor="text1"/>
          <w:sz w:val="24"/>
          <w:szCs w:val="24"/>
        </w:rPr>
        <w:t>.</w:t>
      </w:r>
    </w:p>
    <w:p w14:paraId="10FF50EB" w14:textId="77777777" w:rsidR="004C51CB" w:rsidRPr="005F2674" w:rsidRDefault="004C51CB" w:rsidP="004C51CB">
      <w:pPr>
        <w:pStyle w:val="Domylnie"/>
        <w:widowControl/>
        <w:tabs>
          <w:tab w:val="left" w:pos="284"/>
        </w:tabs>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2. Zamówienie obejmuje:</w:t>
      </w:r>
    </w:p>
    <w:p w14:paraId="0418107D" w14:textId="65149FB6" w:rsidR="00AD1BDF" w:rsidRDefault="00A77B03" w:rsidP="00D507AC">
      <w:pPr>
        <w:pStyle w:val="Akapitzlist"/>
        <w:numPr>
          <w:ilvl w:val="0"/>
          <w:numId w:val="19"/>
        </w:numPr>
        <w:ind w:left="714" w:hanging="357"/>
        <w:jc w:val="both"/>
        <w:rPr>
          <w:color w:val="000000" w:themeColor="text1"/>
          <w:sz w:val="24"/>
          <w:szCs w:val="24"/>
        </w:rPr>
      </w:pPr>
      <w:proofErr w:type="spellStart"/>
      <w:r>
        <w:rPr>
          <w:color w:val="000000" w:themeColor="text1"/>
          <w:sz w:val="24"/>
          <w:szCs w:val="24"/>
        </w:rPr>
        <w:t>Dostawę</w:t>
      </w:r>
      <w:proofErr w:type="spellEnd"/>
      <w:r>
        <w:rPr>
          <w:color w:val="000000" w:themeColor="text1"/>
          <w:sz w:val="24"/>
          <w:szCs w:val="24"/>
        </w:rPr>
        <w:t xml:space="preserve"> </w:t>
      </w:r>
      <w:proofErr w:type="spellStart"/>
      <w:r>
        <w:rPr>
          <w:color w:val="000000" w:themeColor="text1"/>
          <w:sz w:val="24"/>
          <w:szCs w:val="24"/>
        </w:rPr>
        <w:t>i</w:t>
      </w:r>
      <w:proofErr w:type="spellEnd"/>
      <w:r>
        <w:rPr>
          <w:color w:val="000000" w:themeColor="text1"/>
          <w:sz w:val="24"/>
          <w:szCs w:val="24"/>
        </w:rPr>
        <w:t xml:space="preserve"> </w:t>
      </w:r>
      <w:proofErr w:type="spellStart"/>
      <w:r>
        <w:rPr>
          <w:color w:val="000000" w:themeColor="text1"/>
          <w:sz w:val="24"/>
          <w:szCs w:val="24"/>
        </w:rPr>
        <w:t>montaż</w:t>
      </w:r>
      <w:proofErr w:type="spellEnd"/>
      <w:r>
        <w:rPr>
          <w:color w:val="000000" w:themeColor="text1"/>
          <w:sz w:val="24"/>
          <w:szCs w:val="24"/>
        </w:rPr>
        <w:t xml:space="preserve"> </w:t>
      </w:r>
      <w:proofErr w:type="spellStart"/>
      <w:r>
        <w:rPr>
          <w:color w:val="000000" w:themeColor="text1"/>
          <w:sz w:val="24"/>
          <w:szCs w:val="24"/>
        </w:rPr>
        <w:t>mebli</w:t>
      </w:r>
      <w:proofErr w:type="spellEnd"/>
      <w:r>
        <w:rPr>
          <w:color w:val="000000" w:themeColor="text1"/>
          <w:sz w:val="24"/>
          <w:szCs w:val="24"/>
        </w:rPr>
        <w:t xml:space="preserve"> </w:t>
      </w:r>
      <w:proofErr w:type="spellStart"/>
      <w:r>
        <w:rPr>
          <w:color w:val="000000" w:themeColor="text1"/>
          <w:sz w:val="24"/>
          <w:szCs w:val="24"/>
        </w:rPr>
        <w:t>biurowych</w:t>
      </w:r>
      <w:proofErr w:type="spellEnd"/>
      <w:r>
        <w:rPr>
          <w:color w:val="000000" w:themeColor="text1"/>
          <w:sz w:val="24"/>
          <w:szCs w:val="24"/>
        </w:rPr>
        <w:t xml:space="preserve"> </w:t>
      </w:r>
      <w:proofErr w:type="spellStart"/>
      <w:r>
        <w:rPr>
          <w:color w:val="000000" w:themeColor="text1"/>
          <w:sz w:val="24"/>
          <w:szCs w:val="24"/>
        </w:rPr>
        <w:t>zgodnie</w:t>
      </w:r>
      <w:proofErr w:type="spellEnd"/>
      <w:r>
        <w:rPr>
          <w:color w:val="000000" w:themeColor="text1"/>
          <w:sz w:val="24"/>
          <w:szCs w:val="24"/>
        </w:rPr>
        <w:t xml:space="preserve"> z </w:t>
      </w:r>
      <w:proofErr w:type="spellStart"/>
      <w:r>
        <w:rPr>
          <w:color w:val="000000" w:themeColor="text1"/>
          <w:sz w:val="24"/>
          <w:szCs w:val="24"/>
        </w:rPr>
        <w:t>formularzem</w:t>
      </w:r>
      <w:proofErr w:type="spellEnd"/>
      <w:r>
        <w:rPr>
          <w:color w:val="000000" w:themeColor="text1"/>
          <w:sz w:val="24"/>
          <w:szCs w:val="24"/>
        </w:rPr>
        <w:t xml:space="preserve"> </w:t>
      </w:r>
      <w:proofErr w:type="spellStart"/>
      <w:r>
        <w:rPr>
          <w:color w:val="000000" w:themeColor="text1"/>
          <w:sz w:val="24"/>
          <w:szCs w:val="24"/>
        </w:rPr>
        <w:t>ofertowym</w:t>
      </w:r>
      <w:proofErr w:type="spellEnd"/>
      <w:r>
        <w:rPr>
          <w:color w:val="000000" w:themeColor="text1"/>
          <w:sz w:val="24"/>
          <w:szCs w:val="24"/>
        </w:rPr>
        <w:t>.</w:t>
      </w:r>
    </w:p>
    <w:p w14:paraId="7EBF41E0" w14:textId="0C7D0311" w:rsidR="0094005B" w:rsidRDefault="00A77B03" w:rsidP="00D507AC">
      <w:pPr>
        <w:pStyle w:val="Akapitzlist"/>
        <w:numPr>
          <w:ilvl w:val="0"/>
          <w:numId w:val="19"/>
        </w:numPr>
        <w:ind w:left="714" w:hanging="357"/>
        <w:jc w:val="both"/>
        <w:rPr>
          <w:color w:val="000000" w:themeColor="text1"/>
          <w:sz w:val="24"/>
          <w:szCs w:val="24"/>
        </w:rPr>
      </w:pPr>
      <w:proofErr w:type="spellStart"/>
      <w:r>
        <w:rPr>
          <w:color w:val="000000" w:themeColor="text1"/>
          <w:sz w:val="24"/>
          <w:szCs w:val="24"/>
        </w:rPr>
        <w:t>Dostarczenie</w:t>
      </w:r>
      <w:proofErr w:type="spellEnd"/>
      <w:r>
        <w:rPr>
          <w:color w:val="000000" w:themeColor="text1"/>
          <w:sz w:val="24"/>
          <w:szCs w:val="24"/>
        </w:rPr>
        <w:t xml:space="preserve"> </w:t>
      </w:r>
      <w:proofErr w:type="spellStart"/>
      <w:r>
        <w:rPr>
          <w:color w:val="000000" w:themeColor="text1"/>
          <w:sz w:val="24"/>
          <w:szCs w:val="24"/>
        </w:rPr>
        <w:t>mebli</w:t>
      </w:r>
      <w:proofErr w:type="spellEnd"/>
      <w:r>
        <w:rPr>
          <w:color w:val="000000" w:themeColor="text1"/>
          <w:sz w:val="24"/>
          <w:szCs w:val="24"/>
        </w:rPr>
        <w:t xml:space="preserve"> do </w:t>
      </w:r>
      <w:proofErr w:type="spellStart"/>
      <w:r>
        <w:rPr>
          <w:color w:val="000000" w:themeColor="text1"/>
          <w:sz w:val="24"/>
          <w:szCs w:val="24"/>
        </w:rPr>
        <w:t>wskazanych</w:t>
      </w:r>
      <w:proofErr w:type="spellEnd"/>
      <w:r w:rsidR="009C760B" w:rsidRPr="005F2674">
        <w:rPr>
          <w:color w:val="000000" w:themeColor="text1"/>
          <w:sz w:val="24"/>
          <w:szCs w:val="24"/>
        </w:rPr>
        <w:t xml:space="preserve"> </w:t>
      </w:r>
      <w:proofErr w:type="spellStart"/>
      <w:r w:rsidR="005B743D" w:rsidRPr="005F2674">
        <w:rPr>
          <w:color w:val="000000" w:themeColor="text1"/>
          <w:sz w:val="24"/>
          <w:szCs w:val="24"/>
        </w:rPr>
        <w:t>pomieszczeń</w:t>
      </w:r>
      <w:proofErr w:type="spellEnd"/>
      <w:r w:rsidR="005B743D" w:rsidRPr="005F2674">
        <w:rPr>
          <w:color w:val="000000" w:themeColor="text1"/>
          <w:sz w:val="24"/>
          <w:szCs w:val="24"/>
        </w:rPr>
        <w:t xml:space="preserve"> </w:t>
      </w:r>
      <w:proofErr w:type="spellStart"/>
      <w:r w:rsidR="005B743D" w:rsidRPr="005F2674">
        <w:rPr>
          <w:color w:val="000000" w:themeColor="text1"/>
          <w:sz w:val="24"/>
          <w:szCs w:val="24"/>
        </w:rPr>
        <w:t>biurowych</w:t>
      </w:r>
      <w:proofErr w:type="spellEnd"/>
      <w:r w:rsidR="009C760B" w:rsidRPr="005F2674">
        <w:rPr>
          <w:color w:val="000000" w:themeColor="text1"/>
          <w:sz w:val="24"/>
          <w:szCs w:val="24"/>
        </w:rPr>
        <w:t>.</w:t>
      </w:r>
    </w:p>
    <w:p w14:paraId="30419382" w14:textId="77777777" w:rsidR="00E039E1" w:rsidRDefault="00AD1BDF" w:rsidP="00D507AC">
      <w:pPr>
        <w:pStyle w:val="Akapitzlist"/>
        <w:numPr>
          <w:ilvl w:val="0"/>
          <w:numId w:val="1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14" w:hanging="357"/>
        <w:jc w:val="both"/>
        <w:rPr>
          <w:color w:val="000000" w:themeColor="text1"/>
          <w:sz w:val="24"/>
          <w:szCs w:val="24"/>
          <w:lang w:val="pl-PL"/>
        </w:rPr>
      </w:pPr>
      <w:r w:rsidRPr="005F2674">
        <w:rPr>
          <w:color w:val="000000" w:themeColor="text1"/>
          <w:sz w:val="24"/>
          <w:szCs w:val="24"/>
          <w:lang w:val="pl-PL"/>
        </w:rPr>
        <w:t>Zabezpieczenie terenu robót.</w:t>
      </w:r>
    </w:p>
    <w:p w14:paraId="07EA9F81" w14:textId="568B1215" w:rsidR="005B743D" w:rsidRPr="00E039E1" w:rsidRDefault="00E511AA" w:rsidP="00D507AC">
      <w:pPr>
        <w:pStyle w:val="Akapitzlist"/>
        <w:numPr>
          <w:ilvl w:val="0"/>
          <w:numId w:val="1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14" w:hanging="357"/>
        <w:jc w:val="both"/>
        <w:rPr>
          <w:color w:val="000000" w:themeColor="text1"/>
          <w:sz w:val="24"/>
          <w:szCs w:val="24"/>
          <w:lang w:val="pl-PL"/>
        </w:rPr>
      </w:pPr>
      <w:proofErr w:type="spellStart"/>
      <w:r w:rsidRPr="00E039E1">
        <w:rPr>
          <w:color w:val="000000" w:themeColor="text1"/>
          <w:sz w:val="24"/>
          <w:szCs w:val="24"/>
        </w:rPr>
        <w:t>Prace</w:t>
      </w:r>
      <w:proofErr w:type="spellEnd"/>
      <w:r w:rsidRPr="00E039E1">
        <w:rPr>
          <w:color w:val="000000" w:themeColor="text1"/>
          <w:sz w:val="24"/>
          <w:szCs w:val="24"/>
        </w:rPr>
        <w:t xml:space="preserve"> </w:t>
      </w:r>
      <w:proofErr w:type="spellStart"/>
      <w:r w:rsidRPr="00E039E1">
        <w:rPr>
          <w:color w:val="000000" w:themeColor="text1"/>
          <w:sz w:val="24"/>
          <w:szCs w:val="24"/>
        </w:rPr>
        <w:t>porządkowe</w:t>
      </w:r>
      <w:proofErr w:type="spellEnd"/>
      <w:r w:rsidRPr="00E039E1">
        <w:rPr>
          <w:color w:val="000000" w:themeColor="text1"/>
          <w:sz w:val="24"/>
          <w:szCs w:val="24"/>
        </w:rPr>
        <w:t>.</w:t>
      </w:r>
    </w:p>
    <w:p w14:paraId="6DF2085F" w14:textId="0551D7AE" w:rsidR="00425D39" w:rsidRPr="005F2674" w:rsidRDefault="001F31C7" w:rsidP="00B964E0">
      <w:pPr>
        <w:ind w:left="227" w:hanging="227"/>
        <w:jc w:val="both"/>
        <w:rPr>
          <w:color w:val="000000" w:themeColor="text1"/>
        </w:rPr>
      </w:pPr>
      <w:r w:rsidRPr="005F2674">
        <w:rPr>
          <w:color w:val="000000" w:themeColor="text1"/>
        </w:rPr>
        <w:t xml:space="preserve">3. </w:t>
      </w:r>
      <w:bookmarkStart w:id="0" w:name="_Hlk80007837"/>
      <w:r w:rsidRPr="005F2674">
        <w:rPr>
          <w:color w:val="000000" w:themeColor="text1"/>
        </w:rPr>
        <w:t>S</w:t>
      </w:r>
      <w:r w:rsidR="005B743D" w:rsidRPr="005F2674">
        <w:rPr>
          <w:color w:val="000000" w:themeColor="text1"/>
        </w:rPr>
        <w:t xml:space="preserve">pecyfikację mebli, o których mowa w </w:t>
      </w:r>
      <w:r w:rsidR="005B743D" w:rsidRPr="005F2674">
        <w:rPr>
          <w:rFonts w:ascii="Calibri" w:hAnsi="Calibri" w:cs="Calibri"/>
          <w:color w:val="000000" w:themeColor="text1"/>
        </w:rPr>
        <w:t>§</w:t>
      </w:r>
      <w:r w:rsidR="005B743D" w:rsidRPr="005F2674">
        <w:rPr>
          <w:color w:val="000000" w:themeColor="text1"/>
        </w:rPr>
        <w:t xml:space="preserve"> 1 ust. 2  określa  </w:t>
      </w:r>
      <w:bookmarkEnd w:id="0"/>
      <w:r w:rsidR="005B743D" w:rsidRPr="005F2674">
        <w:rPr>
          <w:color w:val="000000" w:themeColor="text1"/>
        </w:rPr>
        <w:t xml:space="preserve">Załącznik nr </w:t>
      </w:r>
      <w:r w:rsidR="005A74E2">
        <w:rPr>
          <w:color w:val="000000" w:themeColor="text1"/>
        </w:rPr>
        <w:t>1a</w:t>
      </w:r>
      <w:r w:rsidR="005B743D" w:rsidRPr="005F2674">
        <w:rPr>
          <w:color w:val="000000" w:themeColor="text1"/>
        </w:rPr>
        <w:t xml:space="preserve"> do niniejszej Umowy</w:t>
      </w:r>
      <w:r w:rsidR="00DD12C5" w:rsidRPr="005F2674">
        <w:rPr>
          <w:color w:val="000000" w:themeColor="text1"/>
        </w:rPr>
        <w:t xml:space="preserve">, tj. Formularz </w:t>
      </w:r>
      <w:r w:rsidR="002D5881">
        <w:rPr>
          <w:color w:val="000000" w:themeColor="text1"/>
        </w:rPr>
        <w:t>ofertowy</w:t>
      </w:r>
      <w:r w:rsidR="005B743D" w:rsidRPr="005F2674">
        <w:rPr>
          <w:color w:val="000000" w:themeColor="text1"/>
        </w:rPr>
        <w:t>.</w:t>
      </w:r>
    </w:p>
    <w:p w14:paraId="0263936D" w14:textId="54C380F0" w:rsidR="008160FC" w:rsidRDefault="008160FC">
      <w:pPr>
        <w:pStyle w:val="Domylnie"/>
        <w:shd w:val="clear" w:color="auto" w:fill="FFFFFF"/>
        <w:jc w:val="center"/>
        <w:rPr>
          <w:rFonts w:ascii="Times New Roman" w:hAnsi="Times New Roman"/>
          <w:b/>
          <w:color w:val="000000" w:themeColor="text1"/>
          <w:sz w:val="24"/>
        </w:rPr>
      </w:pPr>
    </w:p>
    <w:p w14:paraId="6B365C1D" w14:textId="77777777" w:rsidR="00EE4F77" w:rsidRPr="005F2674" w:rsidRDefault="00EE4F77">
      <w:pPr>
        <w:pStyle w:val="Domylnie"/>
        <w:shd w:val="clear" w:color="auto" w:fill="FFFFFF"/>
        <w:jc w:val="center"/>
        <w:rPr>
          <w:rFonts w:ascii="Times New Roman" w:hAnsi="Times New Roman"/>
          <w:b/>
          <w:color w:val="000000" w:themeColor="text1"/>
          <w:sz w:val="24"/>
        </w:rPr>
      </w:pPr>
    </w:p>
    <w:p w14:paraId="64DC2DD6" w14:textId="0B50F8DD" w:rsidR="00C72D50" w:rsidRPr="005F2674" w:rsidRDefault="001F31C7">
      <w:pPr>
        <w:pStyle w:val="Domylnie"/>
        <w:shd w:val="clear" w:color="auto" w:fill="FFFFFF"/>
        <w:jc w:val="center"/>
        <w:rPr>
          <w:rFonts w:ascii="Times New Roman" w:hAnsi="Times New Roman"/>
          <w:b/>
          <w:color w:val="000000" w:themeColor="text1"/>
          <w:sz w:val="24"/>
        </w:rPr>
      </w:pPr>
      <w:r w:rsidRPr="005F2674">
        <w:rPr>
          <w:rFonts w:ascii="Times New Roman" w:hAnsi="Times New Roman"/>
          <w:b/>
          <w:color w:val="000000" w:themeColor="text1"/>
          <w:sz w:val="24"/>
        </w:rPr>
        <w:t>§ 2</w:t>
      </w:r>
    </w:p>
    <w:p w14:paraId="3C67DE8F" w14:textId="77777777" w:rsidR="003700E5" w:rsidRPr="005F2674" w:rsidRDefault="003700E5">
      <w:pPr>
        <w:pStyle w:val="Domylnie"/>
        <w:shd w:val="clear" w:color="auto" w:fill="FFFFFF"/>
        <w:jc w:val="center"/>
        <w:rPr>
          <w:rFonts w:ascii="Times New Roman" w:hAnsi="Times New Roman"/>
          <w:b/>
          <w:color w:val="000000" w:themeColor="text1"/>
          <w:sz w:val="24"/>
          <w:szCs w:val="24"/>
          <w:u w:val="single"/>
        </w:rPr>
      </w:pPr>
    </w:p>
    <w:p w14:paraId="7BF23A4C" w14:textId="0CACBC15" w:rsidR="00C72D50" w:rsidRPr="005F2674" w:rsidRDefault="001F31C7" w:rsidP="00AA332A">
      <w:pPr>
        <w:pStyle w:val="Domylnie"/>
        <w:shd w:val="clear" w:color="auto" w:fill="FFFFFF"/>
        <w:spacing w:after="120"/>
        <w:jc w:val="both"/>
        <w:rPr>
          <w:rFonts w:ascii="Times New Roman" w:hAnsi="Times New Roman"/>
          <w:color w:val="000000" w:themeColor="text1"/>
          <w:sz w:val="24"/>
        </w:rPr>
      </w:pPr>
      <w:r w:rsidRPr="005F2674">
        <w:rPr>
          <w:rFonts w:ascii="Times New Roman" w:hAnsi="Times New Roman"/>
          <w:b/>
          <w:color w:val="000000" w:themeColor="text1"/>
          <w:sz w:val="24"/>
          <w:szCs w:val="24"/>
          <w:u w:val="single"/>
        </w:rPr>
        <w:t>Termin realizacji</w:t>
      </w:r>
    </w:p>
    <w:p w14:paraId="16B37F41" w14:textId="421140AF" w:rsidR="00C72D50" w:rsidRPr="005F2674" w:rsidRDefault="00AA332A" w:rsidP="00AA332A">
      <w:pPr>
        <w:pStyle w:val="Domylnie"/>
        <w:shd w:val="clear" w:color="auto" w:fill="FFFFFF"/>
        <w:jc w:val="both"/>
        <w:rPr>
          <w:rFonts w:ascii="Times New Roman" w:hAnsi="Times New Roman"/>
          <w:color w:val="000000" w:themeColor="text1"/>
          <w:sz w:val="24"/>
        </w:rPr>
      </w:pPr>
      <w:r>
        <w:rPr>
          <w:rFonts w:ascii="Times New Roman" w:hAnsi="Times New Roman"/>
          <w:color w:val="000000" w:themeColor="text1"/>
          <w:sz w:val="24"/>
        </w:rPr>
        <w:t xml:space="preserve">Termin realizacji zamówienia </w:t>
      </w:r>
      <w:r w:rsidR="00D859B1" w:rsidRPr="005F2674">
        <w:rPr>
          <w:rFonts w:ascii="Times New Roman" w:hAnsi="Times New Roman"/>
          <w:b/>
          <w:bCs/>
          <w:color w:val="000000" w:themeColor="text1"/>
          <w:sz w:val="24"/>
        </w:rPr>
        <w:t xml:space="preserve"> </w:t>
      </w:r>
      <w:r w:rsidR="003700E5" w:rsidRPr="005F2674">
        <w:rPr>
          <w:rFonts w:ascii="Times New Roman" w:hAnsi="Times New Roman"/>
          <w:b/>
          <w:bCs/>
          <w:color w:val="000000" w:themeColor="text1"/>
          <w:sz w:val="24"/>
        </w:rPr>
        <w:t xml:space="preserve">60 </w:t>
      </w:r>
      <w:r w:rsidR="00D859B1" w:rsidRPr="005F2674">
        <w:rPr>
          <w:rFonts w:ascii="Times New Roman" w:hAnsi="Times New Roman"/>
          <w:b/>
          <w:bCs/>
          <w:color w:val="000000" w:themeColor="text1"/>
          <w:sz w:val="24"/>
        </w:rPr>
        <w:t>dni od dnia podpisania umowy.</w:t>
      </w:r>
    </w:p>
    <w:p w14:paraId="540661D1" w14:textId="5D5DF642" w:rsidR="008160FC" w:rsidRPr="005F2674" w:rsidRDefault="008160FC">
      <w:pPr>
        <w:pStyle w:val="Domylnie"/>
        <w:shd w:val="clear" w:color="auto" w:fill="FFFFFF"/>
        <w:jc w:val="center"/>
        <w:rPr>
          <w:rFonts w:ascii="Times New Roman" w:hAnsi="Times New Roman"/>
          <w:b/>
          <w:color w:val="000000" w:themeColor="text1"/>
          <w:sz w:val="24"/>
        </w:rPr>
      </w:pPr>
    </w:p>
    <w:p w14:paraId="78BD3CA2" w14:textId="0ECBF9F5" w:rsidR="00930AA5" w:rsidRPr="005F2674" w:rsidRDefault="00930AA5">
      <w:pPr>
        <w:pStyle w:val="Domylnie"/>
        <w:shd w:val="clear" w:color="auto" w:fill="FFFFFF"/>
        <w:jc w:val="center"/>
        <w:rPr>
          <w:rFonts w:ascii="Times New Roman" w:hAnsi="Times New Roman"/>
          <w:b/>
          <w:color w:val="000000" w:themeColor="text1"/>
          <w:sz w:val="24"/>
        </w:rPr>
      </w:pPr>
    </w:p>
    <w:p w14:paraId="4240DD15" w14:textId="4D6E477E" w:rsidR="00930AA5" w:rsidRPr="005F2674" w:rsidRDefault="00930AA5">
      <w:pPr>
        <w:pStyle w:val="Domylnie"/>
        <w:shd w:val="clear" w:color="auto" w:fill="FFFFFF"/>
        <w:jc w:val="center"/>
        <w:rPr>
          <w:rFonts w:ascii="Times New Roman" w:hAnsi="Times New Roman"/>
          <w:b/>
          <w:color w:val="000000" w:themeColor="text1"/>
          <w:sz w:val="24"/>
        </w:rPr>
      </w:pPr>
    </w:p>
    <w:p w14:paraId="1AB996F3" w14:textId="77777777" w:rsidR="00930AA5" w:rsidRPr="005F2674" w:rsidRDefault="00930AA5">
      <w:pPr>
        <w:pStyle w:val="Domylnie"/>
        <w:shd w:val="clear" w:color="auto" w:fill="FFFFFF"/>
        <w:jc w:val="center"/>
        <w:rPr>
          <w:rFonts w:ascii="Times New Roman" w:hAnsi="Times New Roman"/>
          <w:b/>
          <w:color w:val="000000" w:themeColor="text1"/>
          <w:sz w:val="24"/>
        </w:rPr>
      </w:pPr>
    </w:p>
    <w:p w14:paraId="63919B47" w14:textId="77D1F2D8" w:rsidR="00C72D50" w:rsidRPr="005F2674" w:rsidRDefault="001F31C7">
      <w:pPr>
        <w:pStyle w:val="Domylnie"/>
        <w:shd w:val="clear" w:color="auto" w:fill="FFFFFF"/>
        <w:jc w:val="center"/>
        <w:rPr>
          <w:rFonts w:ascii="Times New Roman" w:hAnsi="Times New Roman"/>
          <w:b/>
          <w:color w:val="000000" w:themeColor="text1"/>
          <w:sz w:val="24"/>
        </w:rPr>
      </w:pPr>
      <w:r w:rsidRPr="005F2674">
        <w:rPr>
          <w:rFonts w:ascii="Times New Roman" w:hAnsi="Times New Roman"/>
          <w:b/>
          <w:color w:val="000000" w:themeColor="text1"/>
          <w:sz w:val="24"/>
        </w:rPr>
        <w:t>§ 3</w:t>
      </w:r>
    </w:p>
    <w:p w14:paraId="4C5E375D" w14:textId="77777777" w:rsidR="003700E5" w:rsidRPr="005F2674" w:rsidRDefault="003700E5">
      <w:pPr>
        <w:pStyle w:val="Domylnie"/>
        <w:shd w:val="clear" w:color="auto" w:fill="FFFFFF"/>
        <w:jc w:val="center"/>
        <w:rPr>
          <w:rFonts w:ascii="Times New Roman" w:hAnsi="Times New Roman"/>
          <w:b/>
          <w:color w:val="000000" w:themeColor="text1"/>
          <w:sz w:val="24"/>
          <w:szCs w:val="24"/>
          <w:u w:val="single"/>
        </w:rPr>
      </w:pPr>
    </w:p>
    <w:p w14:paraId="63FEEC1A" w14:textId="77777777" w:rsidR="00C72D50" w:rsidRPr="005F2674" w:rsidRDefault="001F31C7">
      <w:pPr>
        <w:pStyle w:val="Domylnie"/>
        <w:shd w:val="clear" w:color="auto" w:fill="FFFFFF"/>
        <w:spacing w:after="120"/>
        <w:jc w:val="both"/>
        <w:rPr>
          <w:rFonts w:ascii="Times New Roman" w:hAnsi="Times New Roman"/>
          <w:color w:val="000000" w:themeColor="text1"/>
          <w:sz w:val="24"/>
        </w:rPr>
      </w:pPr>
      <w:r w:rsidRPr="005F2674">
        <w:rPr>
          <w:rFonts w:ascii="Times New Roman" w:hAnsi="Times New Roman"/>
          <w:b/>
          <w:color w:val="000000" w:themeColor="text1"/>
          <w:sz w:val="24"/>
          <w:szCs w:val="24"/>
          <w:u w:val="single"/>
        </w:rPr>
        <w:t>Nadzór</w:t>
      </w:r>
    </w:p>
    <w:p w14:paraId="45B47E35" w14:textId="00133322" w:rsidR="00C72D50" w:rsidRPr="005F2674" w:rsidRDefault="001F31C7" w:rsidP="00D507AC">
      <w:pPr>
        <w:pStyle w:val="Domylnie"/>
        <w:numPr>
          <w:ilvl w:val="0"/>
          <w:numId w:val="7"/>
        </w:numPr>
        <w:shd w:val="clear" w:color="auto" w:fill="FFFFFF"/>
        <w:jc w:val="both"/>
        <w:rPr>
          <w:rFonts w:ascii="Times New Roman" w:hAnsi="Times New Roman"/>
          <w:color w:val="000000" w:themeColor="text1"/>
          <w:sz w:val="24"/>
        </w:rPr>
      </w:pPr>
      <w:r w:rsidRPr="005F2674">
        <w:rPr>
          <w:rFonts w:ascii="Times New Roman" w:hAnsi="Times New Roman"/>
          <w:color w:val="000000" w:themeColor="text1"/>
          <w:sz w:val="24"/>
        </w:rPr>
        <w:t xml:space="preserve">Przedstawicielem Zamawiającego jest: </w:t>
      </w:r>
      <w:r w:rsidR="003700E5" w:rsidRPr="005F2674">
        <w:rPr>
          <w:rFonts w:ascii="Times New Roman" w:hAnsi="Times New Roman"/>
          <w:color w:val="000000" w:themeColor="text1"/>
          <w:sz w:val="24"/>
        </w:rPr>
        <w:t xml:space="preserve">Magda </w:t>
      </w:r>
      <w:proofErr w:type="spellStart"/>
      <w:r w:rsidR="003700E5" w:rsidRPr="005F2674">
        <w:rPr>
          <w:rFonts w:ascii="Times New Roman" w:hAnsi="Times New Roman"/>
          <w:color w:val="000000" w:themeColor="text1"/>
          <w:sz w:val="24"/>
        </w:rPr>
        <w:t>Chordecka</w:t>
      </w:r>
      <w:proofErr w:type="spellEnd"/>
      <w:r w:rsidR="003700E5" w:rsidRPr="005F2674">
        <w:rPr>
          <w:rFonts w:ascii="Times New Roman" w:hAnsi="Times New Roman"/>
          <w:color w:val="000000" w:themeColor="text1"/>
          <w:sz w:val="24"/>
        </w:rPr>
        <w:t xml:space="preserve"> – Sławińska</w:t>
      </w:r>
      <w:r w:rsidR="00C17281" w:rsidRPr="005F2674">
        <w:rPr>
          <w:rFonts w:ascii="Times New Roman" w:hAnsi="Times New Roman"/>
          <w:color w:val="000000" w:themeColor="text1"/>
          <w:sz w:val="24"/>
        </w:rPr>
        <w:t>, tel. 22</w:t>
      </w:r>
      <w:r w:rsidR="008D206A" w:rsidRPr="005F2674">
        <w:rPr>
          <w:rFonts w:ascii="Times New Roman" w:hAnsi="Times New Roman"/>
          <w:color w:val="000000" w:themeColor="text1"/>
          <w:sz w:val="24"/>
        </w:rPr>
        <w:t xml:space="preserve"> </w:t>
      </w:r>
      <w:r w:rsidR="00C17281" w:rsidRPr="005F2674">
        <w:rPr>
          <w:rFonts w:ascii="Times New Roman" w:hAnsi="Times New Roman"/>
          <w:color w:val="000000" w:themeColor="text1"/>
          <w:sz w:val="24"/>
        </w:rPr>
        <w:t>735 8</w:t>
      </w:r>
      <w:r w:rsidR="003700E5" w:rsidRPr="005F2674">
        <w:rPr>
          <w:rFonts w:ascii="Times New Roman" w:hAnsi="Times New Roman"/>
          <w:color w:val="000000" w:themeColor="text1"/>
          <w:sz w:val="24"/>
        </w:rPr>
        <w:t>7 15.</w:t>
      </w:r>
    </w:p>
    <w:p w14:paraId="385A8C26" w14:textId="7ED4CB2C" w:rsidR="00C72D50" w:rsidRPr="005F2674" w:rsidRDefault="001F31C7" w:rsidP="00D507AC">
      <w:pPr>
        <w:pStyle w:val="Domylnie"/>
        <w:numPr>
          <w:ilvl w:val="0"/>
          <w:numId w:val="7"/>
        </w:numPr>
        <w:shd w:val="clear" w:color="auto" w:fill="FFFFFF"/>
        <w:jc w:val="both"/>
        <w:rPr>
          <w:rFonts w:ascii="Times New Roman" w:hAnsi="Times New Roman"/>
          <w:b/>
          <w:color w:val="000000" w:themeColor="text1"/>
          <w:sz w:val="24"/>
        </w:rPr>
      </w:pPr>
      <w:r w:rsidRPr="005F2674">
        <w:rPr>
          <w:rFonts w:ascii="Times New Roman" w:hAnsi="Times New Roman"/>
          <w:color w:val="000000" w:themeColor="text1"/>
          <w:sz w:val="24"/>
        </w:rPr>
        <w:t xml:space="preserve">Przedstawicielem Wykonawcy jest: </w:t>
      </w:r>
      <w:r w:rsidR="00E511AA" w:rsidRPr="005F2674">
        <w:rPr>
          <w:rFonts w:ascii="Times New Roman" w:hAnsi="Times New Roman"/>
          <w:color w:val="000000" w:themeColor="text1"/>
          <w:sz w:val="24"/>
        </w:rPr>
        <w:t>………………………………………</w:t>
      </w:r>
      <w:r w:rsidR="00AF7AF6" w:rsidRPr="005F2674">
        <w:rPr>
          <w:rFonts w:ascii="Times New Roman" w:hAnsi="Times New Roman"/>
          <w:color w:val="000000" w:themeColor="text1"/>
          <w:sz w:val="24"/>
        </w:rPr>
        <w:t>.</w:t>
      </w:r>
    </w:p>
    <w:p w14:paraId="39B5AF68" w14:textId="1F78B814" w:rsidR="003700E5" w:rsidRDefault="003700E5" w:rsidP="003700E5">
      <w:pPr>
        <w:pStyle w:val="Domylnie"/>
        <w:shd w:val="clear" w:color="auto" w:fill="FFFFFF"/>
        <w:tabs>
          <w:tab w:val="left" w:pos="397"/>
        </w:tabs>
        <w:ind w:left="397"/>
        <w:jc w:val="both"/>
        <w:rPr>
          <w:rFonts w:ascii="Times New Roman" w:hAnsi="Times New Roman"/>
          <w:b/>
          <w:color w:val="000000" w:themeColor="text1"/>
          <w:sz w:val="24"/>
        </w:rPr>
      </w:pPr>
    </w:p>
    <w:p w14:paraId="753A8E56" w14:textId="77777777" w:rsidR="00EE4F77" w:rsidRPr="005F2674" w:rsidRDefault="00EE4F77" w:rsidP="003700E5">
      <w:pPr>
        <w:pStyle w:val="Domylnie"/>
        <w:shd w:val="clear" w:color="auto" w:fill="FFFFFF"/>
        <w:tabs>
          <w:tab w:val="left" w:pos="397"/>
        </w:tabs>
        <w:ind w:left="397"/>
        <w:jc w:val="both"/>
        <w:rPr>
          <w:rFonts w:ascii="Times New Roman" w:hAnsi="Times New Roman"/>
          <w:b/>
          <w:color w:val="000000" w:themeColor="text1"/>
          <w:sz w:val="24"/>
        </w:rPr>
      </w:pPr>
    </w:p>
    <w:p w14:paraId="1FDAB618" w14:textId="557EBE08" w:rsidR="00C72D50" w:rsidRPr="005F2674" w:rsidRDefault="001F31C7">
      <w:pPr>
        <w:pStyle w:val="Domylnie"/>
        <w:shd w:val="clear" w:color="auto" w:fill="FFFFFF"/>
        <w:ind w:left="284" w:hanging="284"/>
        <w:jc w:val="center"/>
        <w:rPr>
          <w:rFonts w:ascii="Times New Roman" w:hAnsi="Times New Roman"/>
          <w:b/>
          <w:color w:val="000000" w:themeColor="text1"/>
          <w:sz w:val="24"/>
        </w:rPr>
      </w:pPr>
      <w:r w:rsidRPr="005F2674">
        <w:rPr>
          <w:rFonts w:ascii="Times New Roman" w:hAnsi="Times New Roman"/>
          <w:b/>
          <w:color w:val="000000" w:themeColor="text1"/>
          <w:sz w:val="24"/>
        </w:rPr>
        <w:t>§ 4</w:t>
      </w:r>
    </w:p>
    <w:p w14:paraId="7A4D0B2D" w14:textId="77777777" w:rsidR="003700E5" w:rsidRPr="005F2674" w:rsidRDefault="003700E5">
      <w:pPr>
        <w:pStyle w:val="Domylnie"/>
        <w:shd w:val="clear" w:color="auto" w:fill="FFFFFF"/>
        <w:ind w:left="284" w:hanging="284"/>
        <w:jc w:val="center"/>
        <w:rPr>
          <w:rFonts w:ascii="Times New Roman" w:hAnsi="Times New Roman"/>
          <w:b/>
          <w:color w:val="000000" w:themeColor="text1"/>
          <w:sz w:val="24"/>
          <w:szCs w:val="24"/>
        </w:rPr>
      </w:pPr>
    </w:p>
    <w:p w14:paraId="19E1CA36" w14:textId="77777777" w:rsidR="002F5B73" w:rsidRPr="00A348DD" w:rsidRDefault="002F5B73" w:rsidP="002F5B73">
      <w:pPr>
        <w:pStyle w:val="Domylnie"/>
        <w:shd w:val="clear" w:color="auto" w:fill="FFFFFF"/>
        <w:spacing w:after="120"/>
        <w:jc w:val="both"/>
        <w:rPr>
          <w:rFonts w:ascii="Times New Roman" w:hAnsi="Times New Roman"/>
          <w:sz w:val="24"/>
        </w:rPr>
      </w:pPr>
      <w:r w:rsidRPr="00A348DD">
        <w:rPr>
          <w:rFonts w:ascii="Times New Roman" w:hAnsi="Times New Roman"/>
          <w:b/>
          <w:sz w:val="24"/>
          <w:szCs w:val="24"/>
          <w:u w:val="single"/>
        </w:rPr>
        <w:t>Obowiązki Wykonawcy</w:t>
      </w:r>
    </w:p>
    <w:p w14:paraId="061729E1" w14:textId="77777777" w:rsidR="002F5B73" w:rsidRPr="00A348DD" w:rsidRDefault="002F5B73" w:rsidP="00D507AC">
      <w:pPr>
        <w:pStyle w:val="Domylnie"/>
        <w:numPr>
          <w:ilvl w:val="0"/>
          <w:numId w:val="14"/>
        </w:numPr>
        <w:shd w:val="clear" w:color="auto" w:fill="FFFFFF"/>
        <w:ind w:left="357" w:hanging="357"/>
        <w:jc w:val="both"/>
        <w:rPr>
          <w:rFonts w:ascii="Times New Roman" w:hAnsi="Times New Roman"/>
          <w:sz w:val="24"/>
        </w:rPr>
      </w:pPr>
      <w:r w:rsidRPr="00A348DD">
        <w:rPr>
          <w:rFonts w:ascii="Times New Roman" w:hAnsi="Times New Roman"/>
          <w:sz w:val="24"/>
        </w:rPr>
        <w:t>Do obowiązków Wykonawcy należy:</w:t>
      </w:r>
    </w:p>
    <w:p w14:paraId="41AE3FF4" w14:textId="23CFAECF"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szCs w:val="24"/>
        </w:rPr>
      </w:pPr>
      <w:r w:rsidRPr="00A348DD">
        <w:rPr>
          <w:rFonts w:ascii="Times New Roman" w:eastAsia="ComicSansMS,Bold" w:hAnsi="Times New Roman"/>
          <w:color w:val="auto"/>
          <w:sz w:val="24"/>
          <w:szCs w:val="24"/>
          <w:lang w:eastAsia="en-US"/>
        </w:rPr>
        <w:t>Sporządzenie i przedłożeni</w:t>
      </w:r>
      <w:r w:rsidR="00A348DD" w:rsidRPr="00A348DD">
        <w:rPr>
          <w:rFonts w:ascii="Times New Roman" w:eastAsia="ComicSansMS,Bold" w:hAnsi="Times New Roman"/>
          <w:color w:val="auto"/>
          <w:sz w:val="24"/>
          <w:szCs w:val="24"/>
          <w:lang w:eastAsia="en-US"/>
        </w:rPr>
        <w:t>e</w:t>
      </w:r>
      <w:r w:rsidRPr="00A348DD">
        <w:rPr>
          <w:rFonts w:ascii="Times New Roman" w:eastAsia="ComicSansMS,Bold" w:hAnsi="Times New Roman"/>
          <w:color w:val="auto"/>
          <w:sz w:val="24"/>
          <w:szCs w:val="24"/>
          <w:lang w:eastAsia="en-US"/>
        </w:rPr>
        <w:t xml:space="preserve"> nie później niż w dacie podpisania Umowy kosztorysu szczegółowego (opisującego wszystkie parametry cenotwórcze, tj. Robociznę, Materiały, Sprzęt, Koszty pośrednie, Koszt zakupu materiałów, Zysk). Kosztorys posłuży do rozliczeń </w:t>
      </w:r>
      <w:r w:rsidR="00A348DD" w:rsidRPr="00A348DD">
        <w:rPr>
          <w:rFonts w:ascii="Times New Roman" w:eastAsia="ComicSansMS,Bold" w:hAnsi="Times New Roman"/>
          <w:color w:val="auto"/>
          <w:sz w:val="24"/>
          <w:szCs w:val="24"/>
          <w:lang w:eastAsia="en-US"/>
        </w:rPr>
        <w:br/>
      </w:r>
      <w:r w:rsidRPr="00A348DD">
        <w:rPr>
          <w:rFonts w:ascii="Times New Roman" w:eastAsia="ComicSansMS,Bold" w:hAnsi="Times New Roman"/>
          <w:color w:val="auto"/>
          <w:sz w:val="24"/>
          <w:szCs w:val="24"/>
          <w:lang w:eastAsia="en-US"/>
        </w:rPr>
        <w:t>w przypadku wystąpienia robót dodatkowych, robót zamiennych, zmiany technologii, zaniechania robót oraz odstąpienia stron od umowy.</w:t>
      </w:r>
    </w:p>
    <w:p w14:paraId="0B4360C9" w14:textId="77777777"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 xml:space="preserve">Prawidłowe wykonanie wszystkich prac związanych z realizacją przedmiotu umowy określonego w § 1, zgodnie z aktualnie obowiązującymi polskimi normami, polskim prawem budowlanym wraz z aktami wykonawczymi do niego i innymi obowiązującymi przepisami oraz przestrzeganie przepisów bezpieczeństwa w zakresie zabezpieczenia ludzi i mienia. </w:t>
      </w:r>
    </w:p>
    <w:p w14:paraId="32E4C8AD" w14:textId="291D0C5C"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 xml:space="preserve">Urządzenie terenu robót i gospodarowanie nim od czasu jego przejęcia od Zamawiającego </w:t>
      </w:r>
      <w:r w:rsidR="00A348DD" w:rsidRPr="00A348DD">
        <w:rPr>
          <w:rFonts w:ascii="Times New Roman" w:hAnsi="Times New Roman"/>
          <w:color w:val="auto"/>
          <w:sz w:val="24"/>
        </w:rPr>
        <w:br/>
      </w:r>
      <w:r w:rsidRPr="00A348DD">
        <w:rPr>
          <w:rFonts w:ascii="Times New Roman" w:hAnsi="Times New Roman"/>
          <w:color w:val="auto"/>
          <w:sz w:val="24"/>
        </w:rPr>
        <w:t>do czasu wykonania i odbioru przedmiotu umowy, z ponoszeniem odpowiedzialności za szkody powstałe na tym terenie</w:t>
      </w:r>
      <w:r w:rsidR="00A348DD" w:rsidRPr="00A348DD">
        <w:rPr>
          <w:rFonts w:ascii="Times New Roman" w:hAnsi="Times New Roman"/>
          <w:color w:val="auto"/>
          <w:sz w:val="24"/>
        </w:rPr>
        <w:t>.</w:t>
      </w:r>
    </w:p>
    <w:p w14:paraId="0DF35D88" w14:textId="77777777"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Pokrycie kosztów utrzymania terenu robót (poboru wody, energii elektrycznej, dozorowania).</w:t>
      </w:r>
    </w:p>
    <w:p w14:paraId="4C57E539" w14:textId="77777777"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Prowadzenie robót w sposób nie powodujący szkód, w tym zagrożenia bezpieczeństwa ludzi i mienia oraz zapewniający ochronę uzasadnionych interesów osób trzecich, pod rygorem odpowiedzialności cywilnej za powstałe szkody.</w:t>
      </w:r>
    </w:p>
    <w:p w14:paraId="6301AC19" w14:textId="66B2DB7B"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Ubezpieczenie robót z tytułu szkód, które mogą zaistnieć w związku z dodatkowymi zdarzeniami losowymi oraz od odpowiedzialności cywilnej.</w:t>
      </w:r>
    </w:p>
    <w:p w14:paraId="5234269A" w14:textId="769AE7A1"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 xml:space="preserve">Wykonanie przedmiotu umowy z nowych materiałów własnych, zaakceptowanych </w:t>
      </w:r>
      <w:r w:rsidR="00A348DD" w:rsidRPr="00A348DD">
        <w:rPr>
          <w:rFonts w:ascii="Times New Roman" w:hAnsi="Times New Roman"/>
          <w:color w:val="auto"/>
          <w:sz w:val="24"/>
        </w:rPr>
        <w:br/>
      </w:r>
      <w:r w:rsidRPr="00A348DD">
        <w:rPr>
          <w:rFonts w:ascii="Times New Roman" w:hAnsi="Times New Roman"/>
          <w:color w:val="auto"/>
          <w:sz w:val="24"/>
        </w:rPr>
        <w:t>przez Zamawiającego.</w:t>
      </w:r>
    </w:p>
    <w:p w14:paraId="35B9D4E3" w14:textId="77777777" w:rsidR="002F5B73" w:rsidRPr="00683C34" w:rsidRDefault="002F5B73" w:rsidP="00D507AC">
      <w:pPr>
        <w:pStyle w:val="Tekstdugiegocytatu"/>
        <w:numPr>
          <w:ilvl w:val="0"/>
          <w:numId w:val="13"/>
        </w:numPr>
        <w:spacing w:before="0" w:line="240" w:lineRule="auto"/>
        <w:ind w:right="0"/>
        <w:rPr>
          <w:rFonts w:ascii="Times New Roman" w:hAnsi="Times New Roman"/>
          <w:color w:val="auto"/>
          <w:sz w:val="24"/>
        </w:rPr>
      </w:pPr>
      <w:r w:rsidRPr="00683C34">
        <w:rPr>
          <w:rFonts w:ascii="Times New Roman" w:hAnsi="Times New Roman"/>
          <w:color w:val="auto"/>
          <w:sz w:val="24"/>
        </w:rPr>
        <w:t>Przekazanie Zamawiającemu badań i pomiarów oraz niezbędnych atestów lub innych dokumentów potwierdzających parametry i jakość wbudowanych materiałów i wyrobów.</w:t>
      </w:r>
    </w:p>
    <w:p w14:paraId="3528D45E" w14:textId="77777777"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Przestrzeganie na terenie prowadzonych robót porządku, przepisów bhp  i ppoż.</w:t>
      </w:r>
    </w:p>
    <w:p w14:paraId="7A67F40F" w14:textId="389B8CC7" w:rsidR="002F5B73" w:rsidRPr="00A348DD" w:rsidRDefault="002F5B73" w:rsidP="00D507AC">
      <w:pPr>
        <w:pStyle w:val="Tekstdugiegocytatu"/>
        <w:numPr>
          <w:ilvl w:val="0"/>
          <w:numId w:val="13"/>
        </w:numPr>
        <w:spacing w:before="0" w:line="240" w:lineRule="auto"/>
        <w:ind w:right="0"/>
        <w:rPr>
          <w:rFonts w:ascii="Times New Roman" w:hAnsi="Times New Roman"/>
          <w:color w:val="auto"/>
          <w:sz w:val="24"/>
        </w:rPr>
      </w:pPr>
      <w:r w:rsidRPr="00A348DD">
        <w:rPr>
          <w:rFonts w:ascii="Times New Roman" w:hAnsi="Times New Roman"/>
          <w:color w:val="auto"/>
          <w:sz w:val="24"/>
        </w:rPr>
        <w:t xml:space="preserve">Prowadzenie robót w sposób umożliwiający normalne funkcjonowanie </w:t>
      </w:r>
      <w:r w:rsidR="00AD1BDF">
        <w:rPr>
          <w:rFonts w:ascii="Times New Roman" w:hAnsi="Times New Roman"/>
          <w:color w:val="auto"/>
          <w:sz w:val="24"/>
        </w:rPr>
        <w:t>Urzęd</w:t>
      </w:r>
      <w:r w:rsidR="00E039E1">
        <w:rPr>
          <w:rFonts w:ascii="Times New Roman" w:hAnsi="Times New Roman"/>
          <w:color w:val="auto"/>
          <w:sz w:val="24"/>
        </w:rPr>
        <w:t xml:space="preserve">u </w:t>
      </w:r>
      <w:r w:rsidR="00AD1BDF">
        <w:rPr>
          <w:rFonts w:ascii="Times New Roman" w:hAnsi="Times New Roman"/>
          <w:color w:val="auto"/>
          <w:sz w:val="24"/>
        </w:rPr>
        <w:t>Miasta</w:t>
      </w:r>
      <w:r w:rsidR="00E039E1">
        <w:rPr>
          <w:rFonts w:ascii="Times New Roman" w:hAnsi="Times New Roman"/>
          <w:color w:val="auto"/>
          <w:sz w:val="24"/>
        </w:rPr>
        <w:t xml:space="preserve">, </w:t>
      </w:r>
      <w:r w:rsidRPr="00A348DD">
        <w:rPr>
          <w:rFonts w:ascii="Times New Roman" w:hAnsi="Times New Roman"/>
          <w:color w:val="auto"/>
          <w:sz w:val="24"/>
        </w:rPr>
        <w:t xml:space="preserve"> jeżeli zajdzie </w:t>
      </w:r>
      <w:r w:rsidR="00AD1BDF">
        <w:rPr>
          <w:rFonts w:ascii="Times New Roman" w:hAnsi="Times New Roman"/>
          <w:color w:val="auto"/>
          <w:sz w:val="24"/>
        </w:rPr>
        <w:t>potrzeba, aby prace były prowadzone w czynnym Urzędzie Miasta</w:t>
      </w:r>
      <w:r w:rsidRPr="00A348DD">
        <w:rPr>
          <w:rFonts w:ascii="Times New Roman" w:hAnsi="Times New Roman"/>
          <w:color w:val="auto"/>
          <w:sz w:val="24"/>
        </w:rPr>
        <w:t>.</w:t>
      </w:r>
    </w:p>
    <w:p w14:paraId="010AE275" w14:textId="2FB5058C" w:rsidR="002F5B73" w:rsidRPr="00A348DD" w:rsidRDefault="002F5B73" w:rsidP="00D507AC">
      <w:pPr>
        <w:pStyle w:val="Domylnie"/>
        <w:numPr>
          <w:ilvl w:val="0"/>
          <w:numId w:val="14"/>
        </w:numPr>
        <w:shd w:val="clear" w:color="auto" w:fill="FFFFFF"/>
        <w:ind w:left="357" w:hanging="357"/>
        <w:jc w:val="both"/>
        <w:rPr>
          <w:rFonts w:ascii="Times New Roman" w:hAnsi="Times New Roman"/>
          <w:sz w:val="24"/>
        </w:rPr>
      </w:pPr>
      <w:r w:rsidRPr="00A348DD">
        <w:rPr>
          <w:rFonts w:ascii="Times New Roman" w:hAnsi="Times New Roman"/>
          <w:sz w:val="24"/>
        </w:rPr>
        <w:t xml:space="preserve">Po zakończeniu robót Wykonawca zobowiązany jest uporządkować teren robót i przekazać go </w:t>
      </w:r>
      <w:r w:rsidR="00A348DD" w:rsidRPr="00A348DD">
        <w:rPr>
          <w:rFonts w:ascii="Times New Roman" w:hAnsi="Times New Roman"/>
          <w:sz w:val="24"/>
        </w:rPr>
        <w:br/>
      </w:r>
      <w:r w:rsidRPr="00A348DD">
        <w:rPr>
          <w:rFonts w:ascii="Times New Roman" w:hAnsi="Times New Roman"/>
          <w:sz w:val="24"/>
        </w:rPr>
        <w:t xml:space="preserve">w terminie ustalonym przed  odbiorem robót. </w:t>
      </w:r>
    </w:p>
    <w:p w14:paraId="199E517D" w14:textId="7E1D2929" w:rsidR="002F5B73" w:rsidRPr="00A348DD" w:rsidRDefault="002F5B73" w:rsidP="00D507AC">
      <w:pPr>
        <w:pStyle w:val="Akapitzlist"/>
        <w:numPr>
          <w:ilvl w:val="0"/>
          <w:numId w:val="14"/>
        </w:numPr>
        <w:ind w:left="284" w:hanging="284"/>
        <w:rPr>
          <w:sz w:val="24"/>
          <w:lang w:val="pl-PL" w:eastAsia="zh-CN" w:bidi="ar-SA"/>
        </w:rPr>
      </w:pPr>
      <w:r w:rsidRPr="00A348DD">
        <w:rPr>
          <w:sz w:val="24"/>
          <w:lang w:val="pl-PL" w:eastAsia="zh-CN" w:bidi="ar-SA"/>
        </w:rPr>
        <w:t xml:space="preserve">Posiadanie ubezpieczenia odpowiedzialności cywilnej w zakresie prowadzonej działalności gospodarczej związanej z przedmiotem zamówienia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gospodarczej oraz wobec mienia osób trzecich (ruchomości, nieruchomości), w tym mienia Zamawiającego  od zniszczenia spowodowanego działaniem, zaniechaniem lub niedopatrzeniem </w:t>
      </w:r>
      <w:bookmarkStart w:id="1" w:name="_Hlk87956280"/>
      <w:r w:rsidRPr="00A348DD">
        <w:rPr>
          <w:sz w:val="24"/>
          <w:lang w:val="pl-PL" w:eastAsia="zh-CN" w:bidi="ar-SA"/>
        </w:rPr>
        <w:t xml:space="preserve">Wykonawcy – polisa OC lub polisy ubezpieczeniowe na łączną sumę  ubezpieczenia obejmującą ww. odpowiedzialność Wykonawcy równą co najmniej </w:t>
      </w:r>
      <w:r w:rsidR="00A348DD" w:rsidRPr="00A348DD">
        <w:rPr>
          <w:sz w:val="24"/>
          <w:lang w:val="pl-PL" w:eastAsia="zh-CN" w:bidi="ar-SA"/>
        </w:rPr>
        <w:t xml:space="preserve">wartości umowy w dniu jej podpisania. </w:t>
      </w:r>
      <w:r w:rsidRPr="00A348DD">
        <w:rPr>
          <w:sz w:val="24"/>
          <w:lang w:val="pl-PL" w:eastAsia="zh-CN" w:bidi="ar-SA"/>
        </w:rPr>
        <w:t xml:space="preserve"> W okresie wykonywania przedmiotu umowy Wykonawca jest zobowiązany do zachowania ciągłości ubezpieczenia. Wykonawca jest obowiązany do okazania Zamawiającemu oryginału </w:t>
      </w:r>
      <w:r w:rsidRPr="00A348DD">
        <w:rPr>
          <w:sz w:val="24"/>
          <w:lang w:val="pl-PL" w:eastAsia="zh-CN" w:bidi="ar-SA"/>
        </w:rPr>
        <w:lastRenderedPageBreak/>
        <w:t>polisy oraz przedłożenie Zamawiającemu kopii ww. polisy OC najpóźniej w dniu zawarcia umowy.</w:t>
      </w:r>
      <w:bookmarkEnd w:id="1"/>
    </w:p>
    <w:p w14:paraId="69A8D79D" w14:textId="77777777" w:rsidR="002F5B73" w:rsidRPr="00A348DD" w:rsidRDefault="002F5B73" w:rsidP="00D507AC">
      <w:pPr>
        <w:pStyle w:val="Domylnie"/>
        <w:numPr>
          <w:ilvl w:val="0"/>
          <w:numId w:val="14"/>
        </w:numPr>
        <w:shd w:val="clear" w:color="auto" w:fill="FFFFFF"/>
        <w:ind w:left="357" w:hanging="357"/>
        <w:jc w:val="both"/>
        <w:rPr>
          <w:rFonts w:ascii="Times New Roman" w:hAnsi="Times New Roman"/>
          <w:sz w:val="24"/>
        </w:rPr>
      </w:pPr>
      <w:r w:rsidRPr="00A348DD">
        <w:rPr>
          <w:rFonts w:ascii="Times New Roman" w:hAnsi="Times New Roman"/>
          <w:sz w:val="24"/>
        </w:rPr>
        <w:t>Wykonawca na skutek realizacji przedmiotu umowy staje się wytwórcą odpadów i zobowiązuje się do przekazania powstałych odpadów podmiotowi posiadającemu wymagane przez prawo zezwolenia.</w:t>
      </w:r>
    </w:p>
    <w:p w14:paraId="0D649803" w14:textId="77777777" w:rsidR="002F5B73" w:rsidRPr="00A348DD" w:rsidRDefault="002F5B73" w:rsidP="00D507AC">
      <w:pPr>
        <w:pStyle w:val="Domylnie"/>
        <w:numPr>
          <w:ilvl w:val="0"/>
          <w:numId w:val="14"/>
        </w:numPr>
        <w:shd w:val="clear" w:color="auto" w:fill="FFFFFF"/>
        <w:ind w:left="357" w:hanging="357"/>
        <w:jc w:val="both"/>
        <w:rPr>
          <w:rFonts w:ascii="Times New Roman" w:hAnsi="Times New Roman"/>
          <w:sz w:val="24"/>
        </w:rPr>
      </w:pPr>
      <w:r w:rsidRPr="00A348DD">
        <w:rPr>
          <w:rFonts w:ascii="Times New Roman" w:hAnsi="Times New Roman"/>
          <w:sz w:val="24"/>
        </w:rPr>
        <w:t>Wykonawca przekaże Zamawiającemu kartę przekazania odpadów.</w:t>
      </w:r>
    </w:p>
    <w:p w14:paraId="13FC0D3F" w14:textId="6273667C" w:rsidR="006372CF" w:rsidRDefault="006372CF" w:rsidP="00A348DD">
      <w:pPr>
        <w:pStyle w:val="Domylnie"/>
        <w:shd w:val="clear" w:color="auto" w:fill="FFFFFF"/>
        <w:rPr>
          <w:rFonts w:ascii="Times New Roman" w:hAnsi="Times New Roman"/>
          <w:b/>
          <w:color w:val="000000" w:themeColor="text1"/>
          <w:sz w:val="24"/>
        </w:rPr>
      </w:pPr>
    </w:p>
    <w:p w14:paraId="002F9CF6" w14:textId="77777777" w:rsidR="00EE4F77" w:rsidRPr="005F2674" w:rsidRDefault="00EE4F77" w:rsidP="00A348DD">
      <w:pPr>
        <w:pStyle w:val="Domylnie"/>
        <w:shd w:val="clear" w:color="auto" w:fill="FFFFFF"/>
        <w:rPr>
          <w:rFonts w:ascii="Times New Roman" w:hAnsi="Times New Roman"/>
          <w:b/>
          <w:color w:val="000000" w:themeColor="text1"/>
          <w:sz w:val="24"/>
        </w:rPr>
      </w:pPr>
    </w:p>
    <w:p w14:paraId="33E49D15" w14:textId="4794E2D5" w:rsidR="00C72D50" w:rsidRPr="005F2674" w:rsidRDefault="001F31C7">
      <w:pPr>
        <w:pStyle w:val="Domylnie"/>
        <w:shd w:val="clear" w:color="auto" w:fill="FFFFFF"/>
        <w:ind w:left="284" w:hanging="284"/>
        <w:jc w:val="center"/>
        <w:rPr>
          <w:rFonts w:ascii="Times New Roman" w:hAnsi="Times New Roman"/>
          <w:b/>
          <w:color w:val="000000" w:themeColor="text1"/>
          <w:sz w:val="24"/>
        </w:rPr>
      </w:pPr>
      <w:r w:rsidRPr="005F2674">
        <w:rPr>
          <w:rFonts w:ascii="Times New Roman" w:hAnsi="Times New Roman"/>
          <w:b/>
          <w:color w:val="000000" w:themeColor="text1"/>
          <w:sz w:val="24"/>
        </w:rPr>
        <w:t>§ 5</w:t>
      </w:r>
    </w:p>
    <w:p w14:paraId="35CEE104" w14:textId="77777777" w:rsidR="006372CF" w:rsidRPr="005F2674" w:rsidRDefault="006372CF">
      <w:pPr>
        <w:pStyle w:val="Domylnie"/>
        <w:shd w:val="clear" w:color="auto" w:fill="FFFFFF"/>
        <w:ind w:left="284" w:hanging="284"/>
        <w:jc w:val="center"/>
        <w:rPr>
          <w:rFonts w:ascii="Times New Roman" w:hAnsi="Times New Roman"/>
          <w:b/>
          <w:color w:val="000000" w:themeColor="text1"/>
          <w:sz w:val="24"/>
          <w:szCs w:val="24"/>
          <w:u w:val="single"/>
        </w:rPr>
      </w:pPr>
    </w:p>
    <w:p w14:paraId="646B0206" w14:textId="77777777" w:rsidR="00C72D50" w:rsidRPr="005F2674" w:rsidRDefault="001F31C7">
      <w:pPr>
        <w:pStyle w:val="Domylnie"/>
        <w:shd w:val="clear" w:color="auto" w:fill="FFFFFF"/>
        <w:spacing w:after="120"/>
        <w:jc w:val="both"/>
        <w:rPr>
          <w:rFonts w:ascii="Times New Roman" w:hAnsi="Times New Roman"/>
          <w:color w:val="000000" w:themeColor="text1"/>
          <w:sz w:val="24"/>
          <w:szCs w:val="24"/>
        </w:rPr>
      </w:pPr>
      <w:r w:rsidRPr="005F2674">
        <w:rPr>
          <w:rFonts w:ascii="Times New Roman" w:hAnsi="Times New Roman"/>
          <w:b/>
          <w:color w:val="000000" w:themeColor="text1"/>
          <w:sz w:val="24"/>
          <w:szCs w:val="24"/>
          <w:u w:val="single"/>
        </w:rPr>
        <w:t>Wynagrodzenie</w:t>
      </w:r>
    </w:p>
    <w:p w14:paraId="78398062" w14:textId="77777777" w:rsidR="00C72D50" w:rsidRPr="005F2674" w:rsidRDefault="001F31C7" w:rsidP="00B964E0">
      <w:pPr>
        <w:pStyle w:val="Domylnie"/>
        <w:ind w:left="227" w:hanging="22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1. Strony zgodnie ustalają, że za wykonanie przedmiotu umowy w zakresie określonym w   § 1     </w:t>
      </w:r>
    </w:p>
    <w:p w14:paraId="50FF387F" w14:textId="6F36780A" w:rsidR="00C72D50" w:rsidRPr="005F2674" w:rsidRDefault="001F31C7" w:rsidP="00B964E0">
      <w:pPr>
        <w:pStyle w:val="Tekstpodstaw"/>
        <w:tabs>
          <w:tab w:val="left" w:pos="454"/>
        </w:tabs>
        <w:spacing w:line="240" w:lineRule="atLeast"/>
        <w:ind w:left="227" w:hanging="227"/>
        <w:jc w:val="both"/>
        <w:rPr>
          <w:rFonts w:ascii="Times New Roman" w:hAnsi="Times New Roman" w:cs="Times New Roman"/>
          <w:color w:val="000000" w:themeColor="text1"/>
          <w:sz w:val="24"/>
          <w:szCs w:val="22"/>
        </w:rPr>
      </w:pPr>
      <w:r w:rsidRPr="005F2674">
        <w:rPr>
          <w:rFonts w:ascii="Times New Roman" w:hAnsi="Times New Roman" w:cs="Times New Roman"/>
          <w:color w:val="000000" w:themeColor="text1"/>
          <w:sz w:val="24"/>
        </w:rPr>
        <w:t xml:space="preserve">    umowy, wynagrodzenie Wykonawcy wynosi </w:t>
      </w:r>
      <w:r w:rsidR="008647D1" w:rsidRPr="008647D1">
        <w:rPr>
          <w:rFonts w:ascii="Times New Roman" w:hAnsi="Times New Roman" w:cs="Times New Roman"/>
          <w:b/>
          <w:bCs/>
          <w:color w:val="000000" w:themeColor="text1"/>
          <w:sz w:val="24"/>
        </w:rPr>
        <w:t>…………….</w:t>
      </w:r>
      <w:r w:rsidR="00E511AA" w:rsidRPr="005F2674">
        <w:rPr>
          <w:rFonts w:ascii="Times New Roman" w:hAnsi="Times New Roman" w:cs="Times New Roman"/>
          <w:b/>
          <w:bCs/>
          <w:color w:val="000000" w:themeColor="text1"/>
          <w:sz w:val="24"/>
        </w:rPr>
        <w:t>……………..</w:t>
      </w:r>
      <w:r w:rsidRPr="005F2674">
        <w:rPr>
          <w:rFonts w:ascii="Times New Roman" w:hAnsi="Times New Roman" w:cs="Times New Roman"/>
          <w:b/>
          <w:color w:val="000000" w:themeColor="text1"/>
          <w:sz w:val="24"/>
        </w:rPr>
        <w:t xml:space="preserve"> zł</w:t>
      </w:r>
      <w:r w:rsidRPr="005F2674">
        <w:rPr>
          <w:rFonts w:ascii="Times New Roman" w:hAnsi="Times New Roman" w:cs="Times New Roman"/>
          <w:b/>
          <w:bCs/>
          <w:color w:val="000000" w:themeColor="text1"/>
          <w:sz w:val="24"/>
        </w:rPr>
        <w:t xml:space="preserve"> brutto</w:t>
      </w:r>
      <w:r w:rsidRPr="005F2674">
        <w:rPr>
          <w:rFonts w:ascii="Times New Roman" w:hAnsi="Times New Roman" w:cs="Times New Roman"/>
          <w:color w:val="000000" w:themeColor="text1"/>
          <w:sz w:val="24"/>
        </w:rPr>
        <w:t xml:space="preserve"> (słownie:</w:t>
      </w:r>
      <w:r w:rsidR="00C21AD1" w:rsidRPr="005F2674">
        <w:rPr>
          <w:rFonts w:ascii="Times New Roman" w:hAnsi="Times New Roman" w:cs="Times New Roman"/>
          <w:color w:val="000000" w:themeColor="text1"/>
          <w:sz w:val="24"/>
        </w:rPr>
        <w:t xml:space="preserve"> </w:t>
      </w:r>
      <w:r w:rsidR="00E511AA" w:rsidRPr="005F2674">
        <w:rPr>
          <w:rFonts w:ascii="Times New Roman" w:hAnsi="Times New Roman" w:cs="Times New Roman"/>
          <w:color w:val="000000" w:themeColor="text1"/>
          <w:sz w:val="24"/>
        </w:rPr>
        <w:t>……………………………</w:t>
      </w:r>
      <w:r w:rsidR="00C462FA" w:rsidRPr="005F2674">
        <w:rPr>
          <w:rFonts w:ascii="Times New Roman" w:hAnsi="Times New Roman" w:cs="Times New Roman"/>
          <w:color w:val="000000" w:themeColor="text1"/>
          <w:sz w:val="24"/>
        </w:rPr>
        <w:t xml:space="preserve"> </w:t>
      </w:r>
      <w:r w:rsidR="00E22A76" w:rsidRPr="005F2674">
        <w:rPr>
          <w:rFonts w:ascii="Times New Roman" w:hAnsi="Times New Roman" w:cs="Times New Roman"/>
          <w:color w:val="000000" w:themeColor="text1"/>
          <w:sz w:val="24"/>
        </w:rPr>
        <w:t xml:space="preserve">złotych </w:t>
      </w:r>
      <w:r w:rsidR="00EE4F77">
        <w:rPr>
          <w:rFonts w:ascii="Times New Roman" w:hAnsi="Times New Roman" w:cs="Times New Roman"/>
          <w:color w:val="000000" w:themeColor="text1"/>
          <w:sz w:val="24"/>
        </w:rPr>
        <w:br/>
      </w:r>
      <w:r w:rsidR="00E22A76" w:rsidRPr="005F2674">
        <w:rPr>
          <w:rFonts w:ascii="Times New Roman" w:hAnsi="Times New Roman" w:cs="Times New Roman"/>
          <w:color w:val="000000" w:themeColor="text1"/>
          <w:sz w:val="24"/>
        </w:rPr>
        <w:t xml:space="preserve">i </w:t>
      </w:r>
      <w:r w:rsidR="00E511AA" w:rsidRPr="005F2674">
        <w:rPr>
          <w:rFonts w:ascii="Times New Roman" w:hAnsi="Times New Roman" w:cs="Times New Roman"/>
          <w:color w:val="000000" w:themeColor="text1"/>
          <w:sz w:val="24"/>
        </w:rPr>
        <w:t>…</w:t>
      </w:r>
      <w:r w:rsidR="00C462FA" w:rsidRPr="005F2674">
        <w:rPr>
          <w:rFonts w:ascii="Times New Roman" w:hAnsi="Times New Roman" w:cs="Times New Roman"/>
          <w:color w:val="000000" w:themeColor="text1"/>
          <w:sz w:val="24"/>
        </w:rPr>
        <w:t xml:space="preserve"> </w:t>
      </w:r>
      <w:r w:rsidR="00D02503" w:rsidRPr="005F2674">
        <w:rPr>
          <w:rFonts w:ascii="Times New Roman" w:hAnsi="Times New Roman" w:cs="Times New Roman"/>
          <w:color w:val="000000" w:themeColor="text1"/>
          <w:sz w:val="24"/>
        </w:rPr>
        <w:t>g</w:t>
      </w:r>
      <w:r w:rsidR="00E22A76" w:rsidRPr="005F2674">
        <w:rPr>
          <w:rFonts w:ascii="Times New Roman" w:hAnsi="Times New Roman" w:cs="Times New Roman"/>
          <w:color w:val="000000" w:themeColor="text1"/>
          <w:sz w:val="24"/>
        </w:rPr>
        <w:t>r</w:t>
      </w:r>
      <w:r w:rsidRPr="005F2674">
        <w:rPr>
          <w:rFonts w:ascii="Times New Roman" w:hAnsi="Times New Roman" w:cs="Times New Roman"/>
          <w:color w:val="000000" w:themeColor="text1"/>
          <w:sz w:val="24"/>
        </w:rPr>
        <w:t xml:space="preserve">)  zgodnie z wybraną w </w:t>
      </w:r>
      <w:r w:rsidR="00C462FA" w:rsidRPr="005F2674">
        <w:rPr>
          <w:rFonts w:ascii="Times New Roman" w:hAnsi="Times New Roman" w:cs="Times New Roman"/>
          <w:color w:val="000000" w:themeColor="text1"/>
          <w:sz w:val="24"/>
        </w:rPr>
        <w:t>postępowaniu o udzielenie zamówienia publicznego</w:t>
      </w:r>
      <w:r w:rsidR="00D812C8" w:rsidRPr="005F2674">
        <w:rPr>
          <w:rFonts w:ascii="Times New Roman" w:hAnsi="Times New Roman" w:cs="Times New Roman"/>
          <w:color w:val="000000" w:themeColor="text1"/>
          <w:sz w:val="24"/>
        </w:rPr>
        <w:t xml:space="preserve"> </w:t>
      </w:r>
      <w:r w:rsidRPr="005F2674">
        <w:rPr>
          <w:rFonts w:ascii="Times New Roman" w:hAnsi="Times New Roman" w:cs="Times New Roman"/>
          <w:color w:val="000000" w:themeColor="text1"/>
          <w:sz w:val="24"/>
        </w:rPr>
        <w:t>ofertą Wykonawcy</w:t>
      </w:r>
      <w:r w:rsidR="00D7492C" w:rsidRPr="005F2674">
        <w:rPr>
          <w:rFonts w:ascii="Times New Roman" w:hAnsi="Times New Roman" w:cs="Times New Roman"/>
          <w:color w:val="000000" w:themeColor="text1"/>
          <w:sz w:val="24"/>
        </w:rPr>
        <w:t>.</w:t>
      </w:r>
      <w:r w:rsidRPr="005F2674">
        <w:rPr>
          <w:rFonts w:ascii="Times New Roman" w:hAnsi="Times New Roman" w:cs="Times New Roman"/>
          <w:color w:val="000000" w:themeColor="text1"/>
          <w:sz w:val="24"/>
        </w:rPr>
        <w:t xml:space="preserve"> Wynagrodzenie Wykonawcy stanowi wynagrodzenie ryczałtowe</w:t>
      </w:r>
      <w:r w:rsidR="00DF0F61" w:rsidRPr="005F2674">
        <w:rPr>
          <w:rFonts w:ascii="Times New Roman" w:hAnsi="Times New Roman" w:cs="Times New Roman"/>
          <w:color w:val="000000" w:themeColor="text1"/>
          <w:sz w:val="24"/>
        </w:rPr>
        <w:t>.</w:t>
      </w:r>
      <w:r w:rsidRPr="005F2674">
        <w:rPr>
          <w:rFonts w:ascii="Times New Roman" w:hAnsi="Times New Roman" w:cs="Times New Roman"/>
          <w:color w:val="000000" w:themeColor="text1"/>
          <w:sz w:val="24"/>
        </w:rPr>
        <w:t xml:space="preserve"> </w:t>
      </w:r>
    </w:p>
    <w:p w14:paraId="6A273494" w14:textId="5AF7E43B" w:rsidR="00C72D50" w:rsidRPr="005F2674" w:rsidRDefault="001F31C7" w:rsidP="00B964E0">
      <w:pPr>
        <w:pStyle w:val="Domylnie"/>
        <w:ind w:left="227" w:hanging="227"/>
        <w:jc w:val="both"/>
        <w:rPr>
          <w:rFonts w:ascii="Times New Roman" w:hAnsi="Times New Roman"/>
          <w:color w:val="000000" w:themeColor="text1"/>
          <w:sz w:val="24"/>
        </w:rPr>
      </w:pPr>
      <w:r w:rsidRPr="005F2674">
        <w:rPr>
          <w:rFonts w:ascii="Times New Roman" w:hAnsi="Times New Roman"/>
          <w:color w:val="000000" w:themeColor="text1"/>
          <w:sz w:val="24"/>
        </w:rPr>
        <w:t>2. Wynagrodzenie  Wykonawcy, o którym mowa w ust.1  za zrealizowany zakres robót</w:t>
      </w:r>
      <w:r w:rsidR="002962CE" w:rsidRPr="005F2674">
        <w:rPr>
          <w:rFonts w:ascii="Times New Roman" w:hAnsi="Times New Roman"/>
          <w:color w:val="000000" w:themeColor="text1"/>
          <w:sz w:val="24"/>
        </w:rPr>
        <w:t xml:space="preserve"> </w:t>
      </w:r>
      <w:r w:rsidR="00A04F4C" w:rsidRPr="005F2674">
        <w:rPr>
          <w:rFonts w:ascii="Times New Roman" w:hAnsi="Times New Roman"/>
          <w:color w:val="000000" w:themeColor="text1"/>
          <w:sz w:val="24"/>
        </w:rPr>
        <w:t xml:space="preserve">(przedmiot umowy) </w:t>
      </w:r>
      <w:r w:rsidRPr="005F2674">
        <w:rPr>
          <w:rFonts w:ascii="Times New Roman" w:hAnsi="Times New Roman"/>
          <w:color w:val="000000" w:themeColor="text1"/>
          <w:sz w:val="24"/>
        </w:rPr>
        <w:t xml:space="preserve"> uwzględnia wszystkie składniki określone w niniejszej umowie i obejmuje całość kosztów robót, materiałów i wydatków niezbędnych do zrealizowania przedmiotu umowy wraz z jego przekazaniem do użytku, na warunkach określonych umową, a także realizację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 xml:space="preserve">przez Zamawiającego uprawnień wynikających z rękojmi i gwarancji. </w:t>
      </w:r>
    </w:p>
    <w:p w14:paraId="7D1906CD" w14:textId="77777777" w:rsidR="00C72D50" w:rsidRPr="005F2674" w:rsidRDefault="001F31C7" w:rsidP="00B964E0">
      <w:pPr>
        <w:pStyle w:val="Nagwek3"/>
        <w:numPr>
          <w:ilvl w:val="0"/>
          <w:numId w:val="0"/>
        </w:numPr>
        <w:tabs>
          <w:tab w:val="clear" w:pos="3948"/>
        </w:tabs>
        <w:spacing w:before="0"/>
        <w:ind w:left="227" w:hanging="227"/>
        <w:jc w:val="both"/>
        <w:rPr>
          <w:rFonts w:ascii="Times New Roman" w:hAnsi="Times New Roman"/>
          <w:b w:val="0"/>
          <w:color w:val="000000" w:themeColor="text1"/>
          <w:sz w:val="24"/>
        </w:rPr>
      </w:pPr>
      <w:r w:rsidRPr="005F2674">
        <w:rPr>
          <w:rFonts w:ascii="Times New Roman" w:hAnsi="Times New Roman"/>
          <w:b w:val="0"/>
          <w:color w:val="000000" w:themeColor="text1"/>
          <w:sz w:val="24"/>
        </w:rPr>
        <w:t>3. Wykonawca dokonał wizji lokalnej i po zapoznaniu się z warunkami lokalizacyjnymi terenu robót oraz uwarunkowaniami w prowadzeniu planowanych robót uwzględnił je w wynagrodzeniu.</w:t>
      </w:r>
    </w:p>
    <w:p w14:paraId="4426DC09" w14:textId="3DA52AC9" w:rsidR="00C72D50" w:rsidRDefault="00C72D50">
      <w:pPr>
        <w:shd w:val="clear" w:color="auto" w:fill="FFFFFF"/>
        <w:jc w:val="both"/>
        <w:rPr>
          <w:b/>
          <w:i/>
          <w:color w:val="000000" w:themeColor="text1"/>
          <w:sz w:val="22"/>
          <w:szCs w:val="22"/>
        </w:rPr>
      </w:pPr>
    </w:p>
    <w:p w14:paraId="04673B50" w14:textId="77777777" w:rsidR="00EE4F77" w:rsidRPr="005F2674" w:rsidRDefault="00EE4F77">
      <w:pPr>
        <w:shd w:val="clear" w:color="auto" w:fill="FFFFFF"/>
        <w:jc w:val="both"/>
        <w:rPr>
          <w:b/>
          <w:i/>
          <w:color w:val="000000" w:themeColor="text1"/>
          <w:sz w:val="22"/>
          <w:szCs w:val="22"/>
        </w:rPr>
      </w:pPr>
    </w:p>
    <w:p w14:paraId="21F2ED39" w14:textId="60B9570A" w:rsidR="002F5B73" w:rsidRPr="00A83F37" w:rsidRDefault="002F5B73" w:rsidP="002F5B73">
      <w:pPr>
        <w:shd w:val="clear" w:color="auto" w:fill="FFFFFF"/>
        <w:jc w:val="center"/>
        <w:rPr>
          <w:b/>
        </w:rPr>
      </w:pPr>
      <w:r w:rsidRPr="00A83F37">
        <w:rPr>
          <w:b/>
        </w:rPr>
        <w:t>§ 6</w:t>
      </w:r>
    </w:p>
    <w:p w14:paraId="414D0089" w14:textId="77777777" w:rsidR="00A83F37" w:rsidRPr="00A83F37" w:rsidRDefault="00A83F37" w:rsidP="002F5B73">
      <w:pPr>
        <w:shd w:val="clear" w:color="auto" w:fill="FFFFFF"/>
        <w:jc w:val="center"/>
        <w:rPr>
          <w:b/>
          <w:szCs w:val="22"/>
        </w:rPr>
      </w:pPr>
    </w:p>
    <w:p w14:paraId="7F8373F4" w14:textId="77777777" w:rsidR="002F5B73" w:rsidRPr="00A83F37" w:rsidRDefault="002F5B73" w:rsidP="002F5B73">
      <w:pPr>
        <w:shd w:val="clear" w:color="auto" w:fill="FFFFFF"/>
        <w:jc w:val="both"/>
        <w:rPr>
          <w:b/>
          <w:szCs w:val="22"/>
          <w:u w:val="single"/>
        </w:rPr>
      </w:pPr>
      <w:r w:rsidRPr="00A83F37">
        <w:rPr>
          <w:b/>
          <w:u w:val="single"/>
        </w:rPr>
        <w:t>Podwykonawcy</w:t>
      </w:r>
    </w:p>
    <w:p w14:paraId="71044615" w14:textId="77777777" w:rsidR="002F5B73" w:rsidRPr="00A83F37" w:rsidRDefault="002F5B73" w:rsidP="00D507AC">
      <w:pPr>
        <w:pStyle w:val="Akapitzlist"/>
        <w:numPr>
          <w:ilvl w:val="0"/>
          <w:numId w:val="12"/>
        </w:numPr>
        <w:shd w:val="clear" w:color="auto" w:fill="FFFFFF"/>
        <w:ind w:left="360"/>
        <w:jc w:val="both"/>
        <w:rPr>
          <w:b/>
          <w:i/>
          <w:sz w:val="24"/>
          <w:szCs w:val="24"/>
          <w:lang w:val="pl-PL"/>
        </w:rPr>
      </w:pPr>
      <w:r w:rsidRPr="00A83F37">
        <w:rPr>
          <w:bCs/>
          <w:sz w:val="24"/>
          <w:szCs w:val="24"/>
          <w:lang w:val="pl-PL"/>
        </w:rPr>
        <w:t>Wykonawca w/w roboty wykona: - siłami własnymi</w:t>
      </w:r>
    </w:p>
    <w:p w14:paraId="4C0189F1" w14:textId="77777777" w:rsidR="002F5B73" w:rsidRPr="00A83F37" w:rsidRDefault="002F5B73" w:rsidP="002F5B73">
      <w:pPr>
        <w:shd w:val="clear" w:color="auto" w:fill="FFFFFF"/>
        <w:ind w:left="426"/>
        <w:jc w:val="both"/>
        <w:rPr>
          <w:bCs/>
        </w:rPr>
      </w:pPr>
      <w:r w:rsidRPr="00A83F37">
        <w:rPr>
          <w:bCs/>
        </w:rPr>
        <w:t xml:space="preserve"> – przy udziale podwykonawców  w zakresie: </w:t>
      </w:r>
      <w:r w:rsidRPr="00A83F37">
        <w:rPr>
          <w:bCs/>
        </w:rPr>
        <w:tab/>
        <w:t>………………………….</w:t>
      </w:r>
      <w:r w:rsidRPr="00A83F37">
        <w:rPr>
          <w:bCs/>
        </w:rPr>
        <w:tab/>
        <w:t>.</w:t>
      </w:r>
    </w:p>
    <w:p w14:paraId="7215B532" w14:textId="77777777" w:rsidR="002F5B73" w:rsidRPr="00A83F37" w:rsidRDefault="002F5B73" w:rsidP="002F5B73">
      <w:pPr>
        <w:shd w:val="clear" w:color="auto" w:fill="FFFFFF"/>
        <w:ind w:left="284" w:hanging="284"/>
        <w:jc w:val="both"/>
        <w:rPr>
          <w:bCs/>
        </w:rPr>
      </w:pPr>
      <w:r w:rsidRPr="00A83F37">
        <w:t>2. Wykonawca może powierzyć wykonanie części robót lub usług podwykonawcom pod warunkiem, że posiadają oni kwalifikacje do ich wykonania, a Zamawiający wyrazi zgodę na ich zaangażowanie.</w:t>
      </w:r>
    </w:p>
    <w:p w14:paraId="45D5266A" w14:textId="354C06E4" w:rsidR="002F5B73" w:rsidRPr="00A83F37" w:rsidRDefault="002F5B73" w:rsidP="002F5B73">
      <w:pPr>
        <w:pStyle w:val="Tekstpodstawowywcity3"/>
        <w:spacing w:after="0"/>
        <w:ind w:left="284" w:hanging="284"/>
        <w:jc w:val="both"/>
        <w:rPr>
          <w:sz w:val="24"/>
          <w:szCs w:val="24"/>
        </w:rPr>
      </w:pPr>
      <w:r w:rsidRPr="00A83F37">
        <w:rPr>
          <w:sz w:val="24"/>
          <w:szCs w:val="24"/>
        </w:rPr>
        <w:t xml:space="preserve">3. Zmiana </w:t>
      </w:r>
      <w:r w:rsidR="00A83F37" w:rsidRPr="00A83F37">
        <w:rPr>
          <w:sz w:val="24"/>
          <w:szCs w:val="24"/>
        </w:rPr>
        <w:t>p</w:t>
      </w:r>
      <w:r w:rsidRPr="00A83F37">
        <w:rPr>
          <w:sz w:val="24"/>
          <w:szCs w:val="24"/>
        </w:rPr>
        <w:t xml:space="preserve">odwykonawcy w zakresie wykonania części robót lub usług stanowiących przedmiot umowy nie stanowi zmiany umowy, ale jest wymagana pisemna zgoda Zamawiającego na zmianę </w:t>
      </w:r>
      <w:r w:rsidR="00A83F37" w:rsidRPr="00A83F37">
        <w:rPr>
          <w:sz w:val="24"/>
          <w:szCs w:val="24"/>
        </w:rPr>
        <w:t>p</w:t>
      </w:r>
      <w:r w:rsidRPr="00A83F37">
        <w:rPr>
          <w:sz w:val="24"/>
          <w:szCs w:val="24"/>
        </w:rPr>
        <w:t>odwykonawcy.</w:t>
      </w:r>
    </w:p>
    <w:p w14:paraId="1D2F960A" w14:textId="77777777" w:rsidR="002F5B73" w:rsidRPr="00A83F37" w:rsidRDefault="002F5B73" w:rsidP="002F5B73">
      <w:pPr>
        <w:pStyle w:val="Tekstpodstawowywcity3"/>
        <w:spacing w:after="0"/>
        <w:ind w:left="284" w:hanging="284"/>
        <w:jc w:val="both"/>
        <w:rPr>
          <w:sz w:val="24"/>
          <w:szCs w:val="24"/>
        </w:rPr>
      </w:pPr>
      <w:r w:rsidRPr="00A83F37">
        <w:rPr>
          <w:sz w:val="24"/>
          <w:szCs w:val="24"/>
        </w:rPr>
        <w:t xml:space="preserve">4. Jeżeli zmiana albo rezygnacja z podwykonawcy dotyczy podmiotu, na którego zasoby Wykonawca powoływał się, na zasadach określonych w art. 118 ust. 1 PZP, w celu wykazania spełniania warunków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w:t>
      </w:r>
    </w:p>
    <w:p w14:paraId="459BB5D4" w14:textId="653421F8" w:rsidR="002F5B73" w:rsidRPr="00A83F37" w:rsidRDefault="002F5B73" w:rsidP="002F5B73">
      <w:pPr>
        <w:pStyle w:val="Tekstpodstawowywcity3"/>
        <w:spacing w:after="0"/>
        <w:ind w:left="284" w:hanging="284"/>
        <w:jc w:val="both"/>
        <w:rPr>
          <w:sz w:val="24"/>
          <w:szCs w:val="24"/>
        </w:rPr>
      </w:pPr>
      <w:r w:rsidRPr="00A83F37">
        <w:rPr>
          <w:sz w:val="24"/>
          <w:szCs w:val="24"/>
        </w:rPr>
        <w:t>5.</w:t>
      </w:r>
      <w:r w:rsidR="00A83F37" w:rsidRPr="00A83F37">
        <w:rPr>
          <w:sz w:val="24"/>
          <w:szCs w:val="24"/>
        </w:rPr>
        <w:t xml:space="preserve"> </w:t>
      </w:r>
      <w:r w:rsidRPr="00A83F37">
        <w:rPr>
          <w:sz w:val="24"/>
          <w:szCs w:val="24"/>
        </w:rPr>
        <w:t xml:space="preserve">Obowiązkiem Wykonawcy jest przedkładanie Zamawiającemu projektu umowy </w:t>
      </w:r>
      <w:r w:rsidR="00A83F37" w:rsidRPr="00A83F37">
        <w:rPr>
          <w:sz w:val="24"/>
          <w:szCs w:val="24"/>
        </w:rPr>
        <w:br/>
      </w:r>
      <w:r w:rsidRPr="00A83F37">
        <w:rPr>
          <w:sz w:val="24"/>
          <w:szCs w:val="24"/>
        </w:rPr>
        <w:t xml:space="preserve">o podwykonawstwo, której przedmiotem są roboty budowlane, a także projektu jej zmiany </w:t>
      </w:r>
      <w:r w:rsidR="00A83F37" w:rsidRPr="00A83F37">
        <w:rPr>
          <w:sz w:val="24"/>
          <w:szCs w:val="24"/>
        </w:rPr>
        <w:br/>
      </w:r>
      <w:r w:rsidRPr="00A83F37">
        <w:rPr>
          <w:sz w:val="24"/>
          <w:szCs w:val="24"/>
        </w:rPr>
        <w:t xml:space="preserve">oraz poświadczonej za zgodność z oryginałem kopii zawartej umowy o podwykonawstwo, której przedmiotem są roboty budowlane i jej zmiany. </w:t>
      </w:r>
    </w:p>
    <w:p w14:paraId="019B68B3" w14:textId="77777777" w:rsidR="002F5B73" w:rsidRPr="00A83F37" w:rsidRDefault="002F5B73" w:rsidP="002F5B73">
      <w:pPr>
        <w:pStyle w:val="Tekstpodstawowywcity3"/>
        <w:spacing w:after="0"/>
        <w:ind w:left="284" w:hanging="284"/>
        <w:jc w:val="both"/>
        <w:rPr>
          <w:sz w:val="24"/>
          <w:szCs w:val="24"/>
        </w:rPr>
      </w:pPr>
      <w:r w:rsidRPr="00A83F37">
        <w:rPr>
          <w:sz w:val="24"/>
          <w:szCs w:val="24"/>
        </w:rPr>
        <w:t>6. Przedstawiane Zamawiającemu do akceptacji projekty umów Wykonawcy z podwykonawcami muszą zawierać w szczególności:</w:t>
      </w:r>
    </w:p>
    <w:p w14:paraId="420C56F8" w14:textId="77777777" w:rsidR="002F5B73" w:rsidRPr="00A83F37" w:rsidRDefault="002F5B73" w:rsidP="002F5B73">
      <w:pPr>
        <w:pStyle w:val="Tekstpodstawowywcity3"/>
        <w:spacing w:after="0"/>
        <w:ind w:left="420"/>
        <w:jc w:val="both"/>
        <w:rPr>
          <w:sz w:val="24"/>
          <w:szCs w:val="24"/>
        </w:rPr>
      </w:pPr>
      <w:r w:rsidRPr="00A83F37">
        <w:rPr>
          <w:sz w:val="24"/>
          <w:szCs w:val="24"/>
        </w:rPr>
        <w:t>-oznaczenie stron Umowy,</w:t>
      </w:r>
    </w:p>
    <w:p w14:paraId="6E714DEC" w14:textId="77777777" w:rsidR="002F5B73" w:rsidRPr="00A83F37" w:rsidRDefault="002F5B73" w:rsidP="002F5B73">
      <w:pPr>
        <w:pStyle w:val="Tekstpodstawowywcity3"/>
        <w:spacing w:after="0"/>
        <w:ind w:left="420"/>
        <w:jc w:val="both"/>
        <w:rPr>
          <w:sz w:val="24"/>
          <w:szCs w:val="24"/>
        </w:rPr>
      </w:pPr>
      <w:r w:rsidRPr="00A83F37">
        <w:rPr>
          <w:sz w:val="24"/>
          <w:szCs w:val="24"/>
        </w:rPr>
        <w:t>-oznaczenie zakresu robót objętych Umową i termin ich realizacji,</w:t>
      </w:r>
    </w:p>
    <w:p w14:paraId="0BC73645" w14:textId="77777777" w:rsidR="002F5B73" w:rsidRPr="00A83F37" w:rsidRDefault="002F5B73" w:rsidP="002F5B73">
      <w:pPr>
        <w:pStyle w:val="Tekstpodstawowywcity3"/>
        <w:spacing w:after="0"/>
        <w:ind w:left="420"/>
        <w:jc w:val="both"/>
        <w:rPr>
          <w:sz w:val="24"/>
          <w:szCs w:val="24"/>
        </w:rPr>
      </w:pPr>
      <w:r w:rsidRPr="00A83F37">
        <w:rPr>
          <w:sz w:val="24"/>
          <w:szCs w:val="24"/>
        </w:rPr>
        <w:t>- wysokość wynagrodzenia podwykonawcy, z tym zastrzeżeniem, że odpowiedzialność Zamawiającego jest zgodna z zapisami art. 647</w:t>
      </w:r>
      <w:r w:rsidRPr="00A83F37">
        <w:rPr>
          <w:sz w:val="24"/>
          <w:szCs w:val="24"/>
          <w:vertAlign w:val="superscript"/>
        </w:rPr>
        <w:t>1</w:t>
      </w:r>
      <w:r w:rsidRPr="00A83F37">
        <w:rPr>
          <w:sz w:val="24"/>
          <w:szCs w:val="24"/>
        </w:rPr>
        <w:t xml:space="preserve"> Kodeksu Cywilnego,</w:t>
      </w:r>
    </w:p>
    <w:p w14:paraId="7479BF51" w14:textId="77777777" w:rsidR="002F5B73" w:rsidRPr="00A83F37" w:rsidRDefault="002F5B73" w:rsidP="002F5B73">
      <w:pPr>
        <w:pStyle w:val="Tekstpodstawowywcity3"/>
        <w:spacing w:after="0"/>
        <w:ind w:left="420"/>
        <w:jc w:val="both"/>
        <w:rPr>
          <w:sz w:val="24"/>
          <w:szCs w:val="24"/>
        </w:rPr>
      </w:pPr>
      <w:r w:rsidRPr="00A83F37">
        <w:rPr>
          <w:sz w:val="24"/>
          <w:szCs w:val="24"/>
        </w:rPr>
        <w:lastRenderedPageBreak/>
        <w:t>-termin zapłaty wynagrodzenia z zastrzeżeniem, że nie może być dłuższy niż 30 dni od daty doręczenia faktury potwierdzającej wykonanie zleconej podwykonawcy dostawy, usługi lub roboty budowlanej,</w:t>
      </w:r>
    </w:p>
    <w:p w14:paraId="7DAD86D9" w14:textId="77777777" w:rsidR="002F5B73" w:rsidRPr="00A83F37" w:rsidRDefault="002F5B73" w:rsidP="002F5B73">
      <w:pPr>
        <w:pStyle w:val="Tekstpodstawowywcity3"/>
        <w:spacing w:after="0"/>
        <w:ind w:left="420"/>
        <w:jc w:val="both"/>
        <w:rPr>
          <w:sz w:val="24"/>
          <w:szCs w:val="24"/>
        </w:rPr>
      </w:pPr>
      <w:r w:rsidRPr="00A83F37">
        <w:rPr>
          <w:sz w:val="24"/>
          <w:szCs w:val="24"/>
        </w:rPr>
        <w:t>-postanowienia zakazujące podwykonawcy dokonywania cesji wierzytelności bez zgody Wykonawcy i Zamawiającego,</w:t>
      </w:r>
    </w:p>
    <w:p w14:paraId="051B3FED" w14:textId="77777777" w:rsidR="002F5B73" w:rsidRPr="00A83F37" w:rsidRDefault="002F5B73" w:rsidP="002F5B73">
      <w:pPr>
        <w:pStyle w:val="Tekstpodstawowywcity3"/>
        <w:spacing w:after="0"/>
        <w:ind w:left="420"/>
        <w:jc w:val="both"/>
        <w:rPr>
          <w:sz w:val="24"/>
          <w:szCs w:val="24"/>
        </w:rPr>
      </w:pPr>
      <w:r w:rsidRPr="00A83F37">
        <w:rPr>
          <w:sz w:val="24"/>
          <w:szCs w:val="24"/>
        </w:rPr>
        <w:t>-postanowienia umożliwiające przejęcie przez Zamawiającego na jego żądanie praw wobec podwykonawcy włącznie z prawami z gwarancji i rękojmi (w tym domagania się usunięcia wad istotnych lub wad nieistotnych).</w:t>
      </w:r>
    </w:p>
    <w:p w14:paraId="01701BC7" w14:textId="7F656573" w:rsidR="002F5B73" w:rsidRPr="00A83F37" w:rsidRDefault="002F5B73" w:rsidP="002F5B73">
      <w:pPr>
        <w:pStyle w:val="Tekstpodstawowywcity3"/>
        <w:spacing w:after="0"/>
        <w:ind w:left="284" w:hanging="284"/>
        <w:jc w:val="both"/>
        <w:rPr>
          <w:sz w:val="24"/>
          <w:szCs w:val="24"/>
        </w:rPr>
      </w:pPr>
      <w:r w:rsidRPr="00A83F37">
        <w:rPr>
          <w:sz w:val="24"/>
          <w:szCs w:val="24"/>
        </w:rPr>
        <w:t xml:space="preserve">7. Zamawiający w terminie 7 dni od dnia otrzymania projektu umowy, zgłosi swoje zastrzeżenia </w:t>
      </w:r>
      <w:r w:rsidR="00A83F37" w:rsidRPr="00A83F37">
        <w:rPr>
          <w:sz w:val="24"/>
          <w:szCs w:val="24"/>
        </w:rPr>
        <w:br/>
      </w:r>
      <w:r w:rsidRPr="00A83F37">
        <w:rPr>
          <w:sz w:val="24"/>
          <w:szCs w:val="24"/>
        </w:rPr>
        <w:t xml:space="preserve">do projektu umowy o podwykonawstwo, której przedmiotem są roboty budowlane i do projektu jej zmiany. Zgłoszenie zastrzeżeń do otrzymania umowy oznacza brak zgody Zamawiającego </w:t>
      </w:r>
      <w:r w:rsidR="00A83F37" w:rsidRPr="00A83F37">
        <w:rPr>
          <w:sz w:val="24"/>
          <w:szCs w:val="24"/>
        </w:rPr>
        <w:br/>
      </w:r>
      <w:r w:rsidRPr="00A83F37">
        <w:rPr>
          <w:sz w:val="24"/>
          <w:szCs w:val="24"/>
        </w:rPr>
        <w:t>na zawarcie umowy z podwykonawcą.</w:t>
      </w:r>
    </w:p>
    <w:p w14:paraId="44E64901" w14:textId="77777777" w:rsidR="002F5B73" w:rsidRPr="00A83F37" w:rsidRDefault="002F5B73" w:rsidP="002F5B73">
      <w:pPr>
        <w:pStyle w:val="Tekstpodstawowywcity3"/>
        <w:spacing w:after="0"/>
        <w:ind w:left="284" w:hanging="284"/>
        <w:jc w:val="both"/>
        <w:rPr>
          <w:sz w:val="24"/>
          <w:szCs w:val="24"/>
        </w:rPr>
      </w:pPr>
      <w:r w:rsidRPr="00A83F37">
        <w:rPr>
          <w:sz w:val="24"/>
          <w:szCs w:val="24"/>
        </w:rPr>
        <w:t>8. Wykonawca w terminie 7 dni dostarczy Zamawiającemu poświadczoną za zgodność z oryginałem kopię zawartej umowy o podwykonawstwo, której przedmiotem są roboty budowlane i jej zmian. Jeżeli Zamawiający nie zgłosi pisemnego sprzeciwu do przedłożonej umowy o podwykonawstwo, której przedmiotem są roboty budowlane, w terminie 7 dni, uważa się to za akceptację przedłożonej umowy o podwykonawstwo przez Zamawiającego.</w:t>
      </w:r>
    </w:p>
    <w:p w14:paraId="518B8F8B" w14:textId="77777777" w:rsidR="002F5B73" w:rsidRPr="00A83F37" w:rsidRDefault="002F5B73" w:rsidP="002F5B73">
      <w:pPr>
        <w:ind w:left="227" w:hanging="227"/>
        <w:jc w:val="both"/>
      </w:pPr>
      <w:r w:rsidRPr="00A83F37">
        <w:t>9. Wykonawca w terminie 7 dni dostarczy Zamawiającemu poświadczoną za zgodność z oryginałem kopię zawartej umowy o podwykonawstwo, której przedmiotem są dostawy lub usługi  o wartości większej niż 50 000 zł.</w:t>
      </w:r>
    </w:p>
    <w:p w14:paraId="720EA72D" w14:textId="77777777" w:rsidR="002F5B73" w:rsidRPr="00A83F37" w:rsidRDefault="002F5B73" w:rsidP="002F5B73">
      <w:pPr>
        <w:pStyle w:val="Tekstpodstawowywcity3"/>
        <w:spacing w:after="0"/>
        <w:ind w:left="284" w:hanging="284"/>
        <w:jc w:val="both"/>
        <w:rPr>
          <w:sz w:val="24"/>
          <w:szCs w:val="24"/>
        </w:rPr>
      </w:pPr>
      <w:r w:rsidRPr="00A83F37">
        <w:rPr>
          <w:sz w:val="24"/>
          <w:szCs w:val="24"/>
        </w:rPr>
        <w:t>10. Zapłata wynagrodzenia Wykonawcy będzie następować w ciągu 30 dni od daty dostarczenia faktury do siedziby Zamawiającego wraz z dowodami zapłaty potwierdzającymi terminową zapłatę wymagalnego wynagrodzenia podwykonawcom.</w:t>
      </w:r>
    </w:p>
    <w:p w14:paraId="373067D4" w14:textId="77777777" w:rsidR="002F5B73" w:rsidRPr="00A83F37" w:rsidRDefault="002F5B73" w:rsidP="002F5B73">
      <w:pPr>
        <w:pStyle w:val="Tekstpodstawowywcity3"/>
        <w:spacing w:after="0"/>
        <w:ind w:left="284" w:hanging="284"/>
        <w:jc w:val="both"/>
        <w:rPr>
          <w:sz w:val="24"/>
          <w:szCs w:val="24"/>
        </w:rPr>
      </w:pPr>
      <w:r w:rsidRPr="00A83F37">
        <w:rPr>
          <w:sz w:val="24"/>
          <w:szCs w:val="24"/>
        </w:rPr>
        <w:t>11. Termin zapłaty wynagrodzenia podwykonawcy przez Wykonawcę nie może być dłuższy niż 30 dni od daty dostarczenia Wykonawcy faktury przez podwykonawcę.</w:t>
      </w:r>
    </w:p>
    <w:p w14:paraId="570BFADE" w14:textId="77777777" w:rsidR="002F5B73" w:rsidRPr="00A83F37" w:rsidRDefault="002F5B73" w:rsidP="002F5B73">
      <w:pPr>
        <w:pStyle w:val="Tekstpodstawowywcity3"/>
        <w:spacing w:after="0"/>
        <w:ind w:left="426" w:hanging="426"/>
        <w:jc w:val="both"/>
        <w:rPr>
          <w:sz w:val="24"/>
          <w:szCs w:val="24"/>
        </w:rPr>
      </w:pPr>
      <w:r w:rsidRPr="00A83F37">
        <w:rPr>
          <w:sz w:val="24"/>
          <w:szCs w:val="24"/>
        </w:rPr>
        <w:t>12. Wykonawca zapłaci Zamawiającemu kary umowne z tytułu:</w:t>
      </w:r>
    </w:p>
    <w:p w14:paraId="01A4021A" w14:textId="6FF1F7EB" w:rsidR="002F5B73" w:rsidRPr="00A83F37" w:rsidRDefault="002F5B73" w:rsidP="00D507AC">
      <w:pPr>
        <w:numPr>
          <w:ilvl w:val="1"/>
          <w:numId w:val="10"/>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397"/>
          <w:tab w:val="num" w:pos="284"/>
        </w:tabs>
        <w:ind w:left="284" w:right="215" w:hanging="284"/>
        <w:jc w:val="both"/>
      </w:pPr>
      <w:r w:rsidRPr="00A83F37">
        <w:t xml:space="preserve">braku zapłaty lub nieterminowej zapłaty wynagrodzenia należnego podwykonawcom </w:t>
      </w:r>
      <w:r w:rsidRPr="00A83F37">
        <w:rPr>
          <w:i/>
          <w:iCs/>
        </w:rPr>
        <w:t xml:space="preserve"> </w:t>
      </w:r>
      <w:r w:rsidR="00A83F37" w:rsidRPr="00A83F37">
        <w:rPr>
          <w:i/>
          <w:iCs/>
        </w:rPr>
        <w:br/>
      </w:r>
      <w:r w:rsidRPr="00A83F37">
        <w:t xml:space="preserve">w wysokości </w:t>
      </w:r>
      <w:r w:rsidRPr="00A83F37">
        <w:rPr>
          <w:bCs/>
        </w:rPr>
        <w:t>2000 zł. za każdy dzień pozostawania w zwłoce w stosunku</w:t>
      </w:r>
      <w:r w:rsidRPr="00A83F37">
        <w:t xml:space="preserve"> do  terminu określonego w umowie z podwykonawcą.</w:t>
      </w:r>
    </w:p>
    <w:p w14:paraId="0BF13EB2" w14:textId="77777777" w:rsidR="002F5B73" w:rsidRPr="00A83F37" w:rsidRDefault="002F5B73" w:rsidP="002F5B73">
      <w:pPr>
        <w:shd w:val="clear" w:color="auto" w:fill="FFFFFF"/>
        <w:ind w:left="284" w:hanging="284"/>
        <w:jc w:val="both"/>
      </w:pPr>
      <w:r w:rsidRPr="00A83F37">
        <w:t xml:space="preserve">2)  nieprzedłożenia do zaakceptowania projektu umowy o podwykonawstwo, której przedmiotem są roboty budowlane lub projektu jej zmiany   w wysokości </w:t>
      </w:r>
      <w:r w:rsidRPr="00A83F37">
        <w:rPr>
          <w:b/>
        </w:rPr>
        <w:t>5 %</w:t>
      </w:r>
      <w:r w:rsidRPr="00A83F37">
        <w:rPr>
          <w:i/>
          <w:iCs/>
        </w:rPr>
        <w:t xml:space="preserve"> </w:t>
      </w:r>
      <w:r w:rsidRPr="00A83F37">
        <w:t>wartości brutto przedmiotu umowy ustalonej w § 5  ust. 1. niniejszej umowy.</w:t>
      </w:r>
    </w:p>
    <w:p w14:paraId="40FEDC53" w14:textId="6DBAFBDE" w:rsidR="002F5B73" w:rsidRPr="00A83F37" w:rsidRDefault="002F5B73" w:rsidP="002F5B73">
      <w:pPr>
        <w:pStyle w:val="Tekstpodstawowywcity3"/>
        <w:spacing w:after="0"/>
        <w:ind w:left="284" w:hanging="284"/>
        <w:jc w:val="both"/>
        <w:rPr>
          <w:sz w:val="24"/>
          <w:szCs w:val="24"/>
        </w:rPr>
      </w:pPr>
      <w:r w:rsidRPr="00A83F37">
        <w:rPr>
          <w:sz w:val="24"/>
          <w:szCs w:val="24"/>
        </w:rPr>
        <w:t xml:space="preserve">3) nieprzedłożenia poświadczonej za zgodność z oryginałem kopii umowy o podwykonawstwo </w:t>
      </w:r>
      <w:r w:rsidR="00A83F37" w:rsidRPr="00A83F37">
        <w:rPr>
          <w:sz w:val="24"/>
          <w:szCs w:val="24"/>
        </w:rPr>
        <w:br/>
      </w:r>
      <w:r w:rsidRPr="00A83F37">
        <w:rPr>
          <w:sz w:val="24"/>
          <w:szCs w:val="24"/>
        </w:rPr>
        <w:t xml:space="preserve">lub jej zmiany w wysokości </w:t>
      </w:r>
      <w:r w:rsidRPr="00A83F37">
        <w:rPr>
          <w:b/>
          <w:sz w:val="24"/>
          <w:szCs w:val="24"/>
        </w:rPr>
        <w:t>5%</w:t>
      </w:r>
      <w:r w:rsidRPr="00A83F37">
        <w:rPr>
          <w:sz w:val="24"/>
          <w:szCs w:val="24"/>
        </w:rPr>
        <w:t xml:space="preserve"> wartości brutto przedmiotu umowy ustalonej w § 5 ust. 1.,  niniejszej umowy.</w:t>
      </w:r>
    </w:p>
    <w:p w14:paraId="0C574132" w14:textId="712D30EE" w:rsidR="002F5B73" w:rsidRPr="00A83F37" w:rsidRDefault="002F5B73" w:rsidP="00D507AC">
      <w:pPr>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84"/>
        </w:tabs>
        <w:ind w:left="284" w:right="215" w:hanging="284"/>
        <w:jc w:val="both"/>
      </w:pPr>
      <w:r w:rsidRPr="00A83F37">
        <w:t xml:space="preserve">braku zmiany umowy o podwykonawstwo w zakresie terminu zapłaty pomimo zastrzeżeń        Zamawiającego  w wysokości </w:t>
      </w:r>
      <w:r w:rsidRPr="00A83F37">
        <w:rPr>
          <w:b/>
        </w:rPr>
        <w:t>5%</w:t>
      </w:r>
      <w:r w:rsidRPr="00A83F37">
        <w:t xml:space="preserve"> wartości brutto przedmiotu umowy ustalonej w § 5 ust. 1 niniejszej umowy.</w:t>
      </w:r>
    </w:p>
    <w:p w14:paraId="0A6CDFA7" w14:textId="77777777" w:rsidR="002F5B73" w:rsidRPr="00A83F37" w:rsidRDefault="002F5B73" w:rsidP="00D507AC">
      <w:pPr>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84"/>
        </w:tabs>
        <w:ind w:left="284" w:right="215" w:hanging="284"/>
        <w:jc w:val="both"/>
      </w:pPr>
      <w:r w:rsidRPr="00A83F37">
        <w:t xml:space="preserve">za realizację umowy przy udziale nieujawnionych podwykonawców, Wykonawca zapłaci Zamawiającemu karę umowną w wysokości </w:t>
      </w:r>
      <w:r w:rsidRPr="00A83F37">
        <w:rPr>
          <w:b/>
        </w:rPr>
        <w:t>10 000</w:t>
      </w:r>
      <w:r w:rsidRPr="00A83F37">
        <w:t xml:space="preserve"> zł. za każdorazowy fakt nieujawnienia podwykonawcy.</w:t>
      </w:r>
    </w:p>
    <w:p w14:paraId="0DCCBDE5" w14:textId="77777777" w:rsidR="002F5B73" w:rsidRPr="00A83F37" w:rsidRDefault="002F5B73" w:rsidP="002F5B73">
      <w:pPr>
        <w:shd w:val="clear" w:color="auto" w:fill="FFFFFF"/>
        <w:ind w:left="284" w:hanging="284"/>
        <w:jc w:val="both"/>
      </w:pPr>
      <w:r w:rsidRPr="00A83F37">
        <w:t>13. Wykonawca ponosi pełną odpowiedzialność za właściwe i terminowe wykonanie całego przedmiotu umowy, w tym także odpowiedzialność za jakość, terminowość oraz bezpieczeństwo realizowanych zobowiązań wynikających z umów o podwykonawstwo.</w:t>
      </w:r>
    </w:p>
    <w:p w14:paraId="029DC4D3" w14:textId="77777777" w:rsidR="002F5B73" w:rsidRPr="00A83F37" w:rsidRDefault="002F5B73" w:rsidP="002F5B73">
      <w:pPr>
        <w:shd w:val="clear" w:color="auto" w:fill="FFFFFF"/>
        <w:ind w:left="426" w:hanging="426"/>
        <w:jc w:val="both"/>
      </w:pPr>
      <w:r w:rsidRPr="00A83F37">
        <w:t>14. Wykonawca odpowiada za działania Podwykonawców i ich pracowników jak za działania własne.</w:t>
      </w:r>
    </w:p>
    <w:p w14:paraId="799482D4" w14:textId="77777777" w:rsidR="002F5B73" w:rsidRPr="00A83F37" w:rsidRDefault="002F5B73" w:rsidP="002F5B73">
      <w:pPr>
        <w:shd w:val="clear" w:color="auto" w:fill="FFFFFF"/>
        <w:ind w:left="426" w:hanging="426"/>
        <w:jc w:val="both"/>
      </w:pPr>
    </w:p>
    <w:p w14:paraId="5629F9CE" w14:textId="1C7167DF" w:rsidR="002477E8" w:rsidRPr="005F2674" w:rsidRDefault="002477E8" w:rsidP="00365E7E">
      <w:pPr>
        <w:shd w:val="clear" w:color="auto" w:fill="FFFFFF"/>
        <w:ind w:left="426" w:hanging="426"/>
        <w:jc w:val="both"/>
        <w:rPr>
          <w:color w:val="000000" w:themeColor="text1"/>
        </w:rPr>
      </w:pPr>
    </w:p>
    <w:p w14:paraId="10E45723" w14:textId="450C15C7" w:rsidR="00C72D50" w:rsidRPr="005F2674" w:rsidRDefault="001033EB" w:rsidP="00CE6ED7">
      <w:pPr>
        <w:shd w:val="clear" w:color="auto" w:fill="FFFFFF"/>
        <w:jc w:val="center"/>
        <w:rPr>
          <w:b/>
          <w:bCs/>
          <w:color w:val="000000" w:themeColor="text1"/>
        </w:rPr>
      </w:pPr>
      <w:r w:rsidRPr="005F2674">
        <w:rPr>
          <w:b/>
          <w:bCs/>
          <w:color w:val="000000" w:themeColor="text1"/>
        </w:rPr>
        <w:t xml:space="preserve">§ </w:t>
      </w:r>
      <w:r w:rsidR="002F5B73">
        <w:rPr>
          <w:b/>
          <w:bCs/>
          <w:color w:val="000000" w:themeColor="text1"/>
        </w:rPr>
        <w:t>7</w:t>
      </w:r>
    </w:p>
    <w:p w14:paraId="0581BC7F" w14:textId="77777777" w:rsidR="00DD12C5" w:rsidRPr="005F2674" w:rsidRDefault="00DD12C5" w:rsidP="00CE6ED7">
      <w:pPr>
        <w:shd w:val="clear" w:color="auto" w:fill="FFFFFF"/>
        <w:jc w:val="center"/>
        <w:rPr>
          <w:b/>
          <w:bCs/>
          <w:i/>
          <w:color w:val="000000" w:themeColor="text1"/>
          <w:sz w:val="22"/>
          <w:szCs w:val="22"/>
        </w:rPr>
      </w:pPr>
    </w:p>
    <w:p w14:paraId="22EFA41F" w14:textId="27C157F1" w:rsidR="00C72D50" w:rsidRPr="005F2674" w:rsidRDefault="001F31C7" w:rsidP="00365E7E">
      <w:pPr>
        <w:pStyle w:val="Domylnie"/>
        <w:shd w:val="clear" w:color="auto" w:fill="FFFFFF"/>
        <w:spacing w:after="120"/>
        <w:jc w:val="both"/>
        <w:rPr>
          <w:rFonts w:ascii="Times New Roman" w:hAnsi="Times New Roman"/>
          <w:color w:val="000000" w:themeColor="text1"/>
          <w:sz w:val="24"/>
        </w:rPr>
      </w:pPr>
      <w:r w:rsidRPr="005F2674">
        <w:rPr>
          <w:rFonts w:ascii="Times New Roman" w:hAnsi="Times New Roman"/>
          <w:b/>
          <w:color w:val="000000" w:themeColor="text1"/>
          <w:sz w:val="24"/>
          <w:szCs w:val="24"/>
          <w:u w:val="single"/>
        </w:rPr>
        <w:t>Fakturowanie i rozliczenie</w:t>
      </w:r>
    </w:p>
    <w:p w14:paraId="5E77FAE6" w14:textId="0843F193" w:rsidR="00C72D50" w:rsidRPr="005F2674" w:rsidRDefault="001F31C7" w:rsidP="00365E7E">
      <w:pPr>
        <w:pStyle w:val="Domylnie"/>
        <w:numPr>
          <w:ilvl w:val="0"/>
          <w:numId w:val="4"/>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Rozliczenie za wykonane roboty odbędzie się jedną  fakturą VAT, wystawioną dla Gminy Miasto Pruszków, ul. Kraszewskiego 14/16, 05-800 Pruszków po bezusterkowym odbiorze robót</w:t>
      </w:r>
      <w:r w:rsidR="00DF0F61" w:rsidRPr="005F2674">
        <w:rPr>
          <w:rFonts w:ascii="Times New Roman" w:hAnsi="Times New Roman"/>
          <w:color w:val="000000" w:themeColor="text1"/>
          <w:sz w:val="24"/>
        </w:rPr>
        <w:t xml:space="preserve"> dokonanym przez obie strony Umowy</w:t>
      </w:r>
      <w:r w:rsidRPr="005F2674">
        <w:rPr>
          <w:rFonts w:ascii="Times New Roman" w:hAnsi="Times New Roman"/>
          <w:color w:val="000000" w:themeColor="text1"/>
          <w:sz w:val="24"/>
        </w:rPr>
        <w:t>.</w:t>
      </w:r>
    </w:p>
    <w:p w14:paraId="7751D411" w14:textId="65807B89" w:rsidR="00CE6ED7" w:rsidRPr="005F2674" w:rsidRDefault="00CE6ED7" w:rsidP="00365E7E">
      <w:pPr>
        <w:pStyle w:val="Domylnie"/>
        <w:numPr>
          <w:ilvl w:val="0"/>
          <w:numId w:val="4"/>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lastRenderedPageBreak/>
        <w:t xml:space="preserve">Należność Wykonawcy z tytułu realizacji </w:t>
      </w:r>
      <w:r w:rsidR="00324380" w:rsidRPr="005F2674">
        <w:rPr>
          <w:rFonts w:ascii="Times New Roman" w:hAnsi="Times New Roman"/>
          <w:color w:val="000000" w:themeColor="text1"/>
          <w:sz w:val="24"/>
        </w:rPr>
        <w:t>U</w:t>
      </w:r>
      <w:r w:rsidRPr="005F2674">
        <w:rPr>
          <w:rFonts w:ascii="Times New Roman" w:hAnsi="Times New Roman"/>
          <w:color w:val="000000" w:themeColor="text1"/>
          <w:sz w:val="24"/>
        </w:rPr>
        <w:t xml:space="preserve">mowy będzie płatna na konto wskazane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 xml:space="preserve">przez     Wykonawcę w ciągu </w:t>
      </w:r>
      <w:r w:rsidR="00AD1BDF">
        <w:rPr>
          <w:rFonts w:ascii="Times New Roman" w:hAnsi="Times New Roman"/>
          <w:color w:val="000000" w:themeColor="text1"/>
          <w:sz w:val="24"/>
        </w:rPr>
        <w:t>30</w:t>
      </w:r>
      <w:r w:rsidRPr="005F2674">
        <w:rPr>
          <w:rFonts w:ascii="Times New Roman" w:hAnsi="Times New Roman"/>
          <w:color w:val="000000" w:themeColor="text1"/>
          <w:sz w:val="24"/>
        </w:rPr>
        <w:t xml:space="preserve"> dni od daty dostarczenia faktury VAT do siedziby Zamawiająceg</w:t>
      </w:r>
      <w:r w:rsidR="00324380" w:rsidRPr="005F2674">
        <w:rPr>
          <w:rFonts w:ascii="Times New Roman" w:hAnsi="Times New Roman"/>
          <w:color w:val="000000" w:themeColor="text1"/>
          <w:sz w:val="24"/>
        </w:rPr>
        <w:t>o.</w:t>
      </w:r>
    </w:p>
    <w:p w14:paraId="761C11EF" w14:textId="4ECFCCCF" w:rsidR="00B82672" w:rsidRPr="005F2674" w:rsidRDefault="00B82672" w:rsidP="00365E7E">
      <w:pPr>
        <w:pStyle w:val="Domylnie"/>
        <w:numPr>
          <w:ilvl w:val="0"/>
          <w:numId w:val="4"/>
        </w:numPr>
        <w:shd w:val="clear" w:color="auto" w:fill="FFFFFF"/>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Datę płatności stanowi obciążenie rachunku Bankowego Zamawiającego</w:t>
      </w:r>
      <w:r w:rsidR="00324380" w:rsidRPr="005F2674">
        <w:rPr>
          <w:rFonts w:ascii="Times New Roman" w:hAnsi="Times New Roman"/>
          <w:color w:val="000000" w:themeColor="text1"/>
          <w:sz w:val="24"/>
          <w:szCs w:val="24"/>
        </w:rPr>
        <w:t>.</w:t>
      </w:r>
    </w:p>
    <w:p w14:paraId="252E8864" w14:textId="135A65E1" w:rsidR="00CE6ED7" w:rsidRPr="005F2674" w:rsidRDefault="00CE6ED7" w:rsidP="00365E7E">
      <w:pPr>
        <w:pStyle w:val="Domylnie"/>
        <w:numPr>
          <w:ilvl w:val="0"/>
          <w:numId w:val="4"/>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 xml:space="preserve">Dla potrzeb wzajemnych rozliczeń, uwzględniając postanowienia § 5 strony oświadczają,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co    następuje:</w:t>
      </w:r>
    </w:p>
    <w:p w14:paraId="4B621AD0" w14:textId="0E0311F4" w:rsidR="00C72D50" w:rsidRPr="005F2674" w:rsidRDefault="001F31C7" w:rsidP="00D507AC">
      <w:pPr>
        <w:pStyle w:val="Domylnie"/>
        <w:numPr>
          <w:ilvl w:val="0"/>
          <w:numId w:val="5"/>
        </w:numPr>
        <w:shd w:val="clear" w:color="auto" w:fill="FFFFFF"/>
        <w:ind w:left="709" w:hanging="283"/>
        <w:jc w:val="both"/>
        <w:rPr>
          <w:rFonts w:ascii="Times New Roman" w:hAnsi="Times New Roman"/>
          <w:color w:val="000000" w:themeColor="text1"/>
          <w:sz w:val="24"/>
        </w:rPr>
      </w:pPr>
      <w:r w:rsidRPr="005F2674">
        <w:rPr>
          <w:rFonts w:ascii="Times New Roman" w:hAnsi="Times New Roman"/>
          <w:color w:val="000000" w:themeColor="text1"/>
          <w:sz w:val="24"/>
        </w:rPr>
        <w:t xml:space="preserve">Gmina Miasto Pruszków jest płatnikiem podatku od towarów i usług (VAT) zarejestrowanym w Urzędzie Skarbowym w Pruszkowie, NIP 534-24-06-015 i jest upoważniona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do wystawiania faktur VAT.</w:t>
      </w:r>
    </w:p>
    <w:p w14:paraId="0DAB8185" w14:textId="1B5BE049" w:rsidR="00C72D50" w:rsidRPr="005F2674" w:rsidRDefault="001F31C7" w:rsidP="00D507AC">
      <w:pPr>
        <w:pStyle w:val="Domylnie"/>
        <w:numPr>
          <w:ilvl w:val="0"/>
          <w:numId w:val="5"/>
        </w:numPr>
        <w:shd w:val="clear" w:color="auto" w:fill="FFFFFF"/>
        <w:ind w:left="709" w:hanging="283"/>
        <w:jc w:val="both"/>
        <w:rPr>
          <w:rFonts w:ascii="Times New Roman" w:hAnsi="Times New Roman"/>
          <w:b/>
          <w:color w:val="000000" w:themeColor="text1"/>
          <w:sz w:val="24"/>
          <w:szCs w:val="24"/>
        </w:rPr>
      </w:pPr>
      <w:r w:rsidRPr="005F2674">
        <w:rPr>
          <w:rFonts w:ascii="Times New Roman" w:hAnsi="Times New Roman"/>
          <w:color w:val="000000" w:themeColor="text1"/>
          <w:sz w:val="24"/>
        </w:rPr>
        <w:t xml:space="preserve">Wykonawca oświadcza, że jest płatnikiem podatku od towarów i usług (VAT) zarejestrowanym w Urzędzie Skarbowym w </w:t>
      </w:r>
      <w:r w:rsidR="00B92539" w:rsidRPr="005F2674">
        <w:rPr>
          <w:rFonts w:ascii="Times New Roman" w:hAnsi="Times New Roman"/>
          <w:color w:val="000000" w:themeColor="text1"/>
          <w:sz w:val="24"/>
        </w:rPr>
        <w:t>…………….</w:t>
      </w:r>
      <w:r w:rsidRPr="005F2674">
        <w:rPr>
          <w:rFonts w:ascii="Times New Roman" w:hAnsi="Times New Roman"/>
          <w:color w:val="000000" w:themeColor="text1"/>
          <w:sz w:val="24"/>
        </w:rPr>
        <w:t xml:space="preserve">, </w:t>
      </w:r>
      <w:r w:rsidRPr="005F2674">
        <w:rPr>
          <w:rFonts w:ascii="Times New Roman" w:hAnsi="Times New Roman"/>
          <w:b/>
          <w:color w:val="000000" w:themeColor="text1"/>
          <w:sz w:val="24"/>
          <w:szCs w:val="24"/>
        </w:rPr>
        <w:t xml:space="preserve">NIP: </w:t>
      </w:r>
      <w:r w:rsidR="00B92539" w:rsidRPr="005F2674">
        <w:rPr>
          <w:rFonts w:ascii="Times New Roman" w:hAnsi="Times New Roman"/>
          <w:b/>
          <w:color w:val="000000" w:themeColor="text1"/>
          <w:sz w:val="24"/>
          <w:szCs w:val="24"/>
        </w:rPr>
        <w:t>…………….</w:t>
      </w:r>
      <w:r w:rsidRPr="005F2674">
        <w:rPr>
          <w:rFonts w:ascii="Times New Roman" w:hAnsi="Times New Roman"/>
          <w:b/>
          <w:color w:val="000000" w:themeColor="text1"/>
          <w:sz w:val="24"/>
          <w:szCs w:val="24"/>
        </w:rPr>
        <w:t xml:space="preserve">, </w:t>
      </w:r>
      <w:r w:rsidRPr="005F2674">
        <w:rPr>
          <w:rFonts w:ascii="Times New Roman" w:hAnsi="Times New Roman"/>
          <w:color w:val="000000" w:themeColor="text1"/>
          <w:sz w:val="24"/>
        </w:rPr>
        <w:t>i jest upoważniony do wystawiania faktur VAT.</w:t>
      </w:r>
    </w:p>
    <w:p w14:paraId="07948AA2" w14:textId="075B2935" w:rsidR="00C72D50" w:rsidRDefault="001F31C7" w:rsidP="00365E7E">
      <w:pPr>
        <w:pStyle w:val="Domylnie"/>
        <w:shd w:val="clear" w:color="auto" w:fill="FFFFFF"/>
        <w:ind w:left="567" w:hanging="283"/>
        <w:jc w:val="both"/>
        <w:rPr>
          <w:rFonts w:ascii="Times New Roman" w:hAnsi="Times New Roman"/>
          <w:b/>
          <w:color w:val="000000" w:themeColor="text1"/>
          <w:sz w:val="24"/>
        </w:rPr>
      </w:pPr>
      <w:r w:rsidRPr="005F2674">
        <w:rPr>
          <w:rFonts w:ascii="Times New Roman" w:hAnsi="Times New Roman"/>
          <w:b/>
          <w:color w:val="000000" w:themeColor="text1"/>
          <w:sz w:val="24"/>
        </w:rPr>
        <w:t xml:space="preserve">                                                                   </w:t>
      </w:r>
    </w:p>
    <w:p w14:paraId="4F48921F" w14:textId="77777777" w:rsidR="00EE4F77" w:rsidRPr="005F2674" w:rsidRDefault="00EE4F77" w:rsidP="00365E7E">
      <w:pPr>
        <w:pStyle w:val="Domylnie"/>
        <w:shd w:val="clear" w:color="auto" w:fill="FFFFFF"/>
        <w:ind w:left="567" w:hanging="283"/>
        <w:jc w:val="both"/>
        <w:rPr>
          <w:rFonts w:ascii="Times New Roman" w:hAnsi="Times New Roman"/>
          <w:b/>
          <w:color w:val="000000" w:themeColor="text1"/>
          <w:sz w:val="24"/>
        </w:rPr>
      </w:pPr>
    </w:p>
    <w:p w14:paraId="68972EFB" w14:textId="0A1D522E" w:rsidR="00C72D50" w:rsidRPr="005F2674" w:rsidRDefault="001033EB" w:rsidP="00CE6ED7">
      <w:pPr>
        <w:pStyle w:val="Domylnie"/>
        <w:shd w:val="clear" w:color="auto" w:fill="FFFFFF"/>
        <w:ind w:left="567" w:hanging="283"/>
        <w:jc w:val="center"/>
        <w:rPr>
          <w:rFonts w:ascii="Times New Roman" w:hAnsi="Times New Roman"/>
          <w:b/>
          <w:color w:val="000000" w:themeColor="text1"/>
          <w:sz w:val="24"/>
        </w:rPr>
      </w:pPr>
      <w:r w:rsidRPr="005F2674">
        <w:rPr>
          <w:rFonts w:ascii="Times New Roman" w:hAnsi="Times New Roman"/>
          <w:b/>
          <w:color w:val="000000" w:themeColor="text1"/>
          <w:sz w:val="24"/>
        </w:rPr>
        <w:t>§</w:t>
      </w:r>
      <w:r w:rsidR="002F5B73">
        <w:rPr>
          <w:rFonts w:ascii="Times New Roman" w:hAnsi="Times New Roman"/>
          <w:b/>
          <w:color w:val="000000" w:themeColor="text1"/>
          <w:sz w:val="24"/>
        </w:rPr>
        <w:t xml:space="preserve"> 8</w:t>
      </w:r>
    </w:p>
    <w:p w14:paraId="0B5AB519" w14:textId="77777777" w:rsidR="00DD12C5" w:rsidRPr="005F2674" w:rsidRDefault="00DD12C5" w:rsidP="00CE6ED7">
      <w:pPr>
        <w:pStyle w:val="Domylnie"/>
        <w:shd w:val="clear" w:color="auto" w:fill="FFFFFF"/>
        <w:ind w:left="567" w:hanging="283"/>
        <w:jc w:val="center"/>
        <w:rPr>
          <w:rFonts w:ascii="Times New Roman" w:hAnsi="Times New Roman"/>
          <w:b/>
          <w:color w:val="000000" w:themeColor="text1"/>
          <w:sz w:val="24"/>
          <w:szCs w:val="24"/>
          <w:u w:val="single"/>
        </w:rPr>
      </w:pPr>
    </w:p>
    <w:p w14:paraId="0AF253FD" w14:textId="77777777" w:rsidR="00C72D50" w:rsidRPr="005F2674" w:rsidRDefault="001F31C7" w:rsidP="00365E7E">
      <w:pPr>
        <w:pStyle w:val="Domylnie"/>
        <w:shd w:val="clear" w:color="auto" w:fill="FFFFFF"/>
        <w:spacing w:after="120"/>
        <w:jc w:val="both"/>
        <w:rPr>
          <w:rFonts w:ascii="Times New Roman" w:hAnsi="Times New Roman"/>
          <w:color w:val="000000" w:themeColor="text1"/>
          <w:sz w:val="24"/>
        </w:rPr>
      </w:pPr>
      <w:r w:rsidRPr="005F2674">
        <w:rPr>
          <w:rFonts w:ascii="Times New Roman" w:hAnsi="Times New Roman"/>
          <w:b/>
          <w:color w:val="000000" w:themeColor="text1"/>
          <w:sz w:val="24"/>
          <w:szCs w:val="24"/>
          <w:u w:val="single"/>
        </w:rPr>
        <w:t>Odbiory</w:t>
      </w:r>
    </w:p>
    <w:p w14:paraId="0D8CCD9B" w14:textId="77777777" w:rsidR="00C72D50" w:rsidRPr="005F2674"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Zamawiający wyznaczy datę i rozpocznie czynności odbioru robót stanowiących przedmiot umowy w ciągu 3 dni od  zawiadomienia o osiągnięciu gotowości do odbioru przez Wykonawcę.</w:t>
      </w:r>
    </w:p>
    <w:p w14:paraId="6DB86BBA" w14:textId="77777777" w:rsidR="00C72D50" w:rsidRPr="005F2674"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W odbiorze uczestniczyć będą przedstawiciele: Zamawiającego, Użytkownika i Wykonawcy.</w:t>
      </w:r>
    </w:p>
    <w:p w14:paraId="5709B628" w14:textId="77777777" w:rsidR="00C72D50" w:rsidRPr="005F2674"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Zamawiający zawiadamia Wykonawcę i Użytkownika  o wyznaczonym terminie odbioru.</w:t>
      </w:r>
    </w:p>
    <w:p w14:paraId="2A9DF27A" w14:textId="77777777" w:rsidR="00C72D50" w:rsidRPr="005F2674" w:rsidRDefault="001F31C7" w:rsidP="00365E7E">
      <w:pPr>
        <w:pStyle w:val="Domylnie"/>
        <w:numPr>
          <w:ilvl w:val="0"/>
          <w:numId w:val="3"/>
        </w:numPr>
        <w:shd w:val="clear" w:color="auto" w:fill="FFFFFF"/>
        <w:tabs>
          <w:tab w:val="left" w:pos="284"/>
        </w:tabs>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Wykonawca przedłoży Zamawiającemu w dniu zgłoszenia gotowości do odbioru dokumenty pozwalające na ocenę prawidłowości zastosowanych materiałów: atesty, deklarację zgodności, aprobatę techniczną.</w:t>
      </w:r>
    </w:p>
    <w:p w14:paraId="086BF2EA" w14:textId="77777777" w:rsidR="00C72D50" w:rsidRPr="005F2674" w:rsidRDefault="001F31C7" w:rsidP="00365E7E">
      <w:pPr>
        <w:pStyle w:val="Domylnie"/>
        <w:numPr>
          <w:ilvl w:val="0"/>
          <w:numId w:val="3"/>
        </w:numPr>
        <w:shd w:val="clear" w:color="auto" w:fill="FFFFFF"/>
        <w:tabs>
          <w:tab w:val="left" w:pos="284"/>
        </w:tabs>
        <w:ind w:left="284" w:hanging="284"/>
        <w:jc w:val="both"/>
        <w:rPr>
          <w:rFonts w:ascii="Times New Roman" w:hAnsi="Times New Roman"/>
          <w:b/>
          <w:color w:val="000000" w:themeColor="text1"/>
          <w:sz w:val="24"/>
        </w:rPr>
      </w:pPr>
      <w:r w:rsidRPr="005F2674">
        <w:rPr>
          <w:rFonts w:ascii="Times New Roman" w:hAnsi="Times New Roman"/>
          <w:color w:val="000000" w:themeColor="text1"/>
          <w:sz w:val="24"/>
        </w:rPr>
        <w:t>Wykonawca przekaże przedmiot zamówienia Zamawiającemu, po zakończeniu odbioru końcowego i usunięciu stwierdzonych w trakcie odbioru usterek i wad.</w:t>
      </w:r>
    </w:p>
    <w:p w14:paraId="2660033C" w14:textId="2E1A8E1F" w:rsidR="00AA2B8A" w:rsidRDefault="00AA2B8A" w:rsidP="00CE6ED7">
      <w:pPr>
        <w:pStyle w:val="Domylnie"/>
        <w:shd w:val="clear" w:color="auto" w:fill="FFFFFF"/>
        <w:ind w:left="284" w:hanging="284"/>
        <w:jc w:val="center"/>
        <w:rPr>
          <w:rFonts w:ascii="Times New Roman" w:hAnsi="Times New Roman"/>
          <w:b/>
          <w:color w:val="000000" w:themeColor="text1"/>
          <w:sz w:val="24"/>
        </w:rPr>
      </w:pPr>
    </w:p>
    <w:p w14:paraId="4BCB1374" w14:textId="77777777" w:rsidR="00EE4F77" w:rsidRPr="005F2674" w:rsidRDefault="00EE4F77" w:rsidP="00CE6ED7">
      <w:pPr>
        <w:pStyle w:val="Domylnie"/>
        <w:shd w:val="clear" w:color="auto" w:fill="FFFFFF"/>
        <w:ind w:left="284" w:hanging="284"/>
        <w:jc w:val="center"/>
        <w:rPr>
          <w:rFonts w:ascii="Times New Roman" w:hAnsi="Times New Roman"/>
          <w:b/>
          <w:color w:val="000000" w:themeColor="text1"/>
          <w:sz w:val="24"/>
        </w:rPr>
      </w:pPr>
    </w:p>
    <w:p w14:paraId="6C89F8E9" w14:textId="215C9A10" w:rsidR="00C72D50" w:rsidRPr="005F2674" w:rsidRDefault="001033EB" w:rsidP="00CE6ED7">
      <w:pPr>
        <w:pStyle w:val="Domylnie"/>
        <w:shd w:val="clear" w:color="auto" w:fill="FFFFFF"/>
        <w:ind w:left="284" w:hanging="284"/>
        <w:jc w:val="center"/>
        <w:rPr>
          <w:rFonts w:ascii="Times New Roman" w:hAnsi="Times New Roman"/>
          <w:b/>
          <w:color w:val="000000" w:themeColor="text1"/>
          <w:sz w:val="24"/>
        </w:rPr>
      </w:pPr>
      <w:r w:rsidRPr="005F2674">
        <w:rPr>
          <w:rFonts w:ascii="Times New Roman" w:hAnsi="Times New Roman"/>
          <w:b/>
          <w:color w:val="000000" w:themeColor="text1"/>
          <w:sz w:val="24"/>
        </w:rPr>
        <w:t xml:space="preserve">§ </w:t>
      </w:r>
      <w:r w:rsidR="002F5B73">
        <w:rPr>
          <w:rFonts w:ascii="Times New Roman" w:hAnsi="Times New Roman"/>
          <w:b/>
          <w:color w:val="000000" w:themeColor="text1"/>
          <w:sz w:val="24"/>
        </w:rPr>
        <w:t>9</w:t>
      </w:r>
    </w:p>
    <w:p w14:paraId="4D037094" w14:textId="77777777" w:rsidR="00DD12C5" w:rsidRPr="005F2674" w:rsidRDefault="00DD12C5" w:rsidP="00CE6ED7">
      <w:pPr>
        <w:pStyle w:val="Domylnie"/>
        <w:shd w:val="clear" w:color="auto" w:fill="FFFFFF"/>
        <w:ind w:left="284" w:hanging="284"/>
        <w:jc w:val="center"/>
        <w:rPr>
          <w:rFonts w:ascii="Times New Roman" w:hAnsi="Times New Roman"/>
          <w:b/>
          <w:color w:val="000000" w:themeColor="text1"/>
          <w:sz w:val="24"/>
          <w:szCs w:val="24"/>
          <w:u w:val="single"/>
        </w:rPr>
      </w:pPr>
    </w:p>
    <w:p w14:paraId="041EEC13" w14:textId="77777777" w:rsidR="00C72D50" w:rsidRPr="005F2674" w:rsidRDefault="001F31C7" w:rsidP="00365E7E">
      <w:pPr>
        <w:pStyle w:val="Wcicietekstu"/>
        <w:spacing w:before="0" w:after="120" w:line="240" w:lineRule="auto"/>
        <w:ind w:left="0" w:firstLine="0"/>
        <w:rPr>
          <w:rFonts w:ascii="Times New Roman" w:hAnsi="Times New Roman"/>
          <w:color w:val="000000" w:themeColor="text1"/>
          <w:spacing w:val="0"/>
          <w:sz w:val="24"/>
        </w:rPr>
      </w:pPr>
      <w:r w:rsidRPr="005F2674">
        <w:rPr>
          <w:rFonts w:ascii="Times New Roman" w:hAnsi="Times New Roman"/>
          <w:b/>
          <w:color w:val="000000" w:themeColor="text1"/>
          <w:spacing w:val="0"/>
          <w:sz w:val="24"/>
          <w:szCs w:val="24"/>
          <w:u w:val="single"/>
        </w:rPr>
        <w:t xml:space="preserve">Rękojmia za wady /gwarancja </w:t>
      </w:r>
    </w:p>
    <w:p w14:paraId="16319246" w14:textId="77777777"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spacing w:line="276" w:lineRule="auto"/>
        <w:ind w:left="284"/>
        <w:jc w:val="both"/>
        <w:rPr>
          <w:bCs/>
          <w:color w:val="000000" w:themeColor="text1"/>
        </w:rPr>
      </w:pPr>
      <w:r w:rsidRPr="005F2674">
        <w:rPr>
          <w:bCs/>
          <w:color w:val="000000" w:themeColor="text1"/>
        </w:rPr>
        <w:t>Wykonawca jest odpowiedzialny względem Zamawiającego za wady zmniejszające wartość wykonanego Przedmiotu Umowy ze względu na jego cel określony w Umowie.</w:t>
      </w:r>
    </w:p>
    <w:p w14:paraId="06C54660" w14:textId="31973A3E"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spacing w:line="276" w:lineRule="auto"/>
        <w:ind w:left="284"/>
        <w:jc w:val="both"/>
        <w:rPr>
          <w:bCs/>
          <w:color w:val="000000" w:themeColor="text1"/>
        </w:rPr>
      </w:pPr>
      <w:r w:rsidRPr="005F2674">
        <w:rPr>
          <w:bCs/>
          <w:color w:val="000000" w:themeColor="text1"/>
        </w:rPr>
        <w:t xml:space="preserve">Wykonawca jest odpowiedzialny z tytułu rękojmi i gwarancji za usunięcie wad fizycznych Przedmiotu Umowy istniejących w czasie dokonywania odbioru czynności oraz wady powstałe </w:t>
      </w:r>
      <w:r w:rsidR="00324380" w:rsidRPr="005F2674">
        <w:rPr>
          <w:bCs/>
          <w:color w:val="000000" w:themeColor="text1"/>
        </w:rPr>
        <w:br/>
      </w:r>
      <w:r w:rsidRPr="005F2674">
        <w:rPr>
          <w:bCs/>
          <w:color w:val="000000" w:themeColor="text1"/>
        </w:rPr>
        <w:t>po odbiorze, lecz z przyczyn tkwiących w Przedmiocie Umowy w chwili odbioru.</w:t>
      </w:r>
    </w:p>
    <w:p w14:paraId="5929742A" w14:textId="406A3BD3"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982"/>
        </w:tabs>
        <w:spacing w:line="276" w:lineRule="auto"/>
        <w:ind w:left="284"/>
        <w:jc w:val="both"/>
        <w:rPr>
          <w:bCs/>
          <w:color w:val="000000" w:themeColor="text1"/>
        </w:rPr>
      </w:pPr>
      <w:r w:rsidRPr="005F2674">
        <w:rPr>
          <w:bCs/>
          <w:color w:val="000000" w:themeColor="text1"/>
        </w:rPr>
        <w:t>Jeżeli w toku czynności odbioru lub w okresie rękojmi i gwarancji zostaną stwierdzone wady nie nadające się do usunięcia, Zamawiający może:</w:t>
      </w:r>
    </w:p>
    <w:p w14:paraId="265A5E4E" w14:textId="4039B5BA" w:rsidR="003247BE" w:rsidRPr="005F2674" w:rsidRDefault="003247BE" w:rsidP="00D507AC">
      <w:pPr>
        <w:pStyle w:val="Akapitzlist"/>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0425"/>
        </w:tabs>
        <w:spacing w:line="276" w:lineRule="auto"/>
        <w:jc w:val="both"/>
        <w:rPr>
          <w:color w:val="000000" w:themeColor="text1"/>
          <w:sz w:val="24"/>
          <w:szCs w:val="24"/>
        </w:rPr>
      </w:pPr>
      <w:proofErr w:type="spellStart"/>
      <w:r w:rsidRPr="005F2674">
        <w:rPr>
          <w:color w:val="000000" w:themeColor="text1"/>
          <w:sz w:val="24"/>
          <w:szCs w:val="24"/>
        </w:rPr>
        <w:t>jeżeli</w:t>
      </w:r>
      <w:proofErr w:type="spellEnd"/>
      <w:r w:rsidRPr="005F2674">
        <w:rPr>
          <w:color w:val="000000" w:themeColor="text1"/>
          <w:sz w:val="24"/>
          <w:szCs w:val="24"/>
        </w:rPr>
        <w:t xml:space="preserve"> </w:t>
      </w:r>
      <w:proofErr w:type="spellStart"/>
      <w:r w:rsidRPr="005F2674">
        <w:rPr>
          <w:color w:val="000000" w:themeColor="text1"/>
          <w:sz w:val="24"/>
          <w:szCs w:val="24"/>
        </w:rPr>
        <w:t>wady</w:t>
      </w:r>
      <w:proofErr w:type="spellEnd"/>
      <w:r w:rsidRPr="005F2674">
        <w:rPr>
          <w:color w:val="000000" w:themeColor="text1"/>
          <w:sz w:val="24"/>
          <w:szCs w:val="24"/>
        </w:rPr>
        <w:t xml:space="preserve"> </w:t>
      </w:r>
      <w:proofErr w:type="spellStart"/>
      <w:r w:rsidRPr="005F2674">
        <w:rPr>
          <w:color w:val="000000" w:themeColor="text1"/>
          <w:sz w:val="24"/>
          <w:szCs w:val="24"/>
        </w:rPr>
        <w:t>nie</w:t>
      </w:r>
      <w:proofErr w:type="spellEnd"/>
      <w:r w:rsidRPr="005F2674">
        <w:rPr>
          <w:color w:val="000000" w:themeColor="text1"/>
          <w:sz w:val="24"/>
          <w:szCs w:val="24"/>
        </w:rPr>
        <w:t xml:space="preserve"> </w:t>
      </w:r>
      <w:proofErr w:type="spellStart"/>
      <w:r w:rsidRPr="005F2674">
        <w:rPr>
          <w:color w:val="000000" w:themeColor="text1"/>
          <w:sz w:val="24"/>
          <w:szCs w:val="24"/>
        </w:rPr>
        <w:t>uniemożliwiają</w:t>
      </w:r>
      <w:proofErr w:type="spellEnd"/>
      <w:r w:rsidRPr="005F2674">
        <w:rPr>
          <w:color w:val="000000" w:themeColor="text1"/>
          <w:sz w:val="24"/>
          <w:szCs w:val="24"/>
        </w:rPr>
        <w:t xml:space="preserve"> </w:t>
      </w:r>
      <w:proofErr w:type="spellStart"/>
      <w:r w:rsidRPr="005F2674">
        <w:rPr>
          <w:color w:val="000000" w:themeColor="text1"/>
          <w:sz w:val="24"/>
          <w:szCs w:val="24"/>
        </w:rPr>
        <w:t>użytkowania</w:t>
      </w:r>
      <w:proofErr w:type="spellEnd"/>
      <w:r w:rsidRPr="005F2674">
        <w:rPr>
          <w:color w:val="000000" w:themeColor="text1"/>
          <w:sz w:val="24"/>
          <w:szCs w:val="24"/>
        </w:rPr>
        <w:t xml:space="preserve"> </w:t>
      </w:r>
      <w:proofErr w:type="spellStart"/>
      <w:r w:rsidRPr="005F2674">
        <w:rPr>
          <w:color w:val="000000" w:themeColor="text1"/>
          <w:sz w:val="24"/>
          <w:szCs w:val="24"/>
        </w:rPr>
        <w:t>Przedmiotu</w:t>
      </w:r>
      <w:proofErr w:type="spellEnd"/>
      <w:r w:rsidRPr="005F2674">
        <w:rPr>
          <w:color w:val="000000" w:themeColor="text1"/>
          <w:sz w:val="24"/>
          <w:szCs w:val="24"/>
        </w:rPr>
        <w:t xml:space="preserve"> </w:t>
      </w:r>
      <w:proofErr w:type="spellStart"/>
      <w:r w:rsidRPr="005F2674">
        <w:rPr>
          <w:color w:val="000000" w:themeColor="text1"/>
          <w:sz w:val="24"/>
          <w:szCs w:val="24"/>
        </w:rPr>
        <w:t>Umowy</w:t>
      </w:r>
      <w:proofErr w:type="spellEnd"/>
      <w:r w:rsidRPr="005F2674">
        <w:rPr>
          <w:color w:val="000000" w:themeColor="text1"/>
          <w:sz w:val="24"/>
          <w:szCs w:val="24"/>
        </w:rPr>
        <w:t xml:space="preserve"> </w:t>
      </w:r>
      <w:proofErr w:type="spellStart"/>
      <w:r w:rsidRPr="005F2674">
        <w:rPr>
          <w:color w:val="000000" w:themeColor="text1"/>
          <w:sz w:val="24"/>
          <w:szCs w:val="24"/>
        </w:rPr>
        <w:t>zgodnie</w:t>
      </w:r>
      <w:proofErr w:type="spellEnd"/>
      <w:r w:rsidRPr="005F2674">
        <w:rPr>
          <w:color w:val="000000" w:themeColor="text1"/>
          <w:sz w:val="24"/>
          <w:szCs w:val="24"/>
        </w:rPr>
        <w:t xml:space="preserve"> z </w:t>
      </w:r>
      <w:proofErr w:type="spellStart"/>
      <w:r w:rsidRPr="005F2674">
        <w:rPr>
          <w:color w:val="000000" w:themeColor="text1"/>
          <w:sz w:val="24"/>
          <w:szCs w:val="24"/>
        </w:rPr>
        <w:t>jego</w:t>
      </w:r>
      <w:proofErr w:type="spellEnd"/>
      <w:r w:rsidRPr="005F2674">
        <w:rPr>
          <w:color w:val="000000" w:themeColor="text1"/>
          <w:sz w:val="24"/>
          <w:szCs w:val="24"/>
        </w:rPr>
        <w:t xml:space="preserve"> </w:t>
      </w:r>
      <w:proofErr w:type="spellStart"/>
      <w:r w:rsidRPr="005F2674">
        <w:rPr>
          <w:color w:val="000000" w:themeColor="text1"/>
          <w:sz w:val="24"/>
          <w:szCs w:val="24"/>
        </w:rPr>
        <w:t>przeznaczeniem</w:t>
      </w:r>
      <w:proofErr w:type="spellEnd"/>
      <w:r w:rsidRPr="005F2674">
        <w:rPr>
          <w:color w:val="000000" w:themeColor="text1"/>
          <w:sz w:val="24"/>
          <w:szCs w:val="24"/>
        </w:rPr>
        <w:t xml:space="preserve">, </w:t>
      </w:r>
      <w:proofErr w:type="spellStart"/>
      <w:r w:rsidRPr="005F2674">
        <w:rPr>
          <w:color w:val="000000" w:themeColor="text1"/>
          <w:sz w:val="24"/>
          <w:szCs w:val="24"/>
        </w:rPr>
        <w:t>żądać</w:t>
      </w:r>
      <w:proofErr w:type="spellEnd"/>
      <w:r w:rsidRPr="005F2674">
        <w:rPr>
          <w:color w:val="000000" w:themeColor="text1"/>
          <w:sz w:val="24"/>
          <w:szCs w:val="24"/>
        </w:rPr>
        <w:t xml:space="preserve"> </w:t>
      </w:r>
      <w:proofErr w:type="spellStart"/>
      <w:r w:rsidRPr="005F2674">
        <w:rPr>
          <w:color w:val="000000" w:themeColor="text1"/>
          <w:sz w:val="24"/>
          <w:szCs w:val="24"/>
        </w:rPr>
        <w:t>usunięcia</w:t>
      </w:r>
      <w:proofErr w:type="spellEnd"/>
      <w:r w:rsidRPr="005F2674">
        <w:rPr>
          <w:color w:val="000000" w:themeColor="text1"/>
          <w:sz w:val="24"/>
          <w:szCs w:val="24"/>
        </w:rPr>
        <w:t xml:space="preserve"> wad, a w </w:t>
      </w:r>
      <w:proofErr w:type="spellStart"/>
      <w:r w:rsidRPr="005F2674">
        <w:rPr>
          <w:color w:val="000000" w:themeColor="text1"/>
          <w:sz w:val="24"/>
          <w:szCs w:val="24"/>
        </w:rPr>
        <w:t>razie</w:t>
      </w:r>
      <w:proofErr w:type="spellEnd"/>
      <w:r w:rsidRPr="005F2674">
        <w:rPr>
          <w:color w:val="000000" w:themeColor="text1"/>
          <w:sz w:val="24"/>
          <w:szCs w:val="24"/>
        </w:rPr>
        <w:t xml:space="preserve"> </w:t>
      </w:r>
      <w:proofErr w:type="spellStart"/>
      <w:r w:rsidRPr="005F2674">
        <w:rPr>
          <w:color w:val="000000" w:themeColor="text1"/>
          <w:sz w:val="24"/>
          <w:szCs w:val="24"/>
        </w:rPr>
        <w:t>nieusunięcia</w:t>
      </w:r>
      <w:proofErr w:type="spellEnd"/>
      <w:r w:rsidRPr="005F2674">
        <w:rPr>
          <w:color w:val="000000" w:themeColor="text1"/>
          <w:sz w:val="24"/>
          <w:szCs w:val="24"/>
        </w:rPr>
        <w:t xml:space="preserve"> </w:t>
      </w:r>
      <w:proofErr w:type="spellStart"/>
      <w:r w:rsidRPr="005F2674">
        <w:rPr>
          <w:color w:val="000000" w:themeColor="text1"/>
          <w:sz w:val="24"/>
          <w:szCs w:val="24"/>
        </w:rPr>
        <w:t>obniżyć</w:t>
      </w:r>
      <w:proofErr w:type="spellEnd"/>
      <w:r w:rsidRPr="005F2674">
        <w:rPr>
          <w:color w:val="000000" w:themeColor="text1"/>
          <w:sz w:val="24"/>
          <w:szCs w:val="24"/>
        </w:rPr>
        <w:t xml:space="preserve"> </w:t>
      </w:r>
      <w:proofErr w:type="spellStart"/>
      <w:r w:rsidRPr="005F2674">
        <w:rPr>
          <w:color w:val="000000" w:themeColor="text1"/>
          <w:sz w:val="24"/>
          <w:szCs w:val="24"/>
        </w:rPr>
        <w:t>wynagrodzenie</w:t>
      </w:r>
      <w:proofErr w:type="spellEnd"/>
      <w:r w:rsidRPr="005F2674">
        <w:rPr>
          <w:color w:val="000000" w:themeColor="text1"/>
          <w:sz w:val="24"/>
          <w:szCs w:val="24"/>
        </w:rPr>
        <w:t xml:space="preserve">, </w:t>
      </w:r>
      <w:proofErr w:type="spellStart"/>
      <w:r w:rsidRPr="005F2674">
        <w:rPr>
          <w:color w:val="000000" w:themeColor="text1"/>
          <w:sz w:val="24"/>
          <w:szCs w:val="24"/>
        </w:rPr>
        <w:t>odpowiednio</w:t>
      </w:r>
      <w:proofErr w:type="spellEnd"/>
      <w:r w:rsidRPr="005F2674">
        <w:rPr>
          <w:color w:val="000000" w:themeColor="text1"/>
          <w:sz w:val="24"/>
          <w:szCs w:val="24"/>
        </w:rPr>
        <w:t xml:space="preserve"> do </w:t>
      </w:r>
      <w:proofErr w:type="spellStart"/>
      <w:r w:rsidRPr="005F2674">
        <w:rPr>
          <w:color w:val="000000" w:themeColor="text1"/>
          <w:sz w:val="24"/>
          <w:szCs w:val="24"/>
        </w:rPr>
        <w:t>utraconej</w:t>
      </w:r>
      <w:proofErr w:type="spellEnd"/>
      <w:r w:rsidRPr="005F2674">
        <w:rPr>
          <w:color w:val="000000" w:themeColor="text1"/>
          <w:sz w:val="24"/>
          <w:szCs w:val="24"/>
        </w:rPr>
        <w:t xml:space="preserve"> </w:t>
      </w:r>
      <w:proofErr w:type="spellStart"/>
      <w:r w:rsidRPr="005F2674">
        <w:rPr>
          <w:color w:val="000000" w:themeColor="text1"/>
          <w:sz w:val="24"/>
          <w:szCs w:val="24"/>
        </w:rPr>
        <w:t>wartości</w:t>
      </w:r>
      <w:proofErr w:type="spellEnd"/>
      <w:r w:rsidRPr="005F2674">
        <w:rPr>
          <w:color w:val="000000" w:themeColor="text1"/>
          <w:sz w:val="24"/>
          <w:szCs w:val="24"/>
        </w:rPr>
        <w:t xml:space="preserve"> </w:t>
      </w:r>
      <w:proofErr w:type="spellStart"/>
      <w:r w:rsidRPr="005F2674">
        <w:rPr>
          <w:color w:val="000000" w:themeColor="text1"/>
          <w:sz w:val="24"/>
          <w:szCs w:val="24"/>
        </w:rPr>
        <w:t>użytkowej</w:t>
      </w:r>
      <w:proofErr w:type="spellEnd"/>
      <w:r w:rsidRPr="005F2674">
        <w:rPr>
          <w:color w:val="000000" w:themeColor="text1"/>
          <w:sz w:val="24"/>
          <w:szCs w:val="24"/>
        </w:rPr>
        <w:t xml:space="preserve"> </w:t>
      </w:r>
      <w:proofErr w:type="spellStart"/>
      <w:r w:rsidRPr="005F2674">
        <w:rPr>
          <w:color w:val="000000" w:themeColor="text1"/>
          <w:sz w:val="24"/>
          <w:szCs w:val="24"/>
        </w:rPr>
        <w:t>i</w:t>
      </w:r>
      <w:proofErr w:type="spellEnd"/>
      <w:r w:rsidRPr="005F2674">
        <w:rPr>
          <w:color w:val="000000" w:themeColor="text1"/>
          <w:sz w:val="24"/>
          <w:szCs w:val="24"/>
        </w:rPr>
        <w:t xml:space="preserve"> </w:t>
      </w:r>
      <w:proofErr w:type="spellStart"/>
      <w:r w:rsidRPr="005F2674">
        <w:rPr>
          <w:color w:val="000000" w:themeColor="text1"/>
          <w:sz w:val="24"/>
          <w:szCs w:val="24"/>
        </w:rPr>
        <w:t>technicznej</w:t>
      </w:r>
      <w:proofErr w:type="spellEnd"/>
      <w:r w:rsidR="00900436">
        <w:rPr>
          <w:color w:val="000000" w:themeColor="text1"/>
          <w:sz w:val="24"/>
          <w:szCs w:val="24"/>
        </w:rPr>
        <w:t>,</w:t>
      </w:r>
    </w:p>
    <w:p w14:paraId="73E09127" w14:textId="1BC5D4E6" w:rsidR="003247BE" w:rsidRPr="005F2674" w:rsidRDefault="003247BE" w:rsidP="00D507AC">
      <w:pPr>
        <w:pStyle w:val="Akapitzlist"/>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20425"/>
          <w:tab w:val="left" w:pos="-19858"/>
        </w:tabs>
        <w:spacing w:line="276" w:lineRule="auto"/>
        <w:jc w:val="both"/>
        <w:rPr>
          <w:color w:val="000000" w:themeColor="text1"/>
          <w:sz w:val="24"/>
          <w:szCs w:val="24"/>
        </w:rPr>
      </w:pPr>
      <w:proofErr w:type="spellStart"/>
      <w:r w:rsidRPr="005F2674">
        <w:rPr>
          <w:color w:val="000000" w:themeColor="text1"/>
          <w:sz w:val="24"/>
          <w:szCs w:val="24"/>
        </w:rPr>
        <w:t>jeżeli</w:t>
      </w:r>
      <w:proofErr w:type="spellEnd"/>
      <w:r w:rsidRPr="005F2674">
        <w:rPr>
          <w:color w:val="000000" w:themeColor="text1"/>
          <w:sz w:val="24"/>
          <w:szCs w:val="24"/>
        </w:rPr>
        <w:t xml:space="preserve"> </w:t>
      </w:r>
      <w:proofErr w:type="spellStart"/>
      <w:r w:rsidRPr="005F2674">
        <w:rPr>
          <w:color w:val="000000" w:themeColor="text1"/>
          <w:sz w:val="24"/>
          <w:szCs w:val="24"/>
        </w:rPr>
        <w:t>wady</w:t>
      </w:r>
      <w:proofErr w:type="spellEnd"/>
      <w:r w:rsidRPr="005F2674">
        <w:rPr>
          <w:color w:val="000000" w:themeColor="text1"/>
          <w:sz w:val="24"/>
          <w:szCs w:val="24"/>
        </w:rPr>
        <w:t xml:space="preserve"> </w:t>
      </w:r>
      <w:proofErr w:type="spellStart"/>
      <w:r w:rsidRPr="005F2674">
        <w:rPr>
          <w:color w:val="000000" w:themeColor="text1"/>
          <w:sz w:val="24"/>
          <w:szCs w:val="24"/>
        </w:rPr>
        <w:t>uniemożliwiają</w:t>
      </w:r>
      <w:proofErr w:type="spellEnd"/>
      <w:r w:rsidRPr="005F2674">
        <w:rPr>
          <w:color w:val="000000" w:themeColor="text1"/>
          <w:sz w:val="24"/>
          <w:szCs w:val="24"/>
        </w:rPr>
        <w:t xml:space="preserve"> </w:t>
      </w:r>
      <w:proofErr w:type="spellStart"/>
      <w:r w:rsidRPr="005F2674">
        <w:rPr>
          <w:color w:val="000000" w:themeColor="text1"/>
          <w:sz w:val="24"/>
          <w:szCs w:val="24"/>
        </w:rPr>
        <w:t>użytkowanie</w:t>
      </w:r>
      <w:proofErr w:type="spellEnd"/>
      <w:r w:rsidRPr="005F2674">
        <w:rPr>
          <w:color w:val="000000" w:themeColor="text1"/>
          <w:sz w:val="24"/>
          <w:szCs w:val="24"/>
        </w:rPr>
        <w:t xml:space="preserve"> </w:t>
      </w:r>
      <w:proofErr w:type="spellStart"/>
      <w:r w:rsidRPr="005F2674">
        <w:rPr>
          <w:color w:val="000000" w:themeColor="text1"/>
          <w:sz w:val="24"/>
          <w:szCs w:val="24"/>
        </w:rPr>
        <w:t>Przedmiotu</w:t>
      </w:r>
      <w:proofErr w:type="spellEnd"/>
      <w:r w:rsidRPr="005F2674">
        <w:rPr>
          <w:color w:val="000000" w:themeColor="text1"/>
          <w:sz w:val="24"/>
          <w:szCs w:val="24"/>
        </w:rPr>
        <w:t xml:space="preserve"> </w:t>
      </w:r>
      <w:proofErr w:type="spellStart"/>
      <w:r w:rsidRPr="005F2674">
        <w:rPr>
          <w:color w:val="000000" w:themeColor="text1"/>
          <w:sz w:val="24"/>
          <w:szCs w:val="24"/>
        </w:rPr>
        <w:t>Umowy</w:t>
      </w:r>
      <w:proofErr w:type="spellEnd"/>
      <w:r w:rsidRPr="005F2674">
        <w:rPr>
          <w:color w:val="000000" w:themeColor="text1"/>
          <w:sz w:val="24"/>
          <w:szCs w:val="24"/>
        </w:rPr>
        <w:t xml:space="preserve"> </w:t>
      </w:r>
      <w:proofErr w:type="spellStart"/>
      <w:r w:rsidRPr="005F2674">
        <w:rPr>
          <w:color w:val="000000" w:themeColor="text1"/>
          <w:sz w:val="24"/>
          <w:szCs w:val="24"/>
        </w:rPr>
        <w:t>zgodnie</w:t>
      </w:r>
      <w:proofErr w:type="spellEnd"/>
      <w:r w:rsidRPr="005F2674">
        <w:rPr>
          <w:color w:val="000000" w:themeColor="text1"/>
          <w:sz w:val="24"/>
          <w:szCs w:val="24"/>
        </w:rPr>
        <w:t xml:space="preserve"> z </w:t>
      </w:r>
      <w:proofErr w:type="spellStart"/>
      <w:r w:rsidRPr="005F2674">
        <w:rPr>
          <w:color w:val="000000" w:themeColor="text1"/>
          <w:sz w:val="24"/>
          <w:szCs w:val="24"/>
        </w:rPr>
        <w:t>jego</w:t>
      </w:r>
      <w:proofErr w:type="spellEnd"/>
      <w:r w:rsidRPr="005F2674">
        <w:rPr>
          <w:color w:val="000000" w:themeColor="text1"/>
          <w:sz w:val="24"/>
          <w:szCs w:val="24"/>
        </w:rPr>
        <w:t xml:space="preserve"> </w:t>
      </w:r>
      <w:proofErr w:type="spellStart"/>
      <w:r w:rsidRPr="005F2674">
        <w:rPr>
          <w:color w:val="000000" w:themeColor="text1"/>
          <w:sz w:val="24"/>
          <w:szCs w:val="24"/>
        </w:rPr>
        <w:t>przeznaczeniem</w:t>
      </w:r>
      <w:proofErr w:type="spellEnd"/>
      <w:r w:rsidRPr="005F2674">
        <w:rPr>
          <w:color w:val="000000" w:themeColor="text1"/>
          <w:sz w:val="24"/>
          <w:szCs w:val="24"/>
        </w:rPr>
        <w:t xml:space="preserve">, </w:t>
      </w:r>
      <w:proofErr w:type="spellStart"/>
      <w:r w:rsidRPr="005F2674">
        <w:rPr>
          <w:color w:val="000000" w:themeColor="text1"/>
          <w:sz w:val="24"/>
          <w:szCs w:val="24"/>
        </w:rPr>
        <w:t>Zamawiający</w:t>
      </w:r>
      <w:proofErr w:type="spellEnd"/>
      <w:r w:rsidRPr="005F2674">
        <w:rPr>
          <w:color w:val="000000" w:themeColor="text1"/>
          <w:sz w:val="24"/>
          <w:szCs w:val="24"/>
        </w:rPr>
        <w:t xml:space="preserve"> </w:t>
      </w:r>
      <w:proofErr w:type="spellStart"/>
      <w:r w:rsidRPr="005F2674">
        <w:rPr>
          <w:color w:val="000000" w:themeColor="text1"/>
          <w:sz w:val="24"/>
          <w:szCs w:val="24"/>
        </w:rPr>
        <w:t>może</w:t>
      </w:r>
      <w:proofErr w:type="spellEnd"/>
      <w:r w:rsidRPr="005F2674">
        <w:rPr>
          <w:color w:val="000000" w:themeColor="text1"/>
          <w:sz w:val="24"/>
          <w:szCs w:val="24"/>
        </w:rPr>
        <w:t xml:space="preserve"> </w:t>
      </w:r>
      <w:proofErr w:type="spellStart"/>
      <w:r w:rsidRPr="005F2674">
        <w:rPr>
          <w:color w:val="000000" w:themeColor="text1"/>
          <w:sz w:val="24"/>
          <w:szCs w:val="24"/>
        </w:rPr>
        <w:t>odstąpić</w:t>
      </w:r>
      <w:proofErr w:type="spellEnd"/>
      <w:r w:rsidRPr="005F2674">
        <w:rPr>
          <w:color w:val="000000" w:themeColor="text1"/>
          <w:sz w:val="24"/>
          <w:szCs w:val="24"/>
        </w:rPr>
        <w:t xml:space="preserve"> </w:t>
      </w:r>
      <w:proofErr w:type="spellStart"/>
      <w:r w:rsidRPr="005F2674">
        <w:rPr>
          <w:color w:val="000000" w:themeColor="text1"/>
          <w:sz w:val="24"/>
          <w:szCs w:val="24"/>
        </w:rPr>
        <w:t>od</w:t>
      </w:r>
      <w:proofErr w:type="spellEnd"/>
      <w:r w:rsidRPr="005F2674">
        <w:rPr>
          <w:color w:val="000000" w:themeColor="text1"/>
          <w:sz w:val="24"/>
          <w:szCs w:val="24"/>
        </w:rPr>
        <w:t xml:space="preserve"> </w:t>
      </w:r>
      <w:proofErr w:type="spellStart"/>
      <w:r w:rsidRPr="005F2674">
        <w:rPr>
          <w:color w:val="000000" w:themeColor="text1"/>
          <w:sz w:val="24"/>
          <w:szCs w:val="24"/>
        </w:rPr>
        <w:t>Umowy</w:t>
      </w:r>
      <w:proofErr w:type="spellEnd"/>
      <w:r w:rsidRPr="005F2674">
        <w:rPr>
          <w:color w:val="000000" w:themeColor="text1"/>
          <w:sz w:val="24"/>
          <w:szCs w:val="24"/>
        </w:rPr>
        <w:t xml:space="preserve"> </w:t>
      </w:r>
      <w:proofErr w:type="spellStart"/>
      <w:r w:rsidRPr="005F2674">
        <w:rPr>
          <w:color w:val="000000" w:themeColor="text1"/>
          <w:sz w:val="24"/>
          <w:szCs w:val="24"/>
        </w:rPr>
        <w:t>lub</w:t>
      </w:r>
      <w:proofErr w:type="spellEnd"/>
      <w:r w:rsidRPr="005F2674">
        <w:rPr>
          <w:color w:val="000000" w:themeColor="text1"/>
          <w:sz w:val="24"/>
          <w:szCs w:val="24"/>
        </w:rPr>
        <w:t xml:space="preserve"> </w:t>
      </w:r>
      <w:proofErr w:type="spellStart"/>
      <w:r w:rsidRPr="005F2674">
        <w:rPr>
          <w:color w:val="000000" w:themeColor="text1"/>
          <w:sz w:val="24"/>
          <w:szCs w:val="24"/>
        </w:rPr>
        <w:t>żądać</w:t>
      </w:r>
      <w:proofErr w:type="spellEnd"/>
      <w:r w:rsidRPr="005F2674">
        <w:rPr>
          <w:color w:val="000000" w:themeColor="text1"/>
          <w:sz w:val="24"/>
          <w:szCs w:val="24"/>
        </w:rPr>
        <w:t xml:space="preserve"> </w:t>
      </w:r>
      <w:proofErr w:type="spellStart"/>
      <w:r w:rsidRPr="005F2674">
        <w:rPr>
          <w:color w:val="000000" w:themeColor="text1"/>
          <w:sz w:val="24"/>
          <w:szCs w:val="24"/>
        </w:rPr>
        <w:t>ponownego</w:t>
      </w:r>
      <w:proofErr w:type="spellEnd"/>
      <w:r w:rsidRPr="005F2674">
        <w:rPr>
          <w:color w:val="000000" w:themeColor="text1"/>
          <w:sz w:val="24"/>
          <w:szCs w:val="24"/>
        </w:rPr>
        <w:t xml:space="preserve"> </w:t>
      </w:r>
      <w:proofErr w:type="spellStart"/>
      <w:r w:rsidRPr="005F2674">
        <w:rPr>
          <w:color w:val="000000" w:themeColor="text1"/>
          <w:sz w:val="24"/>
          <w:szCs w:val="24"/>
        </w:rPr>
        <w:t>wykonania</w:t>
      </w:r>
      <w:proofErr w:type="spellEnd"/>
      <w:r w:rsidRPr="005F2674">
        <w:rPr>
          <w:color w:val="000000" w:themeColor="text1"/>
          <w:sz w:val="24"/>
          <w:szCs w:val="24"/>
        </w:rPr>
        <w:t xml:space="preserve"> </w:t>
      </w:r>
      <w:proofErr w:type="spellStart"/>
      <w:r w:rsidRPr="005F2674">
        <w:rPr>
          <w:color w:val="000000" w:themeColor="text1"/>
          <w:sz w:val="24"/>
          <w:szCs w:val="24"/>
        </w:rPr>
        <w:t>Przedmiotu</w:t>
      </w:r>
      <w:proofErr w:type="spellEnd"/>
      <w:r w:rsidRPr="005F2674">
        <w:rPr>
          <w:color w:val="000000" w:themeColor="text1"/>
          <w:sz w:val="24"/>
          <w:szCs w:val="24"/>
        </w:rPr>
        <w:t xml:space="preserve"> </w:t>
      </w:r>
      <w:proofErr w:type="spellStart"/>
      <w:r w:rsidRPr="005F2674">
        <w:rPr>
          <w:color w:val="000000" w:themeColor="text1"/>
          <w:sz w:val="24"/>
          <w:szCs w:val="24"/>
        </w:rPr>
        <w:t>Umowy</w:t>
      </w:r>
      <w:proofErr w:type="spellEnd"/>
      <w:r w:rsidRPr="005F2674">
        <w:rPr>
          <w:color w:val="000000" w:themeColor="text1"/>
          <w:sz w:val="24"/>
          <w:szCs w:val="24"/>
        </w:rPr>
        <w:t xml:space="preserve">, </w:t>
      </w:r>
      <w:proofErr w:type="spellStart"/>
      <w:r w:rsidRPr="005F2674">
        <w:rPr>
          <w:color w:val="000000" w:themeColor="text1"/>
          <w:sz w:val="24"/>
          <w:szCs w:val="24"/>
        </w:rPr>
        <w:t>zachowując</w:t>
      </w:r>
      <w:proofErr w:type="spellEnd"/>
      <w:r w:rsidRPr="005F2674">
        <w:rPr>
          <w:color w:val="000000" w:themeColor="text1"/>
          <w:sz w:val="24"/>
          <w:szCs w:val="24"/>
        </w:rPr>
        <w:t xml:space="preserve"> </w:t>
      </w:r>
      <w:proofErr w:type="spellStart"/>
      <w:r w:rsidRPr="005F2674">
        <w:rPr>
          <w:color w:val="000000" w:themeColor="text1"/>
          <w:sz w:val="24"/>
          <w:szCs w:val="24"/>
        </w:rPr>
        <w:t>prawo</w:t>
      </w:r>
      <w:proofErr w:type="spellEnd"/>
      <w:r w:rsidRPr="005F2674">
        <w:rPr>
          <w:color w:val="000000" w:themeColor="text1"/>
          <w:sz w:val="24"/>
          <w:szCs w:val="24"/>
        </w:rPr>
        <w:t xml:space="preserve"> </w:t>
      </w:r>
      <w:proofErr w:type="spellStart"/>
      <w:r w:rsidRPr="005F2674">
        <w:rPr>
          <w:color w:val="000000" w:themeColor="text1"/>
          <w:sz w:val="24"/>
          <w:szCs w:val="24"/>
        </w:rPr>
        <w:t>domagania</w:t>
      </w:r>
      <w:proofErr w:type="spellEnd"/>
      <w:r w:rsidRPr="005F2674">
        <w:rPr>
          <w:color w:val="000000" w:themeColor="text1"/>
          <w:sz w:val="24"/>
          <w:szCs w:val="24"/>
        </w:rPr>
        <w:t xml:space="preserve"> </w:t>
      </w:r>
      <w:proofErr w:type="spellStart"/>
      <w:r w:rsidRPr="005F2674">
        <w:rPr>
          <w:color w:val="000000" w:themeColor="text1"/>
          <w:sz w:val="24"/>
          <w:szCs w:val="24"/>
        </w:rPr>
        <w:t>się</w:t>
      </w:r>
      <w:proofErr w:type="spellEnd"/>
      <w:r w:rsidRPr="005F2674">
        <w:rPr>
          <w:color w:val="000000" w:themeColor="text1"/>
          <w:sz w:val="24"/>
          <w:szCs w:val="24"/>
        </w:rPr>
        <w:t xml:space="preserve"> </w:t>
      </w:r>
      <w:proofErr w:type="spellStart"/>
      <w:r w:rsidRPr="005F2674">
        <w:rPr>
          <w:color w:val="000000" w:themeColor="text1"/>
          <w:sz w:val="24"/>
          <w:szCs w:val="24"/>
        </w:rPr>
        <w:t>od</w:t>
      </w:r>
      <w:proofErr w:type="spellEnd"/>
      <w:r w:rsidRPr="005F2674">
        <w:rPr>
          <w:color w:val="000000" w:themeColor="text1"/>
          <w:sz w:val="24"/>
          <w:szCs w:val="24"/>
        </w:rPr>
        <w:t xml:space="preserve"> </w:t>
      </w:r>
      <w:proofErr w:type="spellStart"/>
      <w:r w:rsidRPr="005F2674">
        <w:rPr>
          <w:color w:val="000000" w:themeColor="text1"/>
          <w:sz w:val="24"/>
          <w:szCs w:val="24"/>
        </w:rPr>
        <w:t>Wykonawcy</w:t>
      </w:r>
      <w:proofErr w:type="spellEnd"/>
      <w:r w:rsidRPr="005F2674">
        <w:rPr>
          <w:color w:val="000000" w:themeColor="text1"/>
          <w:sz w:val="24"/>
          <w:szCs w:val="24"/>
        </w:rPr>
        <w:t xml:space="preserve"> </w:t>
      </w:r>
      <w:proofErr w:type="spellStart"/>
      <w:r w:rsidRPr="005F2674">
        <w:rPr>
          <w:color w:val="000000" w:themeColor="text1"/>
          <w:sz w:val="24"/>
          <w:szCs w:val="24"/>
        </w:rPr>
        <w:t>naprawienia</w:t>
      </w:r>
      <w:proofErr w:type="spellEnd"/>
      <w:r w:rsidRPr="005F2674">
        <w:rPr>
          <w:color w:val="000000" w:themeColor="text1"/>
          <w:sz w:val="24"/>
          <w:szCs w:val="24"/>
        </w:rPr>
        <w:t xml:space="preserve"> </w:t>
      </w:r>
      <w:proofErr w:type="spellStart"/>
      <w:r w:rsidRPr="005F2674">
        <w:rPr>
          <w:color w:val="000000" w:themeColor="text1"/>
          <w:sz w:val="24"/>
          <w:szCs w:val="24"/>
        </w:rPr>
        <w:t>szkody</w:t>
      </w:r>
      <w:proofErr w:type="spellEnd"/>
      <w:r w:rsidRPr="005F2674">
        <w:rPr>
          <w:color w:val="000000" w:themeColor="text1"/>
          <w:sz w:val="24"/>
          <w:szCs w:val="24"/>
        </w:rPr>
        <w:t xml:space="preserve"> </w:t>
      </w:r>
      <w:proofErr w:type="spellStart"/>
      <w:r w:rsidRPr="005F2674">
        <w:rPr>
          <w:color w:val="000000" w:themeColor="text1"/>
          <w:sz w:val="24"/>
          <w:szCs w:val="24"/>
        </w:rPr>
        <w:t>wynikłej</w:t>
      </w:r>
      <w:proofErr w:type="spellEnd"/>
      <w:r w:rsidRPr="005F2674">
        <w:rPr>
          <w:color w:val="000000" w:themeColor="text1"/>
          <w:sz w:val="24"/>
          <w:szCs w:val="24"/>
        </w:rPr>
        <w:t xml:space="preserve"> </w:t>
      </w:r>
      <w:r w:rsidR="00DD12C5" w:rsidRPr="005F2674">
        <w:rPr>
          <w:color w:val="000000" w:themeColor="text1"/>
          <w:sz w:val="24"/>
          <w:szCs w:val="24"/>
        </w:rPr>
        <w:br/>
      </w:r>
      <w:proofErr w:type="spellStart"/>
      <w:r w:rsidRPr="005F2674">
        <w:rPr>
          <w:color w:val="000000" w:themeColor="text1"/>
          <w:sz w:val="24"/>
          <w:szCs w:val="24"/>
        </w:rPr>
        <w:t>ze</w:t>
      </w:r>
      <w:proofErr w:type="spellEnd"/>
      <w:r w:rsidRPr="005F2674">
        <w:rPr>
          <w:color w:val="000000" w:themeColor="text1"/>
          <w:sz w:val="24"/>
          <w:szCs w:val="24"/>
        </w:rPr>
        <w:t xml:space="preserve"> </w:t>
      </w:r>
      <w:proofErr w:type="spellStart"/>
      <w:r w:rsidRPr="005F2674">
        <w:rPr>
          <w:color w:val="000000" w:themeColor="text1"/>
          <w:sz w:val="24"/>
          <w:szCs w:val="24"/>
        </w:rPr>
        <w:t>zwłoki</w:t>
      </w:r>
      <w:proofErr w:type="spellEnd"/>
      <w:r w:rsidRPr="005F2674">
        <w:rPr>
          <w:color w:val="000000" w:themeColor="text1"/>
          <w:sz w:val="24"/>
          <w:szCs w:val="24"/>
        </w:rPr>
        <w:t>.</w:t>
      </w:r>
    </w:p>
    <w:p w14:paraId="092D7590" w14:textId="4D2B0CD4" w:rsidR="003247BE" w:rsidRPr="005F2674" w:rsidRDefault="00C014B2" w:rsidP="00C014B2">
      <w:pPr>
        <w:spacing w:line="276" w:lineRule="auto"/>
        <w:ind w:left="284" w:right="215"/>
        <w:jc w:val="both"/>
        <w:rPr>
          <w:color w:val="000000" w:themeColor="text1"/>
        </w:rPr>
      </w:pPr>
      <w:r w:rsidRPr="005F2674">
        <w:rPr>
          <w:color w:val="000000" w:themeColor="text1"/>
        </w:rPr>
        <w:t xml:space="preserve">O </w:t>
      </w:r>
      <w:r w:rsidR="003247BE" w:rsidRPr="005F2674">
        <w:rPr>
          <w:color w:val="000000" w:themeColor="text1"/>
        </w:rPr>
        <w:t>wykryciu wady Zamawiający obowiązany jest zawiadomić Wykonawcę na piśmie w terminie 14 dni od daty jej ujawnienia.</w:t>
      </w:r>
    </w:p>
    <w:p w14:paraId="3003DA79" w14:textId="157CD170"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color w:val="000000" w:themeColor="text1"/>
        </w:rPr>
        <w:t xml:space="preserve">Istnienie wady powinno być stwierdzone protokolarnie. O dacie i miejscu oględzin mających </w:t>
      </w:r>
      <w:r w:rsidR="00324380" w:rsidRPr="005F2674">
        <w:rPr>
          <w:color w:val="000000" w:themeColor="text1"/>
        </w:rPr>
        <w:br/>
      </w:r>
      <w:r w:rsidRPr="005F2674">
        <w:rPr>
          <w:color w:val="000000" w:themeColor="text1"/>
        </w:rPr>
        <w:t xml:space="preserve">na celu jej stwierdzenie Zamawiający zawiadomi Wykonawcę na piśmie na 3 dni </w:t>
      </w:r>
      <w:r w:rsidR="00324380" w:rsidRPr="005F2674">
        <w:rPr>
          <w:color w:val="000000" w:themeColor="text1"/>
        </w:rPr>
        <w:br/>
      </w:r>
      <w:r w:rsidRPr="005F2674">
        <w:rPr>
          <w:color w:val="000000" w:themeColor="text1"/>
        </w:rPr>
        <w:t>przed dokonaniem oględzin, chyba, że strony umówią się inaczej.</w:t>
      </w:r>
    </w:p>
    <w:p w14:paraId="1EE12089" w14:textId="77777777"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color w:val="000000" w:themeColor="text1"/>
        </w:rPr>
        <w:lastRenderedPageBreak/>
        <w:t>Wykonawca zobowiązany jest do usunięcia na własny koszt wad i usterek w terminie wskazanym przez Zamawiającego.</w:t>
      </w:r>
    </w:p>
    <w:p w14:paraId="50BFF4A2" w14:textId="77777777" w:rsidR="00DE6735"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color w:val="000000" w:themeColor="text1"/>
        </w:rPr>
        <w:t>Usunięcie wad winno być stwierdzone protokolarnie przez Zamawiającego.</w:t>
      </w:r>
    </w:p>
    <w:p w14:paraId="4BC9B8EB" w14:textId="77777777" w:rsidR="00DE6735" w:rsidRPr="005F2674" w:rsidRDefault="00DE6735" w:rsidP="00DE6735">
      <w:p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p>
    <w:p w14:paraId="3BF5E766" w14:textId="6148B0B6" w:rsidR="003247BE"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color w:val="000000" w:themeColor="text1"/>
        </w:rPr>
        <w:t xml:space="preserve">Na wykonany Przedmiot Umowy, wbudowane materiały i zainstalowane urządzenia Wykonawca udziela Zamawiającemu gwarancję </w:t>
      </w:r>
      <w:r w:rsidR="00AD1BDF">
        <w:rPr>
          <w:color w:val="000000" w:themeColor="text1"/>
        </w:rPr>
        <w:t xml:space="preserve">na okres ……………. Zgodnie z oferta Wykonawcy </w:t>
      </w:r>
      <w:r w:rsidRPr="005F2674">
        <w:rPr>
          <w:color w:val="000000" w:themeColor="text1"/>
        </w:rPr>
        <w:t>i rękojmię na okres</w:t>
      </w:r>
      <w:r w:rsidR="00E417A7">
        <w:rPr>
          <w:b/>
          <w:color w:val="000000" w:themeColor="text1"/>
        </w:rPr>
        <w:t xml:space="preserve"> ……………. </w:t>
      </w:r>
      <w:r w:rsidRPr="005F2674">
        <w:rPr>
          <w:color w:val="000000" w:themeColor="text1"/>
        </w:rPr>
        <w:t xml:space="preserve">od daty podpisania protokołu bezusterkowego odbioru. Wykonawca </w:t>
      </w:r>
      <w:r w:rsidR="00E039E1">
        <w:rPr>
          <w:color w:val="000000" w:themeColor="text1"/>
        </w:rPr>
        <w:br/>
      </w:r>
      <w:r w:rsidRPr="005F2674">
        <w:rPr>
          <w:color w:val="000000" w:themeColor="text1"/>
        </w:rPr>
        <w:t>w udzielonym okresie gwarancji</w:t>
      </w:r>
      <w:r w:rsidR="00E039E1">
        <w:rPr>
          <w:color w:val="000000" w:themeColor="text1"/>
        </w:rPr>
        <w:t xml:space="preserve"> </w:t>
      </w:r>
      <w:r w:rsidRPr="005F2674">
        <w:rPr>
          <w:color w:val="000000" w:themeColor="text1"/>
        </w:rPr>
        <w:t>i rękojmi zobowiązany jest przeprowadzać niezbędne serwisy oraz przeglądy zamontowanych urządzeń oraz systemów – wraz z wymianą elementów eksploatacyjnych – w celu zapewnienia ich prawidłowego funkcjonowania oraz utrzymania udzielonych gwarancji i rękojmi.</w:t>
      </w:r>
    </w:p>
    <w:p w14:paraId="262EE9DE" w14:textId="5E890426" w:rsidR="00DE6735" w:rsidRPr="005F2674" w:rsidRDefault="00DE6735" w:rsidP="00DE6735">
      <w:p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p>
    <w:p w14:paraId="63BB0CB1" w14:textId="3CD33037"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color w:val="000000" w:themeColor="text1"/>
        </w:rPr>
        <w:t>Bieg terminu gwarancji i rękojmi rozpoczyna się z dniem dokonania przez Zamawiającego bezusterkowego odbioru końcowego robót.</w:t>
      </w:r>
    </w:p>
    <w:p w14:paraId="19E2DDEF" w14:textId="77777777"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rFonts w:eastAsia="Calibri"/>
          <w:color w:val="000000" w:themeColor="text1"/>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2F68E86D" w14:textId="77777777"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spacing w:line="276" w:lineRule="auto"/>
        <w:ind w:left="284"/>
        <w:jc w:val="both"/>
        <w:rPr>
          <w:color w:val="000000" w:themeColor="text1"/>
        </w:rPr>
      </w:pPr>
      <w:r w:rsidRPr="005F2674">
        <w:rPr>
          <w:rFonts w:eastAsia="Calibri"/>
          <w:color w:val="000000" w:themeColor="text1"/>
        </w:rPr>
        <w:t>Wykonawca z tytułu gwarancji i rękojmi ponosi odpowiedzialność za:</w:t>
      </w:r>
    </w:p>
    <w:p w14:paraId="66A965D4" w14:textId="77777777" w:rsidR="003247BE" w:rsidRPr="005F2674" w:rsidRDefault="003247BE" w:rsidP="00D507AC">
      <w:pPr>
        <w:numPr>
          <w:ilvl w:val="1"/>
          <w:numId w:val="18"/>
        </w:numPr>
        <w:pBdr>
          <w:top w:val="none" w:sz="0" w:space="0" w:color="auto"/>
          <w:left w:val="none" w:sz="0" w:space="0" w:color="auto"/>
          <w:bottom w:val="none" w:sz="0" w:space="0" w:color="auto"/>
          <w:right w:val="none" w:sz="0" w:space="0" w:color="auto"/>
          <w:between w:val="none" w:sz="0" w:space="0" w:color="auto"/>
        </w:pBdr>
        <w:tabs>
          <w:tab w:val="num" w:pos="851"/>
        </w:tabs>
        <w:spacing w:line="276" w:lineRule="auto"/>
        <w:ind w:left="680" w:hanging="340"/>
        <w:jc w:val="both"/>
        <w:rPr>
          <w:rFonts w:eastAsia="Calibri"/>
          <w:color w:val="000000" w:themeColor="text1"/>
        </w:rPr>
      </w:pPr>
      <w:r w:rsidRPr="005F2674">
        <w:rPr>
          <w:rFonts w:eastAsia="Calibri"/>
          <w:color w:val="000000" w:themeColor="text1"/>
        </w:rPr>
        <w:t>wady fizyczne zmniejszające wartość użytkową, techniczną i estetyczną wykonanych robót,</w:t>
      </w:r>
    </w:p>
    <w:p w14:paraId="0BB453C1" w14:textId="085715EF" w:rsidR="003247BE" w:rsidRPr="005F2674" w:rsidRDefault="003247BE" w:rsidP="00D507AC">
      <w:pPr>
        <w:numPr>
          <w:ilvl w:val="1"/>
          <w:numId w:val="18"/>
        </w:numPr>
        <w:pBdr>
          <w:top w:val="none" w:sz="0" w:space="0" w:color="auto"/>
          <w:left w:val="none" w:sz="0" w:space="0" w:color="auto"/>
          <w:bottom w:val="none" w:sz="0" w:space="0" w:color="auto"/>
          <w:right w:val="none" w:sz="0" w:space="0" w:color="auto"/>
          <w:between w:val="none" w:sz="0" w:space="0" w:color="auto"/>
        </w:pBdr>
        <w:tabs>
          <w:tab w:val="num" w:pos="851"/>
        </w:tabs>
        <w:spacing w:line="276" w:lineRule="auto"/>
        <w:ind w:left="680" w:hanging="340"/>
        <w:jc w:val="both"/>
        <w:rPr>
          <w:rFonts w:eastAsia="Calibri"/>
          <w:color w:val="000000" w:themeColor="text1"/>
        </w:rPr>
      </w:pPr>
      <w:r w:rsidRPr="005F2674">
        <w:rPr>
          <w:rFonts w:eastAsia="Calibri"/>
          <w:color w:val="000000" w:themeColor="text1"/>
        </w:rPr>
        <w:t>usunięcie ujawnionych wad w terminie określonym przez Zamawiającego.</w:t>
      </w:r>
    </w:p>
    <w:p w14:paraId="1FFDCF82" w14:textId="19775CBA"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color w:val="000000" w:themeColor="text1"/>
        </w:rPr>
      </w:pPr>
      <w:r w:rsidRPr="005F2674">
        <w:rPr>
          <w:rFonts w:eastAsia="Calibri"/>
          <w:color w:val="000000" w:themeColor="text1"/>
        </w:rPr>
        <w:t xml:space="preserve">Zamawiający może wykonywać uprawnienia z tytułu rękojmi za wady fizyczne rzeczy niezależnie od uprawnień wynikających z gwarancji. </w:t>
      </w:r>
    </w:p>
    <w:p w14:paraId="670E7123" w14:textId="26D46D5F"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color w:val="000000" w:themeColor="text1"/>
        </w:rPr>
      </w:pPr>
      <w:r w:rsidRPr="005F2674">
        <w:rPr>
          <w:rFonts w:eastAsia="Calibri"/>
          <w:color w:val="000000" w:themeColor="text1"/>
        </w:rPr>
        <w:t xml:space="preserve">Wykonanie uprawnień z gwarancji nie wpływa na odpowiedzialność Wykonawcy z tytułu rękojmi. Jednakże w razie wykonywania przez Zamawiającego uprawnień z gwarancji, bieg terminu </w:t>
      </w:r>
      <w:r w:rsidR="00DD12C5" w:rsidRPr="005F2674">
        <w:rPr>
          <w:rFonts w:eastAsia="Calibri"/>
          <w:color w:val="000000" w:themeColor="text1"/>
        </w:rPr>
        <w:br/>
      </w:r>
      <w:r w:rsidRPr="005F2674">
        <w:rPr>
          <w:rFonts w:eastAsia="Calibri"/>
          <w:color w:val="000000" w:themeColor="text1"/>
        </w:rPr>
        <w:t>do wykonania uprawnień z tytułu rękojmi ulega zawieszeniu z dniem zawiadomienia Wykonawcy o wadzie. Termin ten biegnie dalej od dnia odmowy przez gwaranta wykonania obowiązków wynikających z gwarancji albo bezskutecznego upływu czasu na ich wykonanie.</w:t>
      </w:r>
    </w:p>
    <w:p w14:paraId="30172D6C" w14:textId="77777777"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color w:val="000000" w:themeColor="text1"/>
        </w:rPr>
      </w:pPr>
      <w:r w:rsidRPr="005F2674">
        <w:rPr>
          <w:rFonts w:eastAsia="Calibri"/>
          <w:color w:val="000000" w:themeColor="text1"/>
        </w:rPr>
        <w:t>Zamawiający może dochodzić roszczeń z tytułu gwarancji lub rękojmi za wady po terminie określonym w ust. 7 i 11, jeżeli ujawnił i reklamował wady przed upływem któregokolwiek określonego w nich terminu.</w:t>
      </w:r>
    </w:p>
    <w:p w14:paraId="04365CAF" w14:textId="0C0DC3EC" w:rsidR="003247BE" w:rsidRPr="005F2674" w:rsidRDefault="003247BE" w:rsidP="00D507AC">
      <w:pPr>
        <w:numPr>
          <w:ilvl w:val="0"/>
          <w:numId w:val="18"/>
        </w:numPr>
        <w:pBdr>
          <w:top w:val="none" w:sz="0" w:space="0" w:color="auto"/>
          <w:left w:val="none" w:sz="0" w:space="0" w:color="auto"/>
          <w:bottom w:val="none" w:sz="0" w:space="0" w:color="auto"/>
          <w:right w:val="none" w:sz="0" w:space="0" w:color="auto"/>
          <w:between w:val="none" w:sz="0" w:space="0" w:color="auto"/>
        </w:pBdr>
        <w:spacing w:line="276" w:lineRule="auto"/>
        <w:ind w:left="284" w:right="-28"/>
        <w:jc w:val="both"/>
        <w:rPr>
          <w:rFonts w:eastAsia="Calibri"/>
          <w:color w:val="000000" w:themeColor="text1"/>
        </w:rPr>
      </w:pPr>
      <w:r w:rsidRPr="005F2674">
        <w:rPr>
          <w:rFonts w:eastAsia="Calibri"/>
          <w:color w:val="000000" w:themeColor="text1"/>
        </w:rPr>
        <w:t>W sytuacji określonej w pkt. 13 Zamawiającemu przysługują uprawnienia określone w § 1</w:t>
      </w:r>
      <w:r w:rsidR="00A46EAC" w:rsidRPr="005F2674">
        <w:rPr>
          <w:rFonts w:eastAsia="Calibri"/>
          <w:color w:val="000000" w:themeColor="text1"/>
        </w:rPr>
        <w:t>0</w:t>
      </w:r>
      <w:r w:rsidRPr="005F2674">
        <w:rPr>
          <w:rFonts w:eastAsia="Calibri"/>
          <w:color w:val="000000" w:themeColor="text1"/>
        </w:rPr>
        <w:t>.</w:t>
      </w:r>
    </w:p>
    <w:p w14:paraId="5B9B9C15" w14:textId="3E74A409" w:rsidR="0079612A" w:rsidRPr="005F2674" w:rsidRDefault="003247BE" w:rsidP="00D507AC">
      <w:pPr>
        <w:pStyle w:val="Wcicietekstu"/>
        <w:numPr>
          <w:ilvl w:val="0"/>
          <w:numId w:val="18"/>
        </w:numPr>
        <w:tabs>
          <w:tab w:val="left" w:pos="284"/>
          <w:tab w:val="left" w:pos="397"/>
        </w:tabs>
        <w:spacing w:before="0" w:line="240" w:lineRule="auto"/>
        <w:ind w:left="284"/>
        <w:rPr>
          <w:rFonts w:ascii="Times New Roman" w:hAnsi="Times New Roman"/>
          <w:color w:val="000000" w:themeColor="text1"/>
          <w:spacing w:val="0"/>
          <w:sz w:val="24"/>
        </w:rPr>
      </w:pPr>
      <w:r w:rsidRPr="005F2674">
        <w:rPr>
          <w:rFonts w:ascii="Times New Roman" w:hAnsi="Times New Roman"/>
          <w:color w:val="000000" w:themeColor="text1"/>
          <w:sz w:val="24"/>
          <w:szCs w:val="24"/>
        </w:rPr>
        <w:t xml:space="preserve">W przypadku, gdy Wykonawca nie usunie usterek lub wad w wyznaczonym terminie Zamawiający jest uprawniony, po pisemnym powiadomieniu Wykonawcy, do ich usunięcia na koszt Wykonawcy z zachowaniem praw wynikających z gwarancji i rękojmi. W tym przypadku pełną należność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 xml:space="preserve">za wykonane roboty Zamawiający </w:t>
      </w:r>
      <w:r w:rsidR="00087CBF" w:rsidRPr="005F2674">
        <w:rPr>
          <w:rFonts w:ascii="Times New Roman" w:hAnsi="Times New Roman"/>
          <w:color w:val="000000" w:themeColor="text1"/>
          <w:sz w:val="24"/>
          <w:szCs w:val="24"/>
        </w:rPr>
        <w:t>może dochodzić na zasadach wynikających z kodeksu cywilnego.</w:t>
      </w:r>
    </w:p>
    <w:p w14:paraId="1624CA07" w14:textId="77777777" w:rsidR="00087CBF" w:rsidRPr="005F2674" w:rsidRDefault="00087CBF" w:rsidP="0079612A">
      <w:pPr>
        <w:pStyle w:val="Wcicietekstu"/>
        <w:spacing w:before="0" w:line="240" w:lineRule="auto"/>
        <w:ind w:left="284" w:hanging="284"/>
        <w:jc w:val="center"/>
        <w:rPr>
          <w:rFonts w:ascii="Times New Roman" w:hAnsi="Times New Roman"/>
          <w:b/>
          <w:color w:val="000000" w:themeColor="text1"/>
          <w:sz w:val="24"/>
        </w:rPr>
      </w:pPr>
    </w:p>
    <w:p w14:paraId="0D3536B2" w14:textId="77777777" w:rsidR="00EE4F77" w:rsidRDefault="00EE4F77" w:rsidP="0079612A">
      <w:pPr>
        <w:pStyle w:val="Wcicietekstu"/>
        <w:spacing w:before="0" w:line="240" w:lineRule="auto"/>
        <w:ind w:left="284" w:hanging="284"/>
        <w:jc w:val="center"/>
        <w:rPr>
          <w:rFonts w:ascii="Times New Roman" w:hAnsi="Times New Roman"/>
          <w:b/>
          <w:color w:val="000000" w:themeColor="text1"/>
          <w:sz w:val="24"/>
        </w:rPr>
      </w:pPr>
    </w:p>
    <w:p w14:paraId="198EF2D4" w14:textId="48B61AF6" w:rsidR="00C72D50" w:rsidRPr="005F2674" w:rsidRDefault="001033EB" w:rsidP="0079612A">
      <w:pPr>
        <w:pStyle w:val="Wcicietekstu"/>
        <w:spacing w:before="0" w:line="240" w:lineRule="auto"/>
        <w:ind w:left="284" w:hanging="284"/>
        <w:jc w:val="center"/>
        <w:rPr>
          <w:rFonts w:ascii="Times New Roman" w:hAnsi="Times New Roman"/>
          <w:b/>
          <w:color w:val="000000" w:themeColor="text1"/>
          <w:sz w:val="24"/>
        </w:rPr>
      </w:pPr>
      <w:r w:rsidRPr="005F2674">
        <w:rPr>
          <w:rFonts w:ascii="Times New Roman" w:hAnsi="Times New Roman"/>
          <w:b/>
          <w:color w:val="000000" w:themeColor="text1"/>
          <w:sz w:val="24"/>
        </w:rPr>
        <w:t xml:space="preserve">§ </w:t>
      </w:r>
      <w:r w:rsidR="002F5B73">
        <w:rPr>
          <w:rFonts w:ascii="Times New Roman" w:hAnsi="Times New Roman"/>
          <w:b/>
          <w:color w:val="000000" w:themeColor="text1"/>
          <w:sz w:val="24"/>
        </w:rPr>
        <w:t>10</w:t>
      </w:r>
    </w:p>
    <w:p w14:paraId="3CC8D5C8" w14:textId="77777777" w:rsidR="00DD12C5" w:rsidRPr="005F2674" w:rsidRDefault="00DD12C5" w:rsidP="0079612A">
      <w:pPr>
        <w:pStyle w:val="Wcicietekstu"/>
        <w:spacing w:before="0" w:line="240" w:lineRule="auto"/>
        <w:ind w:left="284" w:hanging="284"/>
        <w:jc w:val="center"/>
        <w:rPr>
          <w:rFonts w:ascii="Times New Roman" w:hAnsi="Times New Roman"/>
          <w:b/>
          <w:color w:val="000000" w:themeColor="text1"/>
          <w:sz w:val="24"/>
          <w:szCs w:val="24"/>
          <w:u w:val="single"/>
        </w:rPr>
      </w:pPr>
    </w:p>
    <w:p w14:paraId="1C067B85" w14:textId="77777777" w:rsidR="00C72D50" w:rsidRPr="005F2674" w:rsidRDefault="001F31C7" w:rsidP="00365E7E">
      <w:pPr>
        <w:pStyle w:val="Domylnie"/>
        <w:shd w:val="clear" w:color="auto" w:fill="FFFFFF"/>
        <w:spacing w:after="120"/>
        <w:jc w:val="both"/>
        <w:rPr>
          <w:rFonts w:ascii="Times New Roman" w:hAnsi="Times New Roman"/>
          <w:color w:val="000000" w:themeColor="text1"/>
          <w:sz w:val="24"/>
        </w:rPr>
      </w:pPr>
      <w:r w:rsidRPr="005F2674">
        <w:rPr>
          <w:rFonts w:ascii="Times New Roman" w:hAnsi="Times New Roman"/>
          <w:b/>
          <w:color w:val="000000" w:themeColor="text1"/>
          <w:sz w:val="24"/>
          <w:szCs w:val="24"/>
          <w:u w:val="single"/>
        </w:rPr>
        <w:t>Kary umowne</w:t>
      </w:r>
    </w:p>
    <w:p w14:paraId="3FBD6240" w14:textId="77777777" w:rsidR="00C72D50" w:rsidRPr="005F2674" w:rsidRDefault="001F31C7" w:rsidP="00365E7E">
      <w:pPr>
        <w:pStyle w:val="Domylnie"/>
        <w:shd w:val="clear" w:color="auto" w:fill="FFFFFF"/>
        <w:jc w:val="both"/>
        <w:rPr>
          <w:rFonts w:ascii="Times New Roman" w:hAnsi="Times New Roman"/>
          <w:color w:val="000000" w:themeColor="text1"/>
          <w:sz w:val="24"/>
        </w:rPr>
      </w:pPr>
      <w:r w:rsidRPr="005F2674">
        <w:rPr>
          <w:rFonts w:ascii="Times New Roman" w:hAnsi="Times New Roman"/>
          <w:color w:val="000000" w:themeColor="text1"/>
          <w:sz w:val="24"/>
        </w:rPr>
        <w:t xml:space="preserve"> Strony ustalają kary umowne w wysokości:</w:t>
      </w:r>
      <w:r w:rsidRPr="005F2674">
        <w:rPr>
          <w:rFonts w:ascii="Times New Roman" w:hAnsi="Times New Roman"/>
          <w:b/>
          <w:i/>
          <w:color w:val="000000" w:themeColor="text1"/>
        </w:rPr>
        <w:t xml:space="preserve"> </w:t>
      </w:r>
    </w:p>
    <w:p w14:paraId="5F6F0F49" w14:textId="77777777" w:rsidR="00C72D50" w:rsidRPr="005F2674" w:rsidRDefault="001F31C7" w:rsidP="00365E7E">
      <w:pPr>
        <w:pStyle w:val="Domylnie"/>
        <w:shd w:val="clear" w:color="auto" w:fill="FFFFFF"/>
        <w:jc w:val="both"/>
        <w:rPr>
          <w:rFonts w:ascii="Times New Roman" w:hAnsi="Times New Roman"/>
          <w:color w:val="000000" w:themeColor="text1"/>
          <w:sz w:val="24"/>
        </w:rPr>
      </w:pPr>
      <w:r w:rsidRPr="005F2674">
        <w:rPr>
          <w:rFonts w:ascii="Times New Roman" w:hAnsi="Times New Roman"/>
          <w:color w:val="000000" w:themeColor="text1"/>
          <w:sz w:val="24"/>
        </w:rPr>
        <w:t>1.Wykonawca płaci kary umowne:</w:t>
      </w:r>
    </w:p>
    <w:p w14:paraId="42AA3BC9" w14:textId="0F85370D"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 xml:space="preserve">z tytułu nieterminowej realizacji robót </w:t>
      </w:r>
      <w:bookmarkStart w:id="2" w:name="_Hlk87956660"/>
      <w:r w:rsidRPr="005F2674">
        <w:rPr>
          <w:rFonts w:ascii="Times New Roman" w:hAnsi="Times New Roman"/>
          <w:color w:val="000000" w:themeColor="text1"/>
          <w:sz w:val="24"/>
        </w:rPr>
        <w:t xml:space="preserve">2,0 % wartości brutto  przedmiotu umowy ustalonej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w § 5 ust</w:t>
      </w:r>
      <w:bookmarkEnd w:id="2"/>
      <w:r w:rsidRPr="005F2674">
        <w:rPr>
          <w:rFonts w:ascii="Times New Roman" w:hAnsi="Times New Roman"/>
          <w:color w:val="000000" w:themeColor="text1"/>
          <w:sz w:val="24"/>
        </w:rPr>
        <w:t xml:space="preserve">. 1, za każdy rozpoczęty dzień </w:t>
      </w:r>
      <w:r w:rsidR="00BB07EF" w:rsidRPr="005F2674">
        <w:rPr>
          <w:rFonts w:ascii="Times New Roman" w:hAnsi="Times New Roman"/>
          <w:color w:val="000000" w:themeColor="text1"/>
          <w:sz w:val="24"/>
        </w:rPr>
        <w:t>zwłoki</w:t>
      </w:r>
      <w:r w:rsidRPr="005F2674">
        <w:rPr>
          <w:rFonts w:ascii="Times New Roman" w:hAnsi="Times New Roman"/>
          <w:color w:val="000000" w:themeColor="text1"/>
          <w:sz w:val="24"/>
        </w:rPr>
        <w:t xml:space="preserve">. </w:t>
      </w:r>
    </w:p>
    <w:p w14:paraId="17C466D0" w14:textId="0E03FB32"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 xml:space="preserve">z tytułu nieterminowego usuwania wad/usterek 2,0 % wartości brutto przedmiotu umowy ustalonej w § 5 ust. 1, za każdy rozpoczęty dzień </w:t>
      </w:r>
      <w:r w:rsidR="00BB07EF" w:rsidRPr="005F2674">
        <w:rPr>
          <w:rFonts w:ascii="Times New Roman" w:hAnsi="Times New Roman"/>
          <w:color w:val="000000" w:themeColor="text1"/>
          <w:sz w:val="24"/>
        </w:rPr>
        <w:t>zwłoki</w:t>
      </w:r>
      <w:r w:rsidRPr="005F2674">
        <w:rPr>
          <w:rFonts w:ascii="Times New Roman" w:hAnsi="Times New Roman"/>
          <w:color w:val="000000" w:themeColor="text1"/>
          <w:sz w:val="24"/>
        </w:rPr>
        <w:t xml:space="preserve">  w stosunku do uzgodnionego terminu </w:t>
      </w:r>
    </w:p>
    <w:p w14:paraId="1596CA41" w14:textId="5FAB9FB3" w:rsidR="00BB07EF" w:rsidRDefault="00BB07EF"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 xml:space="preserve">z tytułu przerwy w realizacji robót ponad 5 dni za każdy kolejny dzień w którym roboty </w:t>
      </w:r>
      <w:r w:rsidRPr="005F2674">
        <w:rPr>
          <w:rFonts w:ascii="Times New Roman" w:hAnsi="Times New Roman"/>
          <w:color w:val="000000" w:themeColor="text1"/>
          <w:sz w:val="24"/>
        </w:rPr>
        <w:lastRenderedPageBreak/>
        <w:t xml:space="preserve">budowlane nie były wykonywane </w:t>
      </w:r>
      <w:r w:rsidR="00891828" w:rsidRPr="005F2674">
        <w:rPr>
          <w:rFonts w:ascii="Times New Roman" w:hAnsi="Times New Roman"/>
          <w:color w:val="000000" w:themeColor="text1"/>
          <w:sz w:val="24"/>
        </w:rPr>
        <w:t>0</w:t>
      </w:r>
      <w:r w:rsidR="00054F15" w:rsidRPr="005F2674">
        <w:rPr>
          <w:rFonts w:ascii="Times New Roman" w:hAnsi="Times New Roman"/>
          <w:color w:val="000000" w:themeColor="text1"/>
          <w:sz w:val="24"/>
        </w:rPr>
        <w:t>,1</w:t>
      </w:r>
      <w:r w:rsidR="00891828" w:rsidRPr="005F2674">
        <w:rPr>
          <w:rFonts w:ascii="Times New Roman" w:hAnsi="Times New Roman"/>
          <w:color w:val="000000" w:themeColor="text1"/>
          <w:sz w:val="24"/>
        </w:rPr>
        <w:t xml:space="preserve"> %</w:t>
      </w:r>
      <w:r w:rsidRPr="005F2674">
        <w:rPr>
          <w:rFonts w:ascii="Times New Roman" w:hAnsi="Times New Roman"/>
          <w:color w:val="000000" w:themeColor="text1"/>
          <w:sz w:val="24"/>
        </w:rPr>
        <w:t>.</w:t>
      </w:r>
    </w:p>
    <w:p w14:paraId="561A8CF0" w14:textId="1D2880D7" w:rsidR="00373D03" w:rsidRPr="005F2674" w:rsidRDefault="00373D03" w:rsidP="00365E7E">
      <w:pPr>
        <w:pStyle w:val="Domylnie"/>
        <w:numPr>
          <w:ilvl w:val="1"/>
          <w:numId w:val="2"/>
        </w:numPr>
        <w:shd w:val="clear" w:color="auto" w:fill="FFFFFF"/>
        <w:ind w:left="567" w:hanging="283"/>
        <w:jc w:val="both"/>
        <w:rPr>
          <w:rFonts w:ascii="Times New Roman" w:hAnsi="Times New Roman"/>
          <w:color w:val="000000" w:themeColor="text1"/>
          <w:sz w:val="24"/>
        </w:rPr>
      </w:pPr>
      <w:r>
        <w:rPr>
          <w:rFonts w:ascii="Times New Roman" w:hAnsi="Times New Roman"/>
          <w:color w:val="000000" w:themeColor="text1"/>
          <w:sz w:val="24"/>
        </w:rPr>
        <w:t xml:space="preserve">z tytułu nienależytego wykonywania umowy </w:t>
      </w:r>
      <w:r w:rsidRPr="005F2674">
        <w:rPr>
          <w:rFonts w:ascii="Times New Roman" w:hAnsi="Times New Roman"/>
          <w:color w:val="000000" w:themeColor="text1"/>
          <w:sz w:val="24"/>
        </w:rPr>
        <w:t>2,0 % wartości brutto  przedmiotu umowy ustalonej w § 5 ust</w:t>
      </w:r>
      <w:r>
        <w:rPr>
          <w:rFonts w:ascii="Times New Roman" w:hAnsi="Times New Roman"/>
          <w:color w:val="000000" w:themeColor="text1"/>
          <w:sz w:val="24"/>
        </w:rPr>
        <w:t>. 1</w:t>
      </w:r>
      <w:r w:rsidR="00F679BC">
        <w:rPr>
          <w:rFonts w:ascii="Times New Roman" w:hAnsi="Times New Roman"/>
          <w:color w:val="000000" w:themeColor="text1"/>
          <w:sz w:val="24"/>
        </w:rPr>
        <w:t xml:space="preserve"> za każdy stwierdzony przypadek.</w:t>
      </w:r>
    </w:p>
    <w:p w14:paraId="64A8F667" w14:textId="53A61EFE" w:rsidR="00C72D50" w:rsidRPr="005F2674" w:rsidRDefault="001F31C7" w:rsidP="00365E7E">
      <w:pPr>
        <w:pStyle w:val="Domylnie"/>
        <w:numPr>
          <w:ilvl w:val="0"/>
          <w:numId w:val="2"/>
        </w:numPr>
        <w:shd w:val="clear" w:color="auto" w:fill="FFFFFF"/>
        <w:tabs>
          <w:tab w:val="left" w:pos="284"/>
        </w:tabs>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 xml:space="preserve">Zamawiający ma prawo do zaangażowania innych wykonawców na koszt Wykonawcy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lub odstąpienia od umowy</w:t>
      </w:r>
      <w:r w:rsidR="00F679BC">
        <w:rPr>
          <w:rFonts w:ascii="Times New Roman" w:hAnsi="Times New Roman"/>
          <w:color w:val="000000" w:themeColor="text1"/>
          <w:sz w:val="24"/>
        </w:rPr>
        <w:t xml:space="preserve"> w całości lub w części</w:t>
      </w:r>
      <w:r w:rsidRPr="005F2674">
        <w:rPr>
          <w:rFonts w:ascii="Times New Roman" w:hAnsi="Times New Roman"/>
          <w:color w:val="000000" w:themeColor="text1"/>
          <w:sz w:val="24"/>
        </w:rPr>
        <w:t>, jeżeli Wykonawca mimo wezwania Zamawiającego nie zwiększa potencjału i tempa robót dla nadrobienia ewentualnych opóźnień wskazujących na nie dotrzymanie terminu umownego.</w:t>
      </w:r>
    </w:p>
    <w:p w14:paraId="4101BA24" w14:textId="77777777" w:rsidR="00C72D50" w:rsidRPr="005F2674" w:rsidRDefault="001F31C7" w:rsidP="00365E7E">
      <w:pPr>
        <w:pStyle w:val="Domylnie"/>
        <w:numPr>
          <w:ilvl w:val="0"/>
          <w:numId w:val="2"/>
        </w:numPr>
        <w:shd w:val="clear" w:color="auto" w:fill="FFFFFF"/>
        <w:tabs>
          <w:tab w:val="left" w:pos="284"/>
        </w:tabs>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Zamawiający ma prawo odstąpić od umowy w przypadku:</w:t>
      </w:r>
    </w:p>
    <w:p w14:paraId="7A4EC00E" w14:textId="7137788A"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 xml:space="preserve">nie rozpoczęcia przez Wykonawcę realizacji robót w terminie </w:t>
      </w:r>
      <w:r w:rsidR="00C17281" w:rsidRPr="005F2674">
        <w:rPr>
          <w:rFonts w:ascii="Times New Roman" w:hAnsi="Times New Roman"/>
          <w:color w:val="000000" w:themeColor="text1"/>
          <w:sz w:val="24"/>
        </w:rPr>
        <w:t>7</w:t>
      </w:r>
      <w:r w:rsidRPr="005F2674">
        <w:rPr>
          <w:rFonts w:ascii="Times New Roman" w:hAnsi="Times New Roman"/>
          <w:color w:val="000000" w:themeColor="text1"/>
          <w:sz w:val="24"/>
        </w:rPr>
        <w:t xml:space="preserve"> dni od terminu rozpoczęcia wykonywania robót określonego w § 2 niniejszej umowy,</w:t>
      </w:r>
    </w:p>
    <w:p w14:paraId="3A2AD624" w14:textId="08F97877"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wykonania robót niezgodnie z obowiązującymi warunkami technicznymi i nie dokonania ich naprawy w ciągu 7 dni od daty powiadomienia przez Zamawiającego,</w:t>
      </w:r>
    </w:p>
    <w:p w14:paraId="18660310" w14:textId="07C789D8"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wykonywania robót niezgodnie z umową</w:t>
      </w:r>
      <w:r w:rsidR="00F679BC">
        <w:rPr>
          <w:rFonts w:ascii="Times New Roman" w:hAnsi="Times New Roman"/>
          <w:color w:val="000000" w:themeColor="text1"/>
          <w:sz w:val="24"/>
        </w:rPr>
        <w:t>, nienale</w:t>
      </w:r>
      <w:r w:rsidR="00683C34">
        <w:rPr>
          <w:rFonts w:ascii="Times New Roman" w:hAnsi="Times New Roman"/>
          <w:color w:val="000000" w:themeColor="text1"/>
          <w:sz w:val="24"/>
        </w:rPr>
        <w:t>ż</w:t>
      </w:r>
      <w:r w:rsidR="00F679BC">
        <w:rPr>
          <w:rFonts w:ascii="Times New Roman" w:hAnsi="Times New Roman"/>
          <w:color w:val="000000" w:themeColor="text1"/>
          <w:sz w:val="24"/>
        </w:rPr>
        <w:t>ycie</w:t>
      </w:r>
      <w:r w:rsidRPr="005F2674">
        <w:rPr>
          <w:rFonts w:ascii="Times New Roman" w:hAnsi="Times New Roman"/>
          <w:color w:val="000000" w:themeColor="text1"/>
          <w:sz w:val="24"/>
        </w:rPr>
        <w:t xml:space="preserve"> i nie przystąpienia do właściwego wykonywania robót w ciągu 7 dni od daty powiadomienia,</w:t>
      </w:r>
    </w:p>
    <w:p w14:paraId="1C904A71" w14:textId="658F353C"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przerwania wykonania robót na okres dłuższy niż 7 dni,</w:t>
      </w:r>
    </w:p>
    <w:p w14:paraId="41FA2DFE" w14:textId="4F8135D9" w:rsidR="00BB07EF" w:rsidRPr="005F2674" w:rsidRDefault="00BB07EF"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realizacji robót przy udziale podwykonawców, których zaangażowania nie akceptował Zamawiający,</w:t>
      </w:r>
    </w:p>
    <w:p w14:paraId="66848B6B" w14:textId="77777777"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 xml:space="preserve">w razie postawienia firmy Wykonawcy w stan likwidacji. </w:t>
      </w:r>
    </w:p>
    <w:p w14:paraId="05E574D2" w14:textId="77777777" w:rsidR="00C72D50" w:rsidRPr="005F2674" w:rsidRDefault="001F31C7" w:rsidP="00365E7E">
      <w:pPr>
        <w:pStyle w:val="Domylnie"/>
        <w:numPr>
          <w:ilvl w:val="0"/>
          <w:numId w:val="2"/>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W przypadkach określonych w ust. 2 i 3 Wykonawca:</w:t>
      </w:r>
    </w:p>
    <w:p w14:paraId="4EBF53CF" w14:textId="77777777"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zapłaci Zamawiającemu kary umowne z uwzględnieniem postanowień ust. 1 w wysokości 20% wartości określonej w § 5 ust. 1 niniejszej umowy,</w:t>
      </w:r>
    </w:p>
    <w:p w14:paraId="1CFF1CE5" w14:textId="77777777" w:rsidR="00C72D50" w:rsidRPr="005F2674" w:rsidRDefault="001F31C7" w:rsidP="00365E7E">
      <w:pPr>
        <w:pStyle w:val="Domylnie"/>
        <w:numPr>
          <w:ilvl w:val="1"/>
          <w:numId w:val="2"/>
        </w:numPr>
        <w:shd w:val="clear" w:color="auto" w:fill="FFFFFF"/>
        <w:ind w:left="567" w:hanging="283"/>
        <w:jc w:val="both"/>
        <w:rPr>
          <w:rFonts w:ascii="Times New Roman" w:hAnsi="Times New Roman"/>
          <w:color w:val="000000" w:themeColor="text1"/>
          <w:sz w:val="24"/>
        </w:rPr>
      </w:pPr>
      <w:r w:rsidRPr="005F2674">
        <w:rPr>
          <w:rFonts w:ascii="Times New Roman" w:hAnsi="Times New Roman"/>
          <w:color w:val="000000" w:themeColor="text1"/>
          <w:sz w:val="24"/>
        </w:rPr>
        <w:t>sporządzi na własny koszt protokół inwentaryzacji robót w toku na dzień odstąpienia oraz zabezpieczy również na swój koszt przerwane roboty w zakresie uzgodnionym przez strony.</w:t>
      </w:r>
    </w:p>
    <w:p w14:paraId="020437DD" w14:textId="77777777" w:rsidR="00C72D50" w:rsidRPr="005F2674" w:rsidRDefault="001F31C7" w:rsidP="00365E7E">
      <w:pPr>
        <w:pStyle w:val="Domylnie"/>
        <w:numPr>
          <w:ilvl w:val="0"/>
          <w:numId w:val="2"/>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Jeżeli wartość szkody przekroczy wysokość kwot uzyskanych kar umownych Zamawiający zastrzega prawo dochodzenia odszkodowania uzupełniającego na zasadach ogólnych Kodeksu Cywilnego.</w:t>
      </w:r>
    </w:p>
    <w:p w14:paraId="0409B7A5" w14:textId="77777777" w:rsidR="00C72D50" w:rsidRPr="005F2674" w:rsidRDefault="001F31C7" w:rsidP="00365E7E">
      <w:pPr>
        <w:pStyle w:val="Domylnie"/>
        <w:numPr>
          <w:ilvl w:val="0"/>
          <w:numId w:val="2"/>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Zamawiający w razie odstąpienia od umowy z przyczyn, za które Wykonawca nie odpowiada obowiązany jest do:</w:t>
      </w:r>
    </w:p>
    <w:p w14:paraId="6810B3B6" w14:textId="48988B4B" w:rsidR="005F2674" w:rsidRDefault="001F31C7" w:rsidP="005F2674">
      <w:pPr>
        <w:pStyle w:val="Domylnie"/>
        <w:numPr>
          <w:ilvl w:val="1"/>
          <w:numId w:val="2"/>
        </w:numPr>
        <w:shd w:val="clear" w:color="auto" w:fill="FFFFFF"/>
        <w:jc w:val="both"/>
        <w:rPr>
          <w:rFonts w:ascii="Times New Roman" w:hAnsi="Times New Roman"/>
          <w:color w:val="000000" w:themeColor="text1"/>
          <w:sz w:val="24"/>
        </w:rPr>
      </w:pPr>
      <w:r w:rsidRPr="005F2674">
        <w:rPr>
          <w:rFonts w:ascii="Times New Roman" w:hAnsi="Times New Roman"/>
          <w:color w:val="000000" w:themeColor="text1"/>
          <w:sz w:val="24"/>
        </w:rPr>
        <w:t>dokonania odbioru przerwanych robót oraz zapłaty wynagrodzenia za roboty, które zostały wykonane do dnia odstąpienia</w:t>
      </w:r>
      <w:r w:rsidR="00F679BC">
        <w:rPr>
          <w:rFonts w:ascii="Times New Roman" w:hAnsi="Times New Roman"/>
          <w:color w:val="000000" w:themeColor="text1"/>
          <w:sz w:val="24"/>
        </w:rPr>
        <w:t xml:space="preserve"> zgodnie z Umową</w:t>
      </w:r>
      <w:r w:rsidRPr="005F2674">
        <w:rPr>
          <w:rFonts w:ascii="Times New Roman" w:hAnsi="Times New Roman"/>
          <w:color w:val="000000" w:themeColor="text1"/>
          <w:sz w:val="24"/>
        </w:rPr>
        <w:t xml:space="preserve">,  </w:t>
      </w:r>
    </w:p>
    <w:p w14:paraId="67F81306" w14:textId="66A521DB" w:rsidR="00C72D50" w:rsidRPr="005F2674" w:rsidRDefault="001F31C7" w:rsidP="005F2674">
      <w:pPr>
        <w:pStyle w:val="Domylnie"/>
        <w:numPr>
          <w:ilvl w:val="1"/>
          <w:numId w:val="2"/>
        </w:numPr>
        <w:shd w:val="clear" w:color="auto" w:fill="FFFFFF"/>
        <w:jc w:val="both"/>
        <w:rPr>
          <w:rFonts w:ascii="Times New Roman" w:hAnsi="Times New Roman"/>
          <w:color w:val="000000" w:themeColor="text1"/>
          <w:sz w:val="24"/>
        </w:rPr>
      </w:pPr>
      <w:r w:rsidRPr="005F2674">
        <w:rPr>
          <w:rFonts w:ascii="Times New Roman" w:hAnsi="Times New Roman"/>
          <w:color w:val="000000" w:themeColor="text1"/>
          <w:sz w:val="24"/>
        </w:rPr>
        <w:t>przejęcie od Wykonawcy pod swój dozór terenu robót.</w:t>
      </w:r>
    </w:p>
    <w:p w14:paraId="32FEAAC4" w14:textId="33432857" w:rsidR="00C72D50" w:rsidRPr="005F2674" w:rsidRDefault="001F31C7" w:rsidP="00365E7E">
      <w:pPr>
        <w:pStyle w:val="Domylnie"/>
        <w:numPr>
          <w:ilvl w:val="0"/>
          <w:numId w:val="2"/>
        </w:numPr>
        <w:shd w:val="clear" w:color="auto" w:fill="FFFFFF"/>
        <w:ind w:left="284" w:hanging="284"/>
        <w:jc w:val="both"/>
        <w:rPr>
          <w:rFonts w:ascii="Times New Roman" w:hAnsi="Times New Roman"/>
          <w:b/>
          <w:color w:val="000000" w:themeColor="text1"/>
          <w:sz w:val="24"/>
        </w:rPr>
      </w:pPr>
      <w:r w:rsidRPr="005F2674">
        <w:rPr>
          <w:rFonts w:ascii="Times New Roman" w:hAnsi="Times New Roman"/>
          <w:color w:val="000000" w:themeColor="text1"/>
          <w:sz w:val="24"/>
        </w:rPr>
        <w:t>Odstąpienie od umowy powinno nastąpić w formie pisemnej pod rygorem nieważności takiego oświadczenia i powinno zawierać uzasadnienie.</w:t>
      </w:r>
    </w:p>
    <w:p w14:paraId="0D0D9FEE" w14:textId="22A5DD32" w:rsidR="00F679BC" w:rsidRPr="00683C34" w:rsidRDefault="00F679BC" w:rsidP="00EF066F">
      <w:pPr>
        <w:pStyle w:val="Domylnie"/>
        <w:numPr>
          <w:ilvl w:val="0"/>
          <w:numId w:val="2"/>
        </w:numPr>
        <w:shd w:val="clear" w:color="auto" w:fill="FFFFFF"/>
        <w:ind w:left="284" w:hanging="284"/>
        <w:jc w:val="both"/>
        <w:rPr>
          <w:rFonts w:ascii="Times New Roman" w:hAnsi="Times New Roman"/>
          <w:b/>
          <w:color w:val="000000" w:themeColor="text1"/>
          <w:sz w:val="24"/>
        </w:rPr>
      </w:pPr>
      <w:r>
        <w:rPr>
          <w:rFonts w:ascii="Times New Roman" w:hAnsi="Times New Roman"/>
          <w:color w:val="000000" w:themeColor="text1"/>
          <w:sz w:val="24"/>
        </w:rPr>
        <w:t>W</w:t>
      </w:r>
      <w:r w:rsidRPr="00683C34">
        <w:rPr>
          <w:rFonts w:ascii="Times New Roman" w:hAnsi="Times New Roman"/>
          <w:color w:val="000000" w:themeColor="text1"/>
          <w:sz w:val="24"/>
        </w:rPr>
        <w:t xml:space="preserve"> okresie obowiązywania stanu zagrożenia epidemicznego albo stanu epidemii ogłoszonego w związku z COVID-19, i przez 90 dni od dnia odwołania stanu, który obowiązywał jako ostatni, Zamawiający nie będzie potrącać kary umownej zastrzeżonej na wypadek niewykonania lub nienależytego wykonania umowy w sprawie zamówienia publicznego, z wynagrodzenia wykonawcy lub z innych jego wierzytelności, a także nie będzie dochodzić zaspokojenia z zabezpieczenia należytego wykonania tej umowy, o ile zdarzenie, w związku z którym zastrzeżono tę karę, nastąpiło w okresie obowiązywania stanu zagrożenia epidemicznego albo stanu epidemii</w:t>
      </w:r>
      <w:r>
        <w:br/>
      </w:r>
    </w:p>
    <w:p w14:paraId="4348DD74" w14:textId="3EAECE4E" w:rsidR="00EF066F" w:rsidRPr="005F2674" w:rsidRDefault="00EF066F" w:rsidP="00EF066F">
      <w:pPr>
        <w:pStyle w:val="Domylnie"/>
        <w:numPr>
          <w:ilvl w:val="0"/>
          <w:numId w:val="2"/>
        </w:numPr>
        <w:shd w:val="clear" w:color="auto" w:fill="FFFFFF"/>
        <w:ind w:left="284" w:hanging="284"/>
        <w:jc w:val="both"/>
        <w:rPr>
          <w:rFonts w:ascii="Times New Roman" w:hAnsi="Times New Roman"/>
          <w:bCs/>
          <w:color w:val="000000" w:themeColor="text1"/>
          <w:sz w:val="24"/>
        </w:rPr>
      </w:pPr>
      <w:r w:rsidRPr="005F2674">
        <w:rPr>
          <w:rFonts w:ascii="Times New Roman" w:hAnsi="Times New Roman"/>
          <w:bCs/>
          <w:color w:val="000000" w:themeColor="text1"/>
          <w:sz w:val="24"/>
        </w:rPr>
        <w:t>Maksymalna łączna wysokość z tytułu kar umownych za przedmiotowe zamówienie nie może przekroczyć kwoty 30% wartości przedmiotu zamówienia.</w:t>
      </w:r>
    </w:p>
    <w:p w14:paraId="4A603841" w14:textId="264787D7" w:rsidR="00EF066F" w:rsidRPr="005F2674" w:rsidRDefault="00EF066F" w:rsidP="00EF066F">
      <w:pPr>
        <w:pStyle w:val="Domylnie"/>
        <w:numPr>
          <w:ilvl w:val="0"/>
          <w:numId w:val="2"/>
        </w:numPr>
        <w:shd w:val="clear" w:color="auto" w:fill="FFFFFF"/>
        <w:ind w:left="284" w:hanging="284"/>
        <w:jc w:val="both"/>
        <w:rPr>
          <w:rFonts w:ascii="Times New Roman" w:hAnsi="Times New Roman"/>
          <w:bCs/>
          <w:color w:val="000000" w:themeColor="text1"/>
          <w:sz w:val="24"/>
        </w:rPr>
      </w:pPr>
      <w:r w:rsidRPr="005F2674">
        <w:rPr>
          <w:rFonts w:ascii="Times New Roman" w:hAnsi="Times New Roman"/>
          <w:bCs/>
          <w:color w:val="000000" w:themeColor="text1"/>
          <w:sz w:val="24"/>
        </w:rPr>
        <w:t>Zamawiający zastrzega sobie prawo do żądania odszkodowania uzupełniającego, gdyby wysokość poniesionej szkody przewyższała wysokość kar umownych.</w:t>
      </w:r>
    </w:p>
    <w:p w14:paraId="2E83AE17" w14:textId="4D8010A6" w:rsidR="00A46EAC" w:rsidRDefault="00A46EAC" w:rsidP="00113965">
      <w:pPr>
        <w:pStyle w:val="Domylnie"/>
        <w:shd w:val="clear" w:color="auto" w:fill="FFFFFF"/>
        <w:jc w:val="center"/>
        <w:rPr>
          <w:rFonts w:ascii="Times New Roman" w:hAnsi="Times New Roman"/>
          <w:b/>
          <w:color w:val="000000" w:themeColor="text1"/>
          <w:sz w:val="24"/>
        </w:rPr>
      </w:pPr>
    </w:p>
    <w:p w14:paraId="450B7CCE" w14:textId="77777777" w:rsidR="00EE4F77" w:rsidRPr="005F2674" w:rsidRDefault="00EE4F77" w:rsidP="00113965">
      <w:pPr>
        <w:pStyle w:val="Domylnie"/>
        <w:shd w:val="clear" w:color="auto" w:fill="FFFFFF"/>
        <w:jc w:val="center"/>
        <w:rPr>
          <w:rFonts w:ascii="Times New Roman" w:hAnsi="Times New Roman"/>
          <w:b/>
          <w:color w:val="000000" w:themeColor="text1"/>
          <w:sz w:val="24"/>
        </w:rPr>
      </w:pPr>
    </w:p>
    <w:p w14:paraId="20900F56" w14:textId="73DA7BF1" w:rsidR="00C72D50" w:rsidRDefault="001033EB" w:rsidP="00113965">
      <w:pPr>
        <w:pStyle w:val="Domylnie"/>
        <w:shd w:val="clear" w:color="auto" w:fill="FFFFFF"/>
        <w:jc w:val="center"/>
        <w:rPr>
          <w:rFonts w:ascii="Times New Roman" w:hAnsi="Times New Roman"/>
          <w:b/>
          <w:color w:val="000000" w:themeColor="text1"/>
          <w:sz w:val="24"/>
        </w:rPr>
      </w:pPr>
      <w:r w:rsidRPr="005F2674">
        <w:rPr>
          <w:rFonts w:ascii="Times New Roman" w:hAnsi="Times New Roman"/>
          <w:b/>
          <w:color w:val="000000" w:themeColor="text1"/>
          <w:sz w:val="24"/>
        </w:rPr>
        <w:t>§ 1</w:t>
      </w:r>
      <w:r w:rsidR="002F5B73">
        <w:rPr>
          <w:rFonts w:ascii="Times New Roman" w:hAnsi="Times New Roman"/>
          <w:b/>
          <w:color w:val="000000" w:themeColor="text1"/>
          <w:sz w:val="24"/>
        </w:rPr>
        <w:t>1</w:t>
      </w:r>
    </w:p>
    <w:p w14:paraId="1FD1C0FE" w14:textId="65FA0375" w:rsidR="00F703ED" w:rsidRPr="00F703ED" w:rsidRDefault="00F703ED" w:rsidP="00F703ED">
      <w:pPr>
        <w:pStyle w:val="Domylnie"/>
        <w:shd w:val="clear" w:color="auto" w:fill="FFFFFF"/>
        <w:spacing w:after="120"/>
        <w:rPr>
          <w:rFonts w:ascii="Times New Roman" w:hAnsi="Times New Roman"/>
          <w:b/>
          <w:color w:val="000000" w:themeColor="text1"/>
          <w:sz w:val="24"/>
          <w:u w:val="single"/>
        </w:rPr>
      </w:pPr>
      <w:r w:rsidRPr="00F703ED">
        <w:rPr>
          <w:rFonts w:ascii="Times New Roman" w:hAnsi="Times New Roman"/>
          <w:b/>
          <w:color w:val="000000" w:themeColor="text1"/>
          <w:sz w:val="24"/>
          <w:u w:val="single"/>
        </w:rPr>
        <w:t>Odstąpienie od umowy</w:t>
      </w:r>
    </w:p>
    <w:p w14:paraId="79044AF8" w14:textId="59C0BCFE" w:rsidR="00FF0471" w:rsidRPr="005F2674" w:rsidRDefault="00FF0471" w:rsidP="00D507AC">
      <w:pPr>
        <w:pStyle w:val="Domylnie"/>
        <w:numPr>
          <w:ilvl w:val="0"/>
          <w:numId w:val="15"/>
        </w:numPr>
        <w:shd w:val="clear" w:color="auto" w:fill="FFFFFF"/>
        <w:ind w:left="360" w:hanging="357"/>
        <w:jc w:val="both"/>
        <w:rPr>
          <w:rFonts w:ascii="Times New Roman" w:hAnsi="Times New Roman"/>
          <w:bCs/>
          <w:color w:val="000000" w:themeColor="text1"/>
          <w:sz w:val="24"/>
        </w:rPr>
      </w:pPr>
      <w:bookmarkStart w:id="3" w:name="_Hlk71631778"/>
      <w:r w:rsidRPr="005F2674">
        <w:rPr>
          <w:rFonts w:ascii="Times New Roman" w:hAnsi="Times New Roman"/>
          <w:bCs/>
          <w:color w:val="000000" w:themeColor="text1"/>
          <w:sz w:val="24"/>
        </w:rPr>
        <w:t>Zamawiający może odstąpić od umowy</w:t>
      </w:r>
      <w:r w:rsidR="00CF3478">
        <w:rPr>
          <w:rFonts w:ascii="Times New Roman" w:hAnsi="Times New Roman"/>
          <w:bCs/>
          <w:color w:val="000000" w:themeColor="text1"/>
          <w:sz w:val="24"/>
        </w:rPr>
        <w:t xml:space="preserve"> w całości lub w części</w:t>
      </w:r>
      <w:r w:rsidRPr="005F2674">
        <w:rPr>
          <w:rFonts w:ascii="Times New Roman" w:hAnsi="Times New Roman"/>
          <w:bCs/>
          <w:color w:val="000000" w:themeColor="text1"/>
          <w:sz w:val="24"/>
        </w:rPr>
        <w:t>:</w:t>
      </w:r>
    </w:p>
    <w:p w14:paraId="34BD0302" w14:textId="77777777" w:rsidR="00FF0471" w:rsidRPr="005F2674" w:rsidRDefault="00FF0471" w:rsidP="00D507AC">
      <w:pPr>
        <w:pStyle w:val="Domylnie"/>
        <w:numPr>
          <w:ilvl w:val="0"/>
          <w:numId w:val="16"/>
        </w:numPr>
        <w:shd w:val="clear" w:color="auto" w:fill="FFFFFF"/>
        <w:ind w:left="700" w:hanging="357"/>
        <w:jc w:val="both"/>
        <w:rPr>
          <w:rFonts w:ascii="Times New Roman" w:hAnsi="Times New Roman"/>
          <w:bCs/>
          <w:color w:val="000000" w:themeColor="text1"/>
          <w:sz w:val="24"/>
        </w:rPr>
      </w:pPr>
      <w:r w:rsidRPr="005F2674">
        <w:rPr>
          <w:rFonts w:ascii="Times New Roman" w:hAnsi="Times New Roman"/>
          <w:bCs/>
          <w:color w:val="000000" w:themeColor="text1"/>
          <w:sz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w:t>
      </w:r>
      <w:r w:rsidRPr="005F2674">
        <w:rPr>
          <w:rFonts w:ascii="Times New Roman" w:hAnsi="Times New Roman"/>
          <w:bCs/>
          <w:color w:val="000000" w:themeColor="text1"/>
          <w:sz w:val="24"/>
        </w:rPr>
        <w:lastRenderedPageBreak/>
        <w:t>podstawowemu interesowi państwa lub bezpieczeństwu publicznemu.</w:t>
      </w:r>
    </w:p>
    <w:p w14:paraId="52292164" w14:textId="77777777" w:rsidR="00FF0471" w:rsidRPr="005F2674" w:rsidRDefault="00FF0471" w:rsidP="00D507AC">
      <w:pPr>
        <w:pStyle w:val="Domylnie"/>
        <w:numPr>
          <w:ilvl w:val="0"/>
          <w:numId w:val="16"/>
        </w:numPr>
        <w:shd w:val="clear" w:color="auto" w:fill="FFFFFF"/>
        <w:ind w:left="700"/>
        <w:jc w:val="both"/>
        <w:rPr>
          <w:rFonts w:ascii="Times New Roman" w:hAnsi="Times New Roman"/>
          <w:bCs/>
          <w:color w:val="000000" w:themeColor="text1"/>
          <w:sz w:val="24"/>
        </w:rPr>
      </w:pPr>
      <w:r w:rsidRPr="005F2674">
        <w:rPr>
          <w:rFonts w:ascii="Times New Roman" w:hAnsi="Times New Roman"/>
          <w:bCs/>
          <w:color w:val="000000" w:themeColor="text1"/>
          <w:sz w:val="24"/>
        </w:rPr>
        <w:t>Jeżeli zachodzi co najmniej jedna z następujących okoliczności:</w:t>
      </w:r>
    </w:p>
    <w:p w14:paraId="0EF2E5FA" w14:textId="03926FFD" w:rsidR="00FF0471" w:rsidRPr="005F2674" w:rsidRDefault="00FF0471" w:rsidP="00D507AC">
      <w:pPr>
        <w:pStyle w:val="Domylnie"/>
        <w:numPr>
          <w:ilvl w:val="0"/>
          <w:numId w:val="17"/>
        </w:numPr>
        <w:shd w:val="clear" w:color="auto" w:fill="FFFFFF"/>
        <w:ind w:left="1040"/>
        <w:jc w:val="both"/>
        <w:rPr>
          <w:rFonts w:ascii="Times New Roman" w:hAnsi="Times New Roman"/>
          <w:bCs/>
          <w:color w:val="000000" w:themeColor="text1"/>
          <w:sz w:val="24"/>
        </w:rPr>
      </w:pPr>
      <w:r w:rsidRPr="005F2674">
        <w:rPr>
          <w:rFonts w:ascii="Times New Roman" w:hAnsi="Times New Roman"/>
          <w:bCs/>
          <w:color w:val="000000" w:themeColor="text1"/>
          <w:sz w:val="24"/>
        </w:rPr>
        <w:t>Dokonano zmiany z naruszeniem art. 454 PZP i art. 455 PZP,</w:t>
      </w:r>
    </w:p>
    <w:p w14:paraId="176D69D6" w14:textId="77777777" w:rsidR="00FF0471" w:rsidRPr="005F2674" w:rsidRDefault="00FF0471" w:rsidP="00D507AC">
      <w:pPr>
        <w:pStyle w:val="Domylnie"/>
        <w:numPr>
          <w:ilvl w:val="0"/>
          <w:numId w:val="17"/>
        </w:numPr>
        <w:shd w:val="clear" w:color="auto" w:fill="FFFFFF"/>
        <w:ind w:left="1040"/>
        <w:jc w:val="both"/>
        <w:rPr>
          <w:rFonts w:ascii="Times New Roman" w:hAnsi="Times New Roman"/>
          <w:bCs/>
          <w:color w:val="000000" w:themeColor="text1"/>
          <w:sz w:val="24"/>
        </w:rPr>
      </w:pPr>
      <w:r w:rsidRPr="005F2674">
        <w:rPr>
          <w:rFonts w:ascii="Times New Roman" w:hAnsi="Times New Roman"/>
          <w:bCs/>
          <w:color w:val="000000" w:themeColor="text1"/>
          <w:sz w:val="24"/>
        </w:rPr>
        <w:t>Wykonawca w chwili zawarcia umowy podlegał wykluczeniu na podstawie art. 108 PZP,</w:t>
      </w:r>
    </w:p>
    <w:p w14:paraId="5B81EB31" w14:textId="77777777" w:rsidR="00FF0471" w:rsidRPr="005F2674" w:rsidRDefault="00FF0471" w:rsidP="00D507AC">
      <w:pPr>
        <w:pStyle w:val="Domylnie"/>
        <w:numPr>
          <w:ilvl w:val="0"/>
          <w:numId w:val="17"/>
        </w:numPr>
        <w:shd w:val="clear" w:color="auto" w:fill="FFFFFF"/>
        <w:ind w:left="1040"/>
        <w:jc w:val="both"/>
        <w:rPr>
          <w:rFonts w:ascii="Times New Roman" w:hAnsi="Times New Roman"/>
          <w:bCs/>
          <w:color w:val="000000" w:themeColor="text1"/>
          <w:sz w:val="24"/>
        </w:rPr>
      </w:pPr>
      <w:r w:rsidRPr="005F2674">
        <w:rPr>
          <w:rFonts w:ascii="Times New Roman" w:hAnsi="Times New Roman"/>
          <w:bCs/>
          <w:color w:val="000000" w:themeColor="text1"/>
          <w:sz w:val="24"/>
        </w:rPr>
        <w:t>Trybunał Sprawiedliwości UE stwierdził, w ramach procedury przewidzianej w art. 258 Traktatu o funkcjonowaniu UE, że RP uchybiła rozwiązaniom, które ciążą na niej na mocy Traktatów, dyrektywy 2014/24/UE, dyrektywy 2009/81/WE, z uwagi na to, że Zamawiający udzielił zamówienia z naruszeniem prawa UE.</w:t>
      </w:r>
    </w:p>
    <w:p w14:paraId="22289656" w14:textId="77777777" w:rsidR="00FF0471" w:rsidRPr="005F2674" w:rsidRDefault="00FF0471" w:rsidP="00D507AC">
      <w:pPr>
        <w:pStyle w:val="Domylnie"/>
        <w:numPr>
          <w:ilvl w:val="0"/>
          <w:numId w:val="15"/>
        </w:numPr>
        <w:shd w:val="clear" w:color="auto" w:fill="FFFFFF"/>
        <w:ind w:left="360"/>
        <w:jc w:val="both"/>
        <w:rPr>
          <w:rFonts w:ascii="Times New Roman" w:hAnsi="Times New Roman"/>
          <w:bCs/>
          <w:color w:val="000000" w:themeColor="text1"/>
          <w:sz w:val="24"/>
        </w:rPr>
      </w:pPr>
      <w:r w:rsidRPr="005F2674">
        <w:rPr>
          <w:rFonts w:ascii="Times New Roman" w:hAnsi="Times New Roman"/>
          <w:bCs/>
          <w:color w:val="000000" w:themeColor="text1"/>
          <w:sz w:val="24"/>
        </w:rPr>
        <w:t>W przypadku odstąpienia z powodu dokonania zmiany, zmian w umowie z naruszeniem art. 454 PZP i art. 455 PZP, Zamawiający odstępuje od umowy w części, której zmiana dotyczy.</w:t>
      </w:r>
    </w:p>
    <w:p w14:paraId="0A1C2B6D" w14:textId="1F5D4EA0" w:rsidR="00FF0471" w:rsidRPr="005F2674" w:rsidRDefault="00FF0471" w:rsidP="00D507AC">
      <w:pPr>
        <w:pStyle w:val="Domylnie"/>
        <w:numPr>
          <w:ilvl w:val="0"/>
          <w:numId w:val="15"/>
        </w:numPr>
        <w:shd w:val="clear" w:color="auto" w:fill="FFFFFF"/>
        <w:ind w:left="360"/>
        <w:jc w:val="both"/>
        <w:rPr>
          <w:rFonts w:ascii="Times New Roman" w:hAnsi="Times New Roman"/>
          <w:b/>
          <w:color w:val="000000" w:themeColor="text1"/>
          <w:sz w:val="24"/>
        </w:rPr>
      </w:pPr>
      <w:r w:rsidRPr="005F2674">
        <w:rPr>
          <w:rFonts w:ascii="Times New Roman" w:hAnsi="Times New Roman"/>
          <w:bCs/>
          <w:color w:val="000000" w:themeColor="text1"/>
          <w:sz w:val="24"/>
        </w:rPr>
        <w:t>W przypadku odstąpienia przez Zamawiającego od umowy Wykonawca może żądać wyłącznie wynagrodzenia z tytułu wykonania części umowy.</w:t>
      </w:r>
      <w:bookmarkEnd w:id="3"/>
    </w:p>
    <w:p w14:paraId="685E3E23" w14:textId="64BFD622" w:rsidR="00A46EAC" w:rsidRDefault="00A46EAC" w:rsidP="00113965">
      <w:pPr>
        <w:pStyle w:val="Domylnie"/>
        <w:shd w:val="clear" w:color="auto" w:fill="FFFFFF"/>
        <w:jc w:val="center"/>
        <w:rPr>
          <w:rFonts w:ascii="Times New Roman" w:hAnsi="Times New Roman"/>
          <w:b/>
          <w:color w:val="000000" w:themeColor="text1"/>
          <w:sz w:val="24"/>
        </w:rPr>
      </w:pPr>
    </w:p>
    <w:p w14:paraId="2E86B463" w14:textId="77777777" w:rsidR="00EE4F77" w:rsidRPr="005F2674" w:rsidRDefault="00EE4F77" w:rsidP="00113965">
      <w:pPr>
        <w:pStyle w:val="Domylnie"/>
        <w:shd w:val="clear" w:color="auto" w:fill="FFFFFF"/>
        <w:jc w:val="center"/>
        <w:rPr>
          <w:rFonts w:ascii="Times New Roman" w:hAnsi="Times New Roman"/>
          <w:b/>
          <w:color w:val="000000" w:themeColor="text1"/>
          <w:sz w:val="24"/>
        </w:rPr>
      </w:pPr>
    </w:p>
    <w:p w14:paraId="13662B5F" w14:textId="2981E75E" w:rsidR="00C72D50" w:rsidRPr="005F2674" w:rsidRDefault="001033EB" w:rsidP="00113965">
      <w:pPr>
        <w:pStyle w:val="Domylnie"/>
        <w:shd w:val="clear" w:color="auto" w:fill="FFFFFF"/>
        <w:jc w:val="center"/>
        <w:rPr>
          <w:rFonts w:ascii="Times New Roman" w:hAnsi="Times New Roman"/>
          <w:b/>
          <w:color w:val="000000" w:themeColor="text1"/>
          <w:sz w:val="24"/>
        </w:rPr>
      </w:pPr>
      <w:r w:rsidRPr="005F2674">
        <w:rPr>
          <w:rFonts w:ascii="Times New Roman" w:hAnsi="Times New Roman"/>
          <w:b/>
          <w:color w:val="000000" w:themeColor="text1"/>
          <w:sz w:val="24"/>
        </w:rPr>
        <w:t>§ 1</w:t>
      </w:r>
      <w:r w:rsidR="002F5B73">
        <w:rPr>
          <w:rFonts w:ascii="Times New Roman" w:hAnsi="Times New Roman"/>
          <w:b/>
          <w:color w:val="000000" w:themeColor="text1"/>
          <w:sz w:val="24"/>
        </w:rPr>
        <w:t>2</w:t>
      </w:r>
    </w:p>
    <w:p w14:paraId="3D129499" w14:textId="77777777" w:rsidR="00DD12C5" w:rsidRPr="005F2674" w:rsidRDefault="00DD12C5" w:rsidP="00113965">
      <w:pPr>
        <w:pStyle w:val="Domylnie"/>
        <w:shd w:val="clear" w:color="auto" w:fill="FFFFFF"/>
        <w:jc w:val="center"/>
        <w:rPr>
          <w:rFonts w:ascii="Times New Roman" w:hAnsi="Times New Roman"/>
          <w:b/>
          <w:color w:val="000000" w:themeColor="text1"/>
          <w:sz w:val="24"/>
          <w:szCs w:val="24"/>
          <w:u w:val="single"/>
        </w:rPr>
      </w:pPr>
    </w:p>
    <w:p w14:paraId="23EC860F" w14:textId="77777777" w:rsidR="00315537" w:rsidRPr="005F2674" w:rsidRDefault="001F31C7" w:rsidP="00F703ED">
      <w:pPr>
        <w:pStyle w:val="Domylnie"/>
        <w:shd w:val="clear" w:color="auto" w:fill="FFFFFF"/>
        <w:spacing w:after="120"/>
        <w:jc w:val="both"/>
        <w:rPr>
          <w:rFonts w:ascii="Times New Roman" w:hAnsi="Times New Roman"/>
          <w:b/>
          <w:color w:val="000000" w:themeColor="text1"/>
          <w:sz w:val="24"/>
          <w:szCs w:val="24"/>
          <w:u w:val="single"/>
        </w:rPr>
      </w:pPr>
      <w:r w:rsidRPr="005F2674">
        <w:rPr>
          <w:rFonts w:ascii="Times New Roman" w:hAnsi="Times New Roman"/>
          <w:b/>
          <w:color w:val="000000" w:themeColor="text1"/>
          <w:sz w:val="24"/>
          <w:szCs w:val="24"/>
          <w:u w:val="single"/>
        </w:rPr>
        <w:t>Warunki szczegółowe</w:t>
      </w:r>
    </w:p>
    <w:p w14:paraId="30AE9A1E" w14:textId="40FD354F" w:rsidR="00C72D50" w:rsidRPr="005F2674" w:rsidRDefault="001F31C7" w:rsidP="00F703ED">
      <w:pPr>
        <w:pStyle w:val="Domylnie"/>
        <w:shd w:val="clear" w:color="auto" w:fill="FFFFFF"/>
        <w:spacing w:after="120"/>
        <w:jc w:val="both"/>
        <w:rPr>
          <w:rFonts w:ascii="Times New Roman" w:hAnsi="Times New Roman"/>
          <w:color w:val="000000" w:themeColor="text1"/>
          <w:sz w:val="24"/>
        </w:rPr>
      </w:pPr>
      <w:r w:rsidRPr="005F2674">
        <w:rPr>
          <w:rFonts w:ascii="Times New Roman" w:hAnsi="Times New Roman"/>
          <w:color w:val="000000" w:themeColor="text1"/>
          <w:sz w:val="24"/>
        </w:rPr>
        <w:t>Wykonawca ponosi odpowiedzialność cywilną za wszelkie szkody osobiste i majątkowe osób trzecich, które mogą powstać w związku z wykonywaniem niniejszej umowy przez Wykonawcę.</w:t>
      </w:r>
    </w:p>
    <w:p w14:paraId="19C16093" w14:textId="00C3123C" w:rsidR="00FF0471" w:rsidRDefault="00FF0471" w:rsidP="00365E7E">
      <w:pPr>
        <w:pStyle w:val="Domylnie"/>
        <w:shd w:val="clear" w:color="auto" w:fill="FFFFFF"/>
        <w:jc w:val="both"/>
        <w:rPr>
          <w:rFonts w:ascii="Times New Roman" w:hAnsi="Times New Roman"/>
          <w:color w:val="000000" w:themeColor="text1"/>
          <w:sz w:val="24"/>
        </w:rPr>
      </w:pPr>
    </w:p>
    <w:p w14:paraId="569F3A39" w14:textId="77777777" w:rsidR="00EE4F77" w:rsidRPr="005F2674" w:rsidRDefault="00EE4F77" w:rsidP="00365E7E">
      <w:pPr>
        <w:pStyle w:val="Domylnie"/>
        <w:shd w:val="clear" w:color="auto" w:fill="FFFFFF"/>
        <w:jc w:val="both"/>
        <w:rPr>
          <w:rFonts w:ascii="Times New Roman" w:hAnsi="Times New Roman"/>
          <w:color w:val="000000" w:themeColor="text1"/>
          <w:sz w:val="24"/>
        </w:rPr>
      </w:pPr>
    </w:p>
    <w:p w14:paraId="4F27E88B" w14:textId="48C5C730" w:rsidR="00DD12C5" w:rsidRPr="005F2674" w:rsidRDefault="00DD12C5" w:rsidP="00DD12C5">
      <w:pPr>
        <w:pStyle w:val="Domylnie"/>
        <w:shd w:val="clear" w:color="auto" w:fill="FFFFFF"/>
        <w:jc w:val="center"/>
        <w:rPr>
          <w:rFonts w:ascii="Times New Roman" w:hAnsi="Times New Roman"/>
          <w:b/>
          <w:color w:val="000000" w:themeColor="text1"/>
          <w:sz w:val="24"/>
          <w:szCs w:val="24"/>
          <w:u w:val="single"/>
        </w:rPr>
      </w:pPr>
      <w:r w:rsidRPr="005F2674">
        <w:rPr>
          <w:rFonts w:ascii="Times New Roman" w:hAnsi="Times New Roman"/>
          <w:b/>
          <w:color w:val="000000" w:themeColor="text1"/>
          <w:sz w:val="24"/>
        </w:rPr>
        <w:t>§ 1</w:t>
      </w:r>
      <w:r w:rsidR="002F5B73">
        <w:rPr>
          <w:rFonts w:ascii="Times New Roman" w:hAnsi="Times New Roman"/>
          <w:b/>
          <w:color w:val="000000" w:themeColor="text1"/>
          <w:sz w:val="24"/>
        </w:rPr>
        <w:t>3</w:t>
      </w:r>
    </w:p>
    <w:p w14:paraId="3049A7FF" w14:textId="77777777" w:rsidR="007E43E7" w:rsidRPr="005F2674" w:rsidRDefault="007E43E7" w:rsidP="007E43E7">
      <w:pPr>
        <w:pStyle w:val="Domylnie"/>
        <w:shd w:val="clear" w:color="auto" w:fill="FFFFFF"/>
        <w:jc w:val="center"/>
        <w:rPr>
          <w:rFonts w:ascii="Times New Roman" w:hAnsi="Times New Roman"/>
          <w:color w:val="000000" w:themeColor="text1"/>
          <w:sz w:val="24"/>
        </w:rPr>
      </w:pPr>
    </w:p>
    <w:p w14:paraId="237BC2F8" w14:textId="77777777" w:rsidR="007E43E7" w:rsidRPr="005F2674" w:rsidRDefault="007E43E7" w:rsidP="00F703ED">
      <w:pPr>
        <w:shd w:val="clear" w:color="auto" w:fill="FFFFFF"/>
        <w:spacing w:before="120" w:after="120"/>
        <w:jc w:val="both"/>
        <w:rPr>
          <w:b/>
          <w:color w:val="000000" w:themeColor="text1"/>
          <w:u w:val="single"/>
        </w:rPr>
      </w:pPr>
      <w:r w:rsidRPr="005F2674">
        <w:rPr>
          <w:b/>
          <w:color w:val="000000" w:themeColor="text1"/>
          <w:u w:val="single"/>
        </w:rPr>
        <w:t xml:space="preserve">Przewidziane zmiany umowy </w:t>
      </w:r>
    </w:p>
    <w:p w14:paraId="5DF37C48" w14:textId="2F85A475" w:rsidR="007E43E7" w:rsidRPr="005F2674" w:rsidRDefault="007E43E7" w:rsidP="00F703ED">
      <w:pPr>
        <w:widowControl w:val="0"/>
        <w:shd w:val="clear" w:color="auto" w:fill="FFFFFF"/>
        <w:spacing w:after="120"/>
        <w:ind w:left="284" w:hanging="284"/>
        <w:jc w:val="both"/>
        <w:rPr>
          <w:color w:val="000000" w:themeColor="text1"/>
        </w:rPr>
      </w:pPr>
      <w:r w:rsidRPr="005F2674">
        <w:rPr>
          <w:color w:val="000000" w:themeColor="text1"/>
        </w:rPr>
        <w:t xml:space="preserve">1. </w:t>
      </w:r>
      <w:bookmarkStart w:id="4" w:name="_Hlk71631894"/>
      <w:r w:rsidRPr="005F2674">
        <w:rPr>
          <w:color w:val="000000" w:themeColor="text1"/>
        </w:rPr>
        <w:t xml:space="preserve">Zamawiający, poza możliwością zmiany niniejszej umowy w przypadkach określonych w art. 455 ust.1 pkt.1 do 4 oraz ust. 2 ustawy z  PZP) – przewiduje również możliwość dokonywania zmian postanowień umowy także w stosunku do treści oferty, na podstawie której dokonano wyboru Wykonawcy oraz  w przypadku wystąpienia okoliczności, których nie można było przewidzieć </w:t>
      </w:r>
      <w:r w:rsidR="00DD12C5" w:rsidRPr="005F2674">
        <w:rPr>
          <w:color w:val="000000" w:themeColor="text1"/>
        </w:rPr>
        <w:br/>
      </w:r>
      <w:r w:rsidRPr="005F2674">
        <w:rPr>
          <w:color w:val="000000" w:themeColor="text1"/>
        </w:rPr>
        <w:t>w chwili zawarcia umowy, a w szczególności:</w:t>
      </w:r>
      <w:bookmarkEnd w:id="4"/>
      <w:r w:rsidRPr="005F2674">
        <w:rPr>
          <w:color w:val="000000" w:themeColor="text1"/>
        </w:rPr>
        <w:t xml:space="preserve"> </w:t>
      </w:r>
    </w:p>
    <w:p w14:paraId="60F3CE57" w14:textId="77777777"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1)</w:t>
      </w:r>
      <w:r w:rsidRPr="005F2674">
        <w:rPr>
          <w:color w:val="000000" w:themeColor="text1"/>
        </w:rPr>
        <w:tab/>
        <w:t>konieczności wprowadzenia zmian projektowych lub technologicznych dokonanych na wniosek Zamawiającego (lub Wykonawcy),</w:t>
      </w:r>
    </w:p>
    <w:p w14:paraId="043FC6F0" w14:textId="77777777" w:rsidR="007E43E7" w:rsidRPr="005F2674" w:rsidRDefault="007E43E7" w:rsidP="007E43E7">
      <w:pPr>
        <w:widowControl w:val="0"/>
        <w:shd w:val="clear" w:color="auto" w:fill="FFFFFF"/>
        <w:tabs>
          <w:tab w:val="left" w:pos="142"/>
        </w:tabs>
        <w:ind w:left="567" w:hanging="283"/>
        <w:jc w:val="both"/>
        <w:rPr>
          <w:color w:val="000000" w:themeColor="text1"/>
        </w:rPr>
      </w:pPr>
      <w:r w:rsidRPr="005F2674">
        <w:rPr>
          <w:color w:val="000000" w:themeColor="text1"/>
        </w:rPr>
        <w:t>2) z powodu istotnych braków lub błędów w dokumentacji projektowej, również tych polegających na niezgodności dokumentacji z przepisami prawa,</w:t>
      </w:r>
    </w:p>
    <w:p w14:paraId="1DBF84CF" w14:textId="77777777"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 xml:space="preserve">3) z powodu wystąpienia siły wyższej powodującej powstanie zdarzenia losowego, którego nie można było przewidzieć, </w:t>
      </w:r>
    </w:p>
    <w:p w14:paraId="5756C5B3" w14:textId="3502EC74"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 xml:space="preserve">4) z powodu uzasadnionych zmian w zakresie sposobu wykonania przedmiotu zamówienia proponowanych przez Zamawiającego lub Wykonawcę, jeżeli te zmiany są korzystne </w:t>
      </w:r>
      <w:r w:rsidR="00DD12C5" w:rsidRPr="005F2674">
        <w:rPr>
          <w:color w:val="000000" w:themeColor="text1"/>
        </w:rPr>
        <w:br/>
      </w:r>
      <w:r w:rsidRPr="005F2674">
        <w:rPr>
          <w:color w:val="000000" w:themeColor="text1"/>
        </w:rPr>
        <w:t>dla Zamawiającego,</w:t>
      </w:r>
    </w:p>
    <w:p w14:paraId="36EB4F53" w14:textId="77777777"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5) z powodu wystąpienia okoliczności niezależnych od Wykonawcy przy zachowaniu przez niego należytej staranności, skutkujących niemożnością dotrzymania terminu realizacji przedmiotu zamówienia,</w:t>
      </w:r>
    </w:p>
    <w:p w14:paraId="7C4F012F" w14:textId="4C605666"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 xml:space="preserve">6) z powodu wystąpienia dodatkowych okoliczności, a niemożliwych do przewidzenia </w:t>
      </w:r>
      <w:r w:rsidR="00DD12C5" w:rsidRPr="005F2674">
        <w:rPr>
          <w:color w:val="000000" w:themeColor="text1"/>
        </w:rPr>
        <w:br/>
      </w:r>
      <w:r w:rsidRPr="005F2674">
        <w:rPr>
          <w:color w:val="000000" w:themeColor="text1"/>
        </w:rPr>
        <w:t>przed zawarciem umowy przez doświadczonego Wykonawcę,</w:t>
      </w:r>
    </w:p>
    <w:p w14:paraId="7DED66B3" w14:textId="77777777"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7) wystąpienia okoliczności nie zawinionych przez strony,  których nie można było wcześniej przewidzieć,</w:t>
      </w:r>
    </w:p>
    <w:p w14:paraId="1789E055" w14:textId="4C35F0B6"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 xml:space="preserve">8) z powodu wstrzymania przez Zamawiającego wykonania robót i dostaw, które nie wynika </w:t>
      </w:r>
      <w:r w:rsidR="00DD12C5" w:rsidRPr="005F2674">
        <w:rPr>
          <w:color w:val="000000" w:themeColor="text1"/>
        </w:rPr>
        <w:br/>
      </w:r>
      <w:r w:rsidRPr="005F2674">
        <w:rPr>
          <w:color w:val="000000" w:themeColor="text1"/>
        </w:rPr>
        <w:t>z okoliczności leżących po stronie Wykonawcy,</w:t>
      </w:r>
    </w:p>
    <w:p w14:paraId="1F6FE7BC" w14:textId="77777777"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9) odstąpienia od części umowy,</w:t>
      </w:r>
    </w:p>
    <w:p w14:paraId="2319DC62" w14:textId="77777777" w:rsidR="007E43E7" w:rsidRPr="005F2674" w:rsidRDefault="007E43E7" w:rsidP="007E43E7">
      <w:pPr>
        <w:widowControl w:val="0"/>
        <w:shd w:val="clear" w:color="auto" w:fill="FFFFFF"/>
        <w:ind w:left="567" w:hanging="283"/>
        <w:jc w:val="both"/>
        <w:rPr>
          <w:color w:val="000000" w:themeColor="text1"/>
        </w:rPr>
      </w:pPr>
      <w:r w:rsidRPr="005F2674">
        <w:rPr>
          <w:color w:val="000000" w:themeColor="text1"/>
        </w:rPr>
        <w:t>10) wystąpienia obiektywnych zmian ocenianych jako korzystne dla Zamawiającego,</w:t>
      </w:r>
    </w:p>
    <w:p w14:paraId="32286136" w14:textId="77777777" w:rsidR="007E43E7" w:rsidRPr="005F2674" w:rsidRDefault="007E43E7" w:rsidP="007E43E7">
      <w:pPr>
        <w:widowControl w:val="0"/>
        <w:shd w:val="clear" w:color="auto" w:fill="FFFFFF"/>
        <w:ind w:left="567" w:hanging="283"/>
        <w:jc w:val="both"/>
        <w:rPr>
          <w:color w:val="000000" w:themeColor="text1"/>
          <w:lang w:eastAsia="pl-PL"/>
        </w:rPr>
      </w:pPr>
      <w:r w:rsidRPr="005F2674">
        <w:rPr>
          <w:color w:val="000000" w:themeColor="text1"/>
        </w:rPr>
        <w:t xml:space="preserve">11) </w:t>
      </w:r>
      <w:r w:rsidRPr="005F2674">
        <w:rPr>
          <w:color w:val="000000" w:themeColor="text1"/>
          <w:lang w:eastAsia="pl-PL"/>
        </w:rPr>
        <w:t xml:space="preserve">z powodu przedłużenia terminu realizacji umowy w związku z  wprowadzeniem przez władze RP  stanu zagrożenia epidemicznego,  stanu wyjątkowego lub zaistnienia siły wyższej w postaci </w:t>
      </w:r>
      <w:r w:rsidRPr="005F2674">
        <w:rPr>
          <w:color w:val="000000" w:themeColor="text1"/>
          <w:lang w:eastAsia="pl-PL"/>
        </w:rPr>
        <w:lastRenderedPageBreak/>
        <w:t>np. strajków, okupacji budowy przez osoby inne niż pracownicy Wykonawcy</w:t>
      </w:r>
    </w:p>
    <w:p w14:paraId="5ED93378" w14:textId="77777777" w:rsidR="00451CFC" w:rsidRDefault="00451CFC" w:rsidP="007E43E7">
      <w:pPr>
        <w:shd w:val="clear" w:color="auto" w:fill="FFFFFF"/>
        <w:ind w:left="567" w:hanging="284"/>
        <w:jc w:val="both"/>
        <w:rPr>
          <w:color w:val="000000" w:themeColor="text1"/>
        </w:rPr>
      </w:pPr>
      <w:bookmarkStart w:id="5" w:name="_Hlk43386642"/>
    </w:p>
    <w:p w14:paraId="0A465ECE" w14:textId="4EB22D6B" w:rsidR="00451CFC" w:rsidRPr="00E417A7" w:rsidRDefault="00451CFC" w:rsidP="00D507AC">
      <w:pPr>
        <w:pStyle w:val="Akapitzlist"/>
        <w:widowControl w:val="0"/>
        <w:numPr>
          <w:ilvl w:val="0"/>
          <w:numId w:val="22"/>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autoSpaceDE w:val="0"/>
        <w:spacing w:line="276" w:lineRule="auto"/>
        <w:ind w:left="284"/>
        <w:jc w:val="both"/>
        <w:rPr>
          <w:sz w:val="24"/>
          <w:szCs w:val="24"/>
        </w:rPr>
      </w:pPr>
      <w:proofErr w:type="spellStart"/>
      <w:r w:rsidRPr="00E417A7">
        <w:rPr>
          <w:sz w:val="24"/>
          <w:szCs w:val="24"/>
        </w:rPr>
        <w:t>zmiany</w:t>
      </w:r>
      <w:proofErr w:type="spellEnd"/>
      <w:r w:rsidRPr="00E417A7">
        <w:rPr>
          <w:sz w:val="24"/>
          <w:szCs w:val="24"/>
        </w:rPr>
        <w:t xml:space="preserve"> </w:t>
      </w:r>
      <w:proofErr w:type="spellStart"/>
      <w:r w:rsidRPr="00E417A7">
        <w:rPr>
          <w:sz w:val="24"/>
          <w:szCs w:val="24"/>
        </w:rPr>
        <w:t>wynagrodzenia</w:t>
      </w:r>
      <w:proofErr w:type="spellEnd"/>
      <w:r w:rsidRPr="00E417A7">
        <w:rPr>
          <w:sz w:val="24"/>
          <w:szCs w:val="24"/>
        </w:rPr>
        <w:t xml:space="preserve"> w </w:t>
      </w:r>
      <w:proofErr w:type="spellStart"/>
      <w:r w:rsidRPr="00E417A7">
        <w:rPr>
          <w:sz w:val="24"/>
          <w:szCs w:val="24"/>
        </w:rPr>
        <w:t>wyniku</w:t>
      </w:r>
      <w:proofErr w:type="spellEnd"/>
      <w:r w:rsidRPr="00E417A7">
        <w:rPr>
          <w:sz w:val="24"/>
          <w:szCs w:val="24"/>
        </w:rPr>
        <w:t>:</w:t>
      </w:r>
    </w:p>
    <w:p w14:paraId="48AFAA60" w14:textId="3319E00D" w:rsidR="00451CFC" w:rsidRPr="00E417A7" w:rsidRDefault="00451CFC" w:rsidP="00E417A7">
      <w:pPr>
        <w:widowControl w:val="0"/>
        <w:numPr>
          <w:ilvl w:val="0"/>
          <w:numId w:val="21"/>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autoSpaceDE w:val="0"/>
        <w:spacing w:line="276" w:lineRule="auto"/>
        <w:ind w:left="284" w:hanging="284"/>
        <w:jc w:val="both"/>
      </w:pPr>
      <w:bookmarkStart w:id="6" w:name="_Hlk63331044"/>
      <w:r w:rsidRPr="00E417A7">
        <w:t xml:space="preserve">dostaw/robót dodatkowych, dostaw/robót zamiennych, zmiany technologii, zaniechania dostaw/robót </w:t>
      </w:r>
      <w:bookmarkEnd w:id="6"/>
      <w:r w:rsidRPr="00E417A7">
        <w:t>– dostawy/roboty te będą rozliczne na podstawie kosztorysów przygotowanych przez Wykonawcę i zatwierdzonych przez Zamawiającego. Kosztorysy te będą opracowane w oparciu o ceny jednostkowe określone w ofercie Wykonawcy i na podstawie powszechnie stosowanych Katalogów Nakładów Rzeczowych oraz czynników produkcji nie wyższych, niż średnie notowania krajowe z publikacji SEKOCENBUD dla kwartału poprzedzającego wystąpienie konieczności wykonania tych robót,</w:t>
      </w:r>
    </w:p>
    <w:p w14:paraId="708F9BBD" w14:textId="35B8948A" w:rsidR="00451CFC" w:rsidRDefault="0044035D" w:rsidP="00E417A7">
      <w:pPr>
        <w:pStyle w:val="Akapitzlist"/>
        <w:numPr>
          <w:ilvl w:val="0"/>
          <w:numId w:val="21"/>
        </w:numPr>
        <w:shd w:val="clear" w:color="auto" w:fill="FFFFFF"/>
        <w:ind w:left="284"/>
        <w:jc w:val="both"/>
        <w:rPr>
          <w:sz w:val="24"/>
          <w:szCs w:val="24"/>
        </w:rPr>
      </w:pPr>
      <w:r w:rsidRPr="00E417A7">
        <w:rPr>
          <w:sz w:val="24"/>
          <w:szCs w:val="24"/>
        </w:rPr>
        <w:t xml:space="preserve"> </w:t>
      </w:r>
      <w:proofErr w:type="spellStart"/>
      <w:r w:rsidRPr="00E417A7">
        <w:rPr>
          <w:sz w:val="24"/>
          <w:szCs w:val="24"/>
        </w:rPr>
        <w:t>odstąpienia</w:t>
      </w:r>
      <w:proofErr w:type="spellEnd"/>
      <w:r w:rsidRPr="00E417A7">
        <w:rPr>
          <w:sz w:val="24"/>
          <w:szCs w:val="24"/>
        </w:rPr>
        <w:t xml:space="preserve"> od </w:t>
      </w:r>
      <w:proofErr w:type="spellStart"/>
      <w:r w:rsidRPr="00E417A7">
        <w:rPr>
          <w:sz w:val="24"/>
          <w:szCs w:val="24"/>
        </w:rPr>
        <w:t>części</w:t>
      </w:r>
      <w:proofErr w:type="spellEnd"/>
      <w:r w:rsidRPr="00E417A7">
        <w:rPr>
          <w:sz w:val="24"/>
          <w:szCs w:val="24"/>
        </w:rPr>
        <w:t xml:space="preserve"> </w:t>
      </w:r>
      <w:proofErr w:type="spellStart"/>
      <w:r w:rsidRPr="00E417A7">
        <w:rPr>
          <w:sz w:val="24"/>
          <w:szCs w:val="24"/>
        </w:rPr>
        <w:t>umowy</w:t>
      </w:r>
      <w:proofErr w:type="spellEnd"/>
      <w:r w:rsidRPr="00E417A7">
        <w:rPr>
          <w:sz w:val="24"/>
          <w:szCs w:val="24"/>
        </w:rPr>
        <w:t>.</w:t>
      </w:r>
    </w:p>
    <w:p w14:paraId="05274B74" w14:textId="77777777" w:rsidR="00E417A7" w:rsidRPr="00E417A7" w:rsidRDefault="00E417A7" w:rsidP="00E417A7">
      <w:pPr>
        <w:pStyle w:val="Akapitzlist"/>
        <w:shd w:val="clear" w:color="auto" w:fill="FFFFFF"/>
        <w:ind w:left="0"/>
        <w:jc w:val="both"/>
        <w:rPr>
          <w:sz w:val="24"/>
          <w:szCs w:val="24"/>
        </w:rPr>
      </w:pPr>
    </w:p>
    <w:bookmarkEnd w:id="5"/>
    <w:p w14:paraId="7596DC04" w14:textId="77777777" w:rsidR="007E43E7" w:rsidRPr="005F2674" w:rsidRDefault="007E43E7" w:rsidP="007E43E7">
      <w:pPr>
        <w:pStyle w:val="Domylnie"/>
        <w:shd w:val="clear" w:color="auto" w:fill="FFFFFF"/>
        <w:jc w:val="both"/>
        <w:rPr>
          <w:rFonts w:ascii="Times New Roman" w:hAnsi="Times New Roman"/>
          <w:b/>
          <w:color w:val="000000" w:themeColor="text1"/>
          <w:sz w:val="24"/>
        </w:rPr>
      </w:pPr>
      <w:r w:rsidRPr="005F2674">
        <w:rPr>
          <w:rFonts w:ascii="Times New Roman" w:hAnsi="Times New Roman"/>
          <w:color w:val="000000" w:themeColor="text1"/>
          <w:sz w:val="24"/>
          <w:szCs w:val="24"/>
        </w:rPr>
        <w:t>2. Zmiany postanowień zawartej umowy będą dokonane za zgodą stron, wyłącznie w formie pisemnego aneksu do umowy.</w:t>
      </w:r>
    </w:p>
    <w:p w14:paraId="5DA87ACC" w14:textId="35897FEA" w:rsidR="007E43E7" w:rsidRDefault="007E43E7" w:rsidP="00365E7E">
      <w:pPr>
        <w:pStyle w:val="Domylnie"/>
        <w:shd w:val="clear" w:color="auto" w:fill="FFFFFF"/>
        <w:jc w:val="both"/>
        <w:rPr>
          <w:rFonts w:ascii="Times New Roman" w:hAnsi="Times New Roman"/>
          <w:color w:val="000000" w:themeColor="text1"/>
          <w:sz w:val="24"/>
        </w:rPr>
      </w:pPr>
    </w:p>
    <w:p w14:paraId="76FD05D4" w14:textId="77777777" w:rsidR="00EE4F77" w:rsidRPr="005F2674" w:rsidRDefault="00EE4F77" w:rsidP="00365E7E">
      <w:pPr>
        <w:pStyle w:val="Domylnie"/>
        <w:shd w:val="clear" w:color="auto" w:fill="FFFFFF"/>
        <w:jc w:val="both"/>
        <w:rPr>
          <w:rFonts w:ascii="Times New Roman" w:hAnsi="Times New Roman"/>
          <w:color w:val="000000" w:themeColor="text1"/>
          <w:sz w:val="24"/>
        </w:rPr>
      </w:pPr>
    </w:p>
    <w:p w14:paraId="256F1956" w14:textId="0CB12266" w:rsidR="00C72D50" w:rsidRPr="005F2674" w:rsidRDefault="001033EB" w:rsidP="00CF45F8">
      <w:pPr>
        <w:pStyle w:val="Domylnie"/>
        <w:shd w:val="clear" w:color="auto" w:fill="FFFFFF"/>
        <w:jc w:val="center"/>
        <w:rPr>
          <w:rFonts w:ascii="Times New Roman" w:hAnsi="Times New Roman"/>
          <w:b/>
          <w:color w:val="000000" w:themeColor="text1"/>
          <w:sz w:val="24"/>
          <w:szCs w:val="24"/>
          <w:u w:val="single"/>
        </w:rPr>
      </w:pPr>
      <w:r w:rsidRPr="005F2674">
        <w:rPr>
          <w:rFonts w:ascii="Times New Roman" w:hAnsi="Times New Roman"/>
          <w:b/>
          <w:color w:val="000000" w:themeColor="text1"/>
          <w:sz w:val="24"/>
        </w:rPr>
        <w:t>§ 1</w:t>
      </w:r>
      <w:r w:rsidR="002F5B73">
        <w:rPr>
          <w:rFonts w:ascii="Times New Roman" w:hAnsi="Times New Roman"/>
          <w:b/>
          <w:color w:val="000000" w:themeColor="text1"/>
          <w:sz w:val="24"/>
        </w:rPr>
        <w:t>4</w:t>
      </w:r>
    </w:p>
    <w:p w14:paraId="322BB54F" w14:textId="77777777" w:rsidR="00C72D50" w:rsidRPr="005F2674" w:rsidRDefault="00C72D50" w:rsidP="00365E7E">
      <w:pPr>
        <w:pStyle w:val="Domylnie"/>
        <w:shd w:val="clear" w:color="auto" w:fill="FFFFFF"/>
        <w:jc w:val="both"/>
        <w:rPr>
          <w:rFonts w:ascii="Times New Roman" w:hAnsi="Times New Roman"/>
          <w:b/>
          <w:color w:val="000000" w:themeColor="text1"/>
          <w:sz w:val="24"/>
          <w:szCs w:val="24"/>
          <w:u w:val="single"/>
        </w:rPr>
      </w:pPr>
    </w:p>
    <w:p w14:paraId="51D772F6" w14:textId="6A5AFCA6" w:rsidR="00C72D50" w:rsidRPr="005F2674" w:rsidRDefault="001F31C7" w:rsidP="00F703ED">
      <w:pPr>
        <w:pStyle w:val="Domylnie"/>
        <w:spacing w:after="120"/>
        <w:jc w:val="both"/>
        <w:rPr>
          <w:rFonts w:ascii="Times New Roman" w:hAnsi="Times New Roman"/>
          <w:b/>
          <w:color w:val="000000" w:themeColor="text1"/>
          <w:sz w:val="24"/>
          <w:szCs w:val="24"/>
          <w:u w:val="single"/>
        </w:rPr>
      </w:pPr>
      <w:r w:rsidRPr="005F2674">
        <w:rPr>
          <w:rFonts w:ascii="Times New Roman" w:hAnsi="Times New Roman"/>
          <w:b/>
          <w:color w:val="000000" w:themeColor="text1"/>
          <w:sz w:val="24"/>
          <w:szCs w:val="24"/>
          <w:u w:val="single"/>
        </w:rPr>
        <w:t>Informacja dotycząca przetwarzania danych osobowych w Urzędzie Miasta Pruszkowa</w:t>
      </w:r>
    </w:p>
    <w:p w14:paraId="51622A59" w14:textId="77777777" w:rsidR="00C72D50" w:rsidRPr="005F2674" w:rsidRDefault="001F31C7" w:rsidP="00F703ED">
      <w:pPr>
        <w:pStyle w:val="Domylnie"/>
        <w:spacing w:after="120"/>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Realizując obowiązek informacyjny,</w:t>
      </w:r>
      <w:r w:rsidRPr="005F2674">
        <w:rPr>
          <w:rFonts w:ascii="Times New Roman" w:hAnsi="Times New Roman"/>
          <w:b/>
          <w:color w:val="000000" w:themeColor="text1"/>
          <w:sz w:val="24"/>
          <w:szCs w:val="24"/>
        </w:rPr>
        <w:t xml:space="preserve"> </w:t>
      </w:r>
      <w:r w:rsidRPr="005F2674">
        <w:rPr>
          <w:rFonts w:ascii="Times New Roman" w:hAnsi="Times New Roman"/>
          <w:color w:val="000000" w:themeColor="text1"/>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3DFF7026" w14:textId="6075F81E" w:rsidR="00C72D50" w:rsidRPr="005F2674" w:rsidRDefault="001F31C7" w:rsidP="00365E7E">
      <w:pPr>
        <w:pStyle w:val="Domylnie"/>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1. Administratorem Państwa danych osobowych przetwarzanych w Urzędzie Miasta Pruszkowa   jest Urząd Miasta Pruszkowa, reprezentowany przez Pana Pawła Makucha, Prezydenta Miasta, 05-800 Pruszków, ul. J.I. Kraszewskiego 14/16 tel. (22) 735-88-88 fax (22) 758-66-50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 xml:space="preserve">e-mail: </w:t>
      </w:r>
      <w:hyperlink r:id="rId8" w:tooltip="mailto:prezydent@miasto.pruszkow.pl" w:history="1">
        <w:r w:rsidRPr="005F2674">
          <w:rPr>
            <w:rStyle w:val="czeinternetowe"/>
            <w:rFonts w:ascii="Times New Roman" w:hAnsi="Times New Roman"/>
            <w:color w:val="000000" w:themeColor="text1"/>
            <w:sz w:val="24"/>
            <w:szCs w:val="24"/>
            <w:lang w:val="pl-PL"/>
          </w:rPr>
          <w:t>prezydent@miasto.pruszkow.pl</w:t>
        </w:r>
      </w:hyperlink>
      <w:r w:rsidRPr="005F2674">
        <w:rPr>
          <w:rFonts w:ascii="Times New Roman" w:hAnsi="Times New Roman"/>
          <w:color w:val="000000" w:themeColor="text1"/>
          <w:sz w:val="24"/>
          <w:szCs w:val="24"/>
          <w:u w:val="single"/>
        </w:rPr>
        <w:t xml:space="preserve"> .</w:t>
      </w:r>
    </w:p>
    <w:p w14:paraId="0B7E3727" w14:textId="22A015C8" w:rsidR="00C72D50" w:rsidRPr="005F2674" w:rsidRDefault="001F31C7" w:rsidP="00365E7E">
      <w:pPr>
        <w:pStyle w:val="Domylnie"/>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2. W sprawach dotyczących przetwarzania przez nas Państwa danych osobowych oraz korzystania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 xml:space="preserve">z praw związanych z ochroną danych osobowych możecie Państwo kontaktować się z Inspektorem Ochrony Danych e-mail: </w:t>
      </w:r>
      <w:hyperlink r:id="rId9" w:tooltip="mailto:iod@miasto.pruszkow.pl" w:history="1">
        <w:r w:rsidRPr="005F2674">
          <w:rPr>
            <w:rStyle w:val="czeinternetowe"/>
            <w:rFonts w:ascii="Times New Roman" w:hAnsi="Times New Roman"/>
            <w:color w:val="000000" w:themeColor="text1"/>
            <w:sz w:val="24"/>
            <w:szCs w:val="24"/>
            <w:lang w:val="pl-PL"/>
          </w:rPr>
          <w:t>iod@miasto.pruszkow.pl</w:t>
        </w:r>
      </w:hyperlink>
      <w:r w:rsidRPr="005F2674">
        <w:rPr>
          <w:rFonts w:ascii="Times New Roman" w:hAnsi="Times New Roman"/>
          <w:color w:val="000000" w:themeColor="text1"/>
          <w:sz w:val="24"/>
          <w:szCs w:val="24"/>
        </w:rPr>
        <w:t xml:space="preserve">, telefonicznie 22 735 88 87 lub pisemnie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pod adresem Urząd Miasta Pruszków, 05-800 Pruszków, ul. J.I Kraszewskiego 14/16</w:t>
      </w:r>
    </w:p>
    <w:p w14:paraId="04168260" w14:textId="72706E19" w:rsidR="00C72D50" w:rsidRPr="005F2674" w:rsidRDefault="001F31C7" w:rsidP="00365E7E">
      <w:pPr>
        <w:pStyle w:val="Domylnie"/>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3. Dane osobowe będziemy przetwarzać w oparciu o przepisy prawa krajowego oraz lokalnego,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w celach wskazanych poniżej:</w:t>
      </w:r>
    </w:p>
    <w:p w14:paraId="6E9460FB" w14:textId="77777777" w:rsidR="00C72D50" w:rsidRPr="005F2674" w:rsidRDefault="001F31C7" w:rsidP="00365E7E">
      <w:pPr>
        <w:pStyle w:val="Domylnie"/>
        <w:ind w:left="426" w:hanging="142"/>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a) w celu wypełnienia obowiązków prawnych (art. 6 ust. 1 lit. c)</w:t>
      </w:r>
    </w:p>
    <w:p w14:paraId="4D5981A8" w14:textId="77777777" w:rsidR="00C72D50" w:rsidRPr="005F2674" w:rsidRDefault="001F31C7" w:rsidP="00365E7E">
      <w:pPr>
        <w:pStyle w:val="Domylnie"/>
        <w:ind w:left="426" w:hanging="142"/>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b) w celu realizacji umów (art. 6 ust. 1 lit. b RODO)</w:t>
      </w:r>
    </w:p>
    <w:p w14:paraId="7DCFE943" w14:textId="77777777" w:rsidR="00C72D50" w:rsidRPr="005F2674" w:rsidRDefault="001F31C7" w:rsidP="00365E7E">
      <w:pPr>
        <w:pStyle w:val="Domylnie"/>
        <w:ind w:left="426" w:hanging="142"/>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c) w celu wykonywania zadań realizowanych w interesie publicznym lub sprawowania władzy publicznej (art. 6 ust. 1 lit. e RODO)</w:t>
      </w:r>
    </w:p>
    <w:p w14:paraId="2C34AA60" w14:textId="77777777" w:rsidR="00C72D50" w:rsidRPr="005F2674" w:rsidRDefault="001F31C7" w:rsidP="00365E7E">
      <w:pPr>
        <w:pStyle w:val="Domylnie"/>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Wyrażenie zgody jest dobrowolne, można ją wycofać w dowolnym momencie.  Wycofanie zgody nie wpływa na zgodność z prawem przetwarzania, którego dokonano przed jej wycofaniem.</w:t>
      </w:r>
    </w:p>
    <w:p w14:paraId="7B78E23D" w14:textId="77777777" w:rsidR="00C72D50" w:rsidRPr="005F2674" w:rsidRDefault="001F31C7" w:rsidP="00DF37FF">
      <w:pPr>
        <w:pStyle w:val="Domylnie"/>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4. W związku z przetwarzaniem danych w celach, o których mowa w pkt. 3, Państwa dane osobowe mogą być udostępniane:</w:t>
      </w:r>
    </w:p>
    <w:p w14:paraId="678C354B" w14:textId="77777777" w:rsidR="00C72D50" w:rsidRPr="005F2674" w:rsidRDefault="001F31C7" w:rsidP="00D507AC">
      <w:pPr>
        <w:pStyle w:val="Domylnie"/>
        <w:widowControl/>
        <w:numPr>
          <w:ilvl w:val="0"/>
          <w:numId w:val="8"/>
        </w:numPr>
        <w:ind w:left="641" w:hanging="35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organom władzy publicznej oraz podmiotom wykonującym zadania publiczne lub działającym na zlecenie organów władzy publicznej, w zakresie i w celach, które wynikają z przepisów powszechnie obowiązującego prawa;</w:t>
      </w:r>
    </w:p>
    <w:p w14:paraId="08E57742" w14:textId="64EDC7D5" w:rsidR="00C72D50" w:rsidRPr="005F2674" w:rsidRDefault="001F31C7" w:rsidP="00D507AC">
      <w:pPr>
        <w:pStyle w:val="Domylnie"/>
        <w:widowControl/>
        <w:numPr>
          <w:ilvl w:val="0"/>
          <w:numId w:val="8"/>
        </w:numPr>
        <w:ind w:left="641" w:hanging="35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osobom wnioskującym o dostęp do informacji publicznej w trybie ustawy o dostępnie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 xml:space="preserve">do informacji publicznej, w przypadku, w którym nie zachodzi podstawa do ograniczenia dostępu zgodnie z art. 5 Ustawy o dostępnie do informacji publicznej z dnia 6 września 2001 </w:t>
      </w:r>
      <w:r w:rsidRPr="005F2674">
        <w:rPr>
          <w:rFonts w:ascii="Times New Roman" w:hAnsi="Times New Roman"/>
          <w:color w:val="000000" w:themeColor="text1"/>
          <w:sz w:val="24"/>
          <w:szCs w:val="24"/>
        </w:rPr>
        <w:lastRenderedPageBreak/>
        <w:t xml:space="preserve">r. (t.j. Dz. U. z 2019 r. poz. 1429 z </w:t>
      </w:r>
      <w:proofErr w:type="spellStart"/>
      <w:r w:rsidRPr="005F2674">
        <w:rPr>
          <w:rFonts w:ascii="Times New Roman" w:hAnsi="Times New Roman"/>
          <w:color w:val="000000" w:themeColor="text1"/>
          <w:sz w:val="24"/>
          <w:szCs w:val="24"/>
        </w:rPr>
        <w:t>póź</w:t>
      </w:r>
      <w:proofErr w:type="spellEnd"/>
      <w:r w:rsidRPr="005F2674">
        <w:rPr>
          <w:rFonts w:ascii="Times New Roman" w:hAnsi="Times New Roman"/>
          <w:color w:val="000000" w:themeColor="text1"/>
          <w:sz w:val="24"/>
          <w:szCs w:val="24"/>
        </w:rPr>
        <w:t>. zm.), z zachowaniem zasad wynikających z przepisów o ochronie danych osobowych (</w:t>
      </w:r>
      <w:proofErr w:type="spellStart"/>
      <w:r w:rsidRPr="005F2674">
        <w:rPr>
          <w:rFonts w:ascii="Times New Roman" w:hAnsi="Times New Roman"/>
          <w:color w:val="000000" w:themeColor="text1"/>
          <w:sz w:val="24"/>
          <w:szCs w:val="24"/>
        </w:rPr>
        <w:t>anonimizacja</w:t>
      </w:r>
      <w:proofErr w:type="spellEnd"/>
      <w:r w:rsidRPr="005F2674">
        <w:rPr>
          <w:rFonts w:ascii="Times New Roman" w:hAnsi="Times New Roman"/>
          <w:color w:val="000000" w:themeColor="text1"/>
          <w:sz w:val="24"/>
          <w:szCs w:val="24"/>
        </w:rPr>
        <w:t xml:space="preserve"> danych osobowych)</w:t>
      </w:r>
    </w:p>
    <w:p w14:paraId="661CDFDD" w14:textId="77777777" w:rsidR="00C72D50" w:rsidRPr="005F2674" w:rsidRDefault="001F31C7" w:rsidP="00DF37FF">
      <w:pPr>
        <w:pStyle w:val="Domylnie"/>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5. Dane osobowe nie będą przekazywane do państwa trzeciego, chyba że wynika to z odrębnych przepisów prawa, nie będą profilowane i nie będą służyły zautomatyzowanemu podejmowaniu decyzji.</w:t>
      </w:r>
    </w:p>
    <w:p w14:paraId="7CC506A9" w14:textId="45476EE4" w:rsidR="00C72D50" w:rsidRPr="005F2674" w:rsidRDefault="001F31C7" w:rsidP="00365E7E">
      <w:pPr>
        <w:pStyle w:val="Domylnie"/>
        <w:ind w:left="284" w:hanging="284"/>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 xml:space="preserve">6. Państwa dane osobowe będą przechowywane zgodnie z wymogami przepisów archiwalnych,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 xml:space="preserve">przez okres wskazany w Rzeczowym Wykazie Akt (Ustawa o narodowym zasobie archiwalnym </w:t>
      </w:r>
      <w:r w:rsidR="00DD12C5" w:rsidRPr="005F2674">
        <w:rPr>
          <w:rFonts w:ascii="Times New Roman" w:hAnsi="Times New Roman"/>
          <w:color w:val="000000" w:themeColor="text1"/>
          <w:sz w:val="24"/>
          <w:szCs w:val="24"/>
        </w:rPr>
        <w:br/>
      </w:r>
      <w:r w:rsidRPr="005F2674">
        <w:rPr>
          <w:rFonts w:ascii="Times New Roman" w:hAnsi="Times New Roman"/>
          <w:color w:val="000000" w:themeColor="text1"/>
          <w:sz w:val="24"/>
          <w:szCs w:val="24"/>
        </w:rPr>
        <w:t xml:space="preserve">i archiwach z </w:t>
      </w:r>
      <w:proofErr w:type="spellStart"/>
      <w:r w:rsidRPr="005F2674">
        <w:rPr>
          <w:rFonts w:ascii="Times New Roman" w:hAnsi="Times New Roman"/>
          <w:color w:val="000000" w:themeColor="text1"/>
          <w:sz w:val="24"/>
          <w:szCs w:val="24"/>
        </w:rPr>
        <w:t>dn</w:t>
      </w:r>
      <w:proofErr w:type="spellEnd"/>
      <w:r w:rsidRPr="005F2674">
        <w:rPr>
          <w:rFonts w:ascii="Times New Roman" w:hAnsi="Times New Roman"/>
          <w:color w:val="000000" w:themeColor="text1"/>
          <w:sz w:val="24"/>
          <w:szCs w:val="24"/>
        </w:rPr>
        <w:t xml:space="preserve"> 14 lipca 1983r. ze zm.)</w:t>
      </w:r>
    </w:p>
    <w:p w14:paraId="2D9D7862" w14:textId="77777777" w:rsidR="00C72D50" w:rsidRPr="005F2674" w:rsidRDefault="001F31C7" w:rsidP="00365E7E">
      <w:pPr>
        <w:pStyle w:val="Domylnie"/>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7. Osoba, której dane są przetwarzane ma prawo do:</w:t>
      </w:r>
    </w:p>
    <w:p w14:paraId="0D200C2A" w14:textId="77777777" w:rsidR="00C72D50" w:rsidRPr="005F2674" w:rsidRDefault="001F31C7" w:rsidP="00D507AC">
      <w:pPr>
        <w:pStyle w:val="Domylnie"/>
        <w:widowControl/>
        <w:numPr>
          <w:ilvl w:val="0"/>
          <w:numId w:val="9"/>
        </w:numPr>
        <w:ind w:left="641" w:hanging="35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Dostępu do swoich danych osobowych - art.15 Rozporządzenia.</w:t>
      </w:r>
    </w:p>
    <w:p w14:paraId="217F6274" w14:textId="539C48FF" w:rsidR="00C72D50" w:rsidRPr="005F2674" w:rsidRDefault="001F31C7" w:rsidP="00D507AC">
      <w:pPr>
        <w:pStyle w:val="Domylnie"/>
        <w:widowControl/>
        <w:numPr>
          <w:ilvl w:val="0"/>
          <w:numId w:val="9"/>
        </w:numPr>
        <w:ind w:left="641" w:hanging="35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Sprostowania danych osobowych –</w:t>
      </w:r>
      <w:r w:rsidR="00A84623" w:rsidRPr="005F2674">
        <w:rPr>
          <w:rFonts w:ascii="Times New Roman" w:hAnsi="Times New Roman"/>
          <w:color w:val="000000" w:themeColor="text1"/>
          <w:sz w:val="24"/>
          <w:szCs w:val="24"/>
        </w:rPr>
        <w:t xml:space="preserve"> </w:t>
      </w:r>
      <w:r w:rsidRPr="005F2674">
        <w:rPr>
          <w:rFonts w:ascii="Times New Roman" w:hAnsi="Times New Roman"/>
          <w:color w:val="000000" w:themeColor="text1"/>
          <w:sz w:val="24"/>
          <w:szCs w:val="24"/>
        </w:rPr>
        <w:t>art. 16 Rozporządzenia.</w:t>
      </w:r>
    </w:p>
    <w:p w14:paraId="2EF0C2A6" w14:textId="77777777" w:rsidR="00C72D50" w:rsidRPr="005F2674" w:rsidRDefault="001F31C7" w:rsidP="00D507AC">
      <w:pPr>
        <w:pStyle w:val="Domylnie"/>
        <w:widowControl/>
        <w:numPr>
          <w:ilvl w:val="0"/>
          <w:numId w:val="9"/>
        </w:numPr>
        <w:ind w:left="641" w:hanging="35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Żądania od Administratora ograniczenia przetwarzania danych osobowych, z zastrzeżeniem przypadków, o których mowa w art. 18 ust. 2 Rozporządzenia.</w:t>
      </w:r>
    </w:p>
    <w:p w14:paraId="65683138" w14:textId="77777777" w:rsidR="00C72D50" w:rsidRPr="005F2674" w:rsidRDefault="001F31C7" w:rsidP="00D507AC">
      <w:pPr>
        <w:pStyle w:val="Domylnie"/>
        <w:widowControl/>
        <w:numPr>
          <w:ilvl w:val="0"/>
          <w:numId w:val="9"/>
        </w:numPr>
        <w:ind w:left="641" w:hanging="357"/>
        <w:jc w:val="both"/>
        <w:rPr>
          <w:rFonts w:ascii="Times New Roman" w:hAnsi="Times New Roman"/>
          <w:color w:val="000000" w:themeColor="text1"/>
          <w:sz w:val="24"/>
          <w:szCs w:val="24"/>
        </w:rPr>
      </w:pPr>
      <w:r w:rsidRPr="005F2674">
        <w:rPr>
          <w:rFonts w:ascii="Times New Roman" w:hAnsi="Times New Roman"/>
          <w:color w:val="000000" w:themeColor="text1"/>
          <w:sz w:val="24"/>
          <w:szCs w:val="24"/>
        </w:rPr>
        <w:t>Prawo do wniesienia skargi do Prezesa Urzędu Ochrony Danych Osobowych (na adres Urzędu Ochrony Danych Osobowych, ul. Stawki 2, 00 - 193 Warszawa), gdy uzna Pan/ Pani, że przetwarzanie danych osobowych narusza przepisy Rozporządzenia.</w:t>
      </w:r>
    </w:p>
    <w:p w14:paraId="69352628" w14:textId="77777777" w:rsidR="00C72D50" w:rsidRPr="005F2674" w:rsidRDefault="001F31C7" w:rsidP="00365E7E">
      <w:pPr>
        <w:pStyle w:val="Domylnie"/>
        <w:ind w:left="284" w:hanging="284"/>
        <w:jc w:val="both"/>
        <w:rPr>
          <w:rFonts w:ascii="Times New Roman" w:hAnsi="Times New Roman"/>
          <w:b/>
          <w:color w:val="000000" w:themeColor="text1"/>
          <w:sz w:val="24"/>
          <w:szCs w:val="24"/>
        </w:rPr>
      </w:pPr>
      <w:r w:rsidRPr="005F2674">
        <w:rPr>
          <w:rFonts w:ascii="Times New Roman" w:hAnsi="Times New Roman"/>
          <w:color w:val="000000" w:themeColor="text1"/>
          <w:sz w:val="24"/>
          <w:szCs w:val="24"/>
        </w:rPr>
        <w:t xml:space="preserve">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 </w:t>
      </w:r>
    </w:p>
    <w:p w14:paraId="6FD1F06A" w14:textId="18EAFC8B" w:rsidR="00C72D50" w:rsidRPr="005F2674" w:rsidRDefault="00CF45F8" w:rsidP="00365E7E">
      <w:pPr>
        <w:pStyle w:val="Domylnie"/>
        <w:jc w:val="both"/>
        <w:rPr>
          <w:rFonts w:ascii="Times New Roman" w:hAnsi="Times New Roman"/>
          <w:b/>
          <w:color w:val="000000" w:themeColor="text1"/>
          <w:sz w:val="24"/>
          <w:szCs w:val="24"/>
        </w:rPr>
      </w:pPr>
      <w:r w:rsidRPr="005F2674">
        <w:rPr>
          <w:rFonts w:ascii="Times New Roman" w:hAnsi="Times New Roman"/>
          <w:b/>
          <w:color w:val="000000" w:themeColor="text1"/>
          <w:sz w:val="24"/>
          <w:szCs w:val="24"/>
        </w:rPr>
        <w:br/>
      </w:r>
      <w:r w:rsidR="001F31C7" w:rsidRPr="005F2674">
        <w:rPr>
          <w:rFonts w:ascii="Times New Roman" w:hAnsi="Times New Roman"/>
          <w:b/>
          <w:color w:val="000000" w:themeColor="text1"/>
          <w:sz w:val="24"/>
          <w:szCs w:val="24"/>
        </w:rPr>
        <w:t xml:space="preserve">Wykonawca zobowiązuje się do zapoznania z informacją o przetwarzaniu danych osobowych </w:t>
      </w:r>
      <w:r w:rsidRPr="005F2674">
        <w:rPr>
          <w:rFonts w:ascii="Times New Roman" w:hAnsi="Times New Roman"/>
          <w:b/>
          <w:color w:val="000000" w:themeColor="text1"/>
          <w:sz w:val="24"/>
          <w:szCs w:val="24"/>
        </w:rPr>
        <w:br/>
      </w:r>
      <w:r w:rsidR="001F31C7" w:rsidRPr="005F2674">
        <w:rPr>
          <w:rFonts w:ascii="Times New Roman" w:hAnsi="Times New Roman"/>
          <w:b/>
          <w:color w:val="000000" w:themeColor="text1"/>
          <w:sz w:val="24"/>
          <w:szCs w:val="24"/>
        </w:rPr>
        <w:t xml:space="preserve">w Urzędzie Miasta Pruszkowa, wszystkich pracowników realizujących zadanie </w:t>
      </w:r>
      <w:r w:rsidR="00F703ED">
        <w:rPr>
          <w:rFonts w:ascii="Times New Roman" w:hAnsi="Times New Roman"/>
          <w:b/>
          <w:color w:val="000000" w:themeColor="text1"/>
          <w:sz w:val="24"/>
          <w:szCs w:val="24"/>
        </w:rPr>
        <w:br/>
      </w:r>
      <w:r w:rsidR="001F31C7" w:rsidRPr="005F2674">
        <w:rPr>
          <w:rFonts w:ascii="Times New Roman" w:hAnsi="Times New Roman"/>
          <w:b/>
          <w:color w:val="000000" w:themeColor="text1"/>
          <w:sz w:val="24"/>
          <w:szCs w:val="24"/>
        </w:rPr>
        <w:t>lub podwykonawców, których dane osobowe będą przekazane do Urzędu</w:t>
      </w:r>
      <w:r w:rsidRPr="005F2674">
        <w:rPr>
          <w:rFonts w:ascii="Times New Roman" w:hAnsi="Times New Roman"/>
          <w:b/>
          <w:color w:val="000000" w:themeColor="text1"/>
          <w:sz w:val="24"/>
          <w:szCs w:val="24"/>
        </w:rPr>
        <w:t xml:space="preserve"> </w:t>
      </w:r>
      <w:r w:rsidR="001F31C7" w:rsidRPr="005F2674">
        <w:rPr>
          <w:rFonts w:ascii="Times New Roman" w:hAnsi="Times New Roman"/>
          <w:b/>
          <w:color w:val="000000" w:themeColor="text1"/>
          <w:sz w:val="24"/>
          <w:szCs w:val="24"/>
        </w:rPr>
        <w:t>Miasta Pruszkowa.</w:t>
      </w:r>
    </w:p>
    <w:p w14:paraId="68F00BC1" w14:textId="77777777" w:rsidR="0018433E" w:rsidRPr="005F2674" w:rsidRDefault="0018433E" w:rsidP="00DF37FF">
      <w:pPr>
        <w:pStyle w:val="Domylnie"/>
        <w:shd w:val="clear" w:color="auto" w:fill="FFFFFF"/>
        <w:jc w:val="center"/>
        <w:rPr>
          <w:rFonts w:ascii="Times New Roman" w:hAnsi="Times New Roman"/>
          <w:b/>
          <w:color w:val="000000" w:themeColor="text1"/>
          <w:sz w:val="24"/>
        </w:rPr>
      </w:pPr>
    </w:p>
    <w:p w14:paraId="10365F08" w14:textId="09E71FBD" w:rsidR="00EE4F77" w:rsidRDefault="00EE4F77" w:rsidP="00DF37FF">
      <w:pPr>
        <w:pStyle w:val="Domylnie"/>
        <w:shd w:val="clear" w:color="auto" w:fill="FFFFFF"/>
        <w:jc w:val="center"/>
        <w:rPr>
          <w:rFonts w:ascii="Times New Roman" w:hAnsi="Times New Roman"/>
          <w:b/>
          <w:color w:val="000000" w:themeColor="text1"/>
          <w:sz w:val="24"/>
        </w:rPr>
      </w:pPr>
    </w:p>
    <w:p w14:paraId="53AFE315" w14:textId="77777777" w:rsidR="00F703ED" w:rsidRDefault="00F703ED" w:rsidP="00E417A7">
      <w:pPr>
        <w:pStyle w:val="Domylnie"/>
        <w:shd w:val="clear" w:color="auto" w:fill="FFFFFF"/>
        <w:rPr>
          <w:rFonts w:ascii="Times New Roman" w:hAnsi="Times New Roman"/>
          <w:b/>
          <w:color w:val="000000" w:themeColor="text1"/>
          <w:sz w:val="24"/>
        </w:rPr>
      </w:pPr>
    </w:p>
    <w:p w14:paraId="6400F483" w14:textId="63D57D57" w:rsidR="00C72D50" w:rsidRPr="005F2674" w:rsidRDefault="001033EB" w:rsidP="00DF37FF">
      <w:pPr>
        <w:pStyle w:val="Domylnie"/>
        <w:shd w:val="clear" w:color="auto" w:fill="FFFFFF"/>
        <w:jc w:val="center"/>
        <w:rPr>
          <w:rFonts w:ascii="Times New Roman" w:hAnsi="Times New Roman"/>
          <w:b/>
          <w:color w:val="000000" w:themeColor="text1"/>
          <w:sz w:val="24"/>
        </w:rPr>
      </w:pPr>
      <w:r w:rsidRPr="005F2674">
        <w:rPr>
          <w:rFonts w:ascii="Times New Roman" w:hAnsi="Times New Roman"/>
          <w:b/>
          <w:color w:val="000000" w:themeColor="text1"/>
          <w:sz w:val="24"/>
        </w:rPr>
        <w:t>§ 1</w:t>
      </w:r>
      <w:r w:rsidR="002F5B73">
        <w:rPr>
          <w:rFonts w:ascii="Times New Roman" w:hAnsi="Times New Roman"/>
          <w:b/>
          <w:color w:val="000000" w:themeColor="text1"/>
          <w:sz w:val="24"/>
        </w:rPr>
        <w:t>5</w:t>
      </w:r>
    </w:p>
    <w:p w14:paraId="5A3365ED" w14:textId="77777777" w:rsidR="00DD12C5" w:rsidRPr="005F2674" w:rsidRDefault="00DD12C5" w:rsidP="00DF37FF">
      <w:pPr>
        <w:pStyle w:val="Domylnie"/>
        <w:shd w:val="clear" w:color="auto" w:fill="FFFFFF"/>
        <w:jc w:val="center"/>
        <w:rPr>
          <w:rFonts w:ascii="Times New Roman" w:hAnsi="Times New Roman"/>
          <w:b/>
          <w:color w:val="000000" w:themeColor="text1"/>
          <w:sz w:val="24"/>
        </w:rPr>
      </w:pPr>
    </w:p>
    <w:p w14:paraId="106DE9D7" w14:textId="77777777" w:rsidR="00C72D50" w:rsidRPr="005F2674" w:rsidRDefault="001F31C7" w:rsidP="00F703ED">
      <w:pPr>
        <w:pStyle w:val="Domylnie"/>
        <w:shd w:val="clear" w:color="auto" w:fill="FFFFFF"/>
        <w:spacing w:after="120"/>
        <w:rPr>
          <w:rFonts w:ascii="Times New Roman" w:hAnsi="Times New Roman"/>
          <w:color w:val="000000" w:themeColor="text1"/>
          <w:sz w:val="24"/>
        </w:rPr>
      </w:pPr>
      <w:r w:rsidRPr="005F2674">
        <w:rPr>
          <w:rFonts w:ascii="Times New Roman" w:hAnsi="Times New Roman"/>
          <w:b/>
          <w:color w:val="000000" w:themeColor="text1"/>
          <w:sz w:val="24"/>
          <w:szCs w:val="24"/>
          <w:u w:val="single"/>
        </w:rPr>
        <w:t>Postanowienia końcowe</w:t>
      </w:r>
    </w:p>
    <w:p w14:paraId="63B08770" w14:textId="23A25507" w:rsidR="00C72D50" w:rsidRPr="005F2674" w:rsidRDefault="001F31C7" w:rsidP="00D507AC">
      <w:pPr>
        <w:pStyle w:val="Domylnie"/>
        <w:numPr>
          <w:ilvl w:val="0"/>
          <w:numId w:val="6"/>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 xml:space="preserve">W sprawach nieuregulowanych niniejszą umową stosuje się przepisy Kodeksu Cywilnego – ustawy – Prawo Zamówień Publicznych. </w:t>
      </w:r>
    </w:p>
    <w:p w14:paraId="0648C595" w14:textId="77777777" w:rsidR="00C72D50" w:rsidRPr="005F2674" w:rsidRDefault="001F31C7" w:rsidP="00D507AC">
      <w:pPr>
        <w:pStyle w:val="Domylnie"/>
        <w:numPr>
          <w:ilvl w:val="0"/>
          <w:numId w:val="6"/>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Wszelkie spory wynikające z realizacji treści niniejszej umowy, w przypadku nie osiągnięcia porozumienia w drodze bezpośrednich negocjacji, poddawane będą rozpoznaniu przez właściwy Sąd dla Zamawiającego.</w:t>
      </w:r>
    </w:p>
    <w:p w14:paraId="30D09C34" w14:textId="77777777" w:rsidR="00C72D50" w:rsidRPr="005F2674" w:rsidRDefault="001F31C7" w:rsidP="00D507AC">
      <w:pPr>
        <w:pStyle w:val="Domylnie"/>
        <w:numPr>
          <w:ilvl w:val="0"/>
          <w:numId w:val="6"/>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Zmiana treści umowy, pod rygorem nieważności, może nastąpić za zgodą stron w formie pisemnej w postaci aneksu.</w:t>
      </w:r>
    </w:p>
    <w:p w14:paraId="4E053DC6" w14:textId="5857369C" w:rsidR="00C72D50" w:rsidRPr="005F2674" w:rsidRDefault="001F31C7" w:rsidP="00D507AC">
      <w:pPr>
        <w:pStyle w:val="Domylnie"/>
        <w:numPr>
          <w:ilvl w:val="0"/>
          <w:numId w:val="6"/>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Bez zgody Zamawiającego Wykonawca nie ma prawa przelewu wierzytelności na osobę trzecią (art. 509</w:t>
      </w:r>
      <w:r w:rsidR="00DD12C5" w:rsidRPr="005F2674">
        <w:rPr>
          <w:rFonts w:ascii="Times New Roman" w:hAnsi="Times New Roman"/>
          <w:color w:val="000000" w:themeColor="text1"/>
          <w:sz w:val="24"/>
        </w:rPr>
        <w:t xml:space="preserve"> </w:t>
      </w:r>
      <w:r w:rsidRPr="005F2674">
        <w:rPr>
          <w:rFonts w:ascii="Times New Roman" w:hAnsi="Times New Roman"/>
          <w:color w:val="000000" w:themeColor="text1"/>
          <w:sz w:val="24"/>
        </w:rPr>
        <w:t>KC).</w:t>
      </w:r>
    </w:p>
    <w:p w14:paraId="3A1FA853" w14:textId="28BC93A8" w:rsidR="00C72D50" w:rsidRPr="005F2674" w:rsidRDefault="001F31C7" w:rsidP="00D507AC">
      <w:pPr>
        <w:pStyle w:val="Domylnie"/>
        <w:numPr>
          <w:ilvl w:val="0"/>
          <w:numId w:val="6"/>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 xml:space="preserve">Wykonawca  bez zgody Zamawiającego nie może przelać praw i obowiązków w części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lub w całości osobie trzeciej.</w:t>
      </w:r>
    </w:p>
    <w:p w14:paraId="6B89585C" w14:textId="65795810" w:rsidR="00C72D50" w:rsidRPr="005F2674" w:rsidRDefault="001F31C7" w:rsidP="00D507AC">
      <w:pPr>
        <w:pStyle w:val="Domylnie"/>
        <w:numPr>
          <w:ilvl w:val="0"/>
          <w:numId w:val="6"/>
        </w:numPr>
        <w:shd w:val="clear" w:color="auto" w:fill="FFFFFF"/>
        <w:ind w:left="284" w:hanging="284"/>
        <w:jc w:val="both"/>
        <w:rPr>
          <w:rFonts w:ascii="Times New Roman" w:hAnsi="Times New Roman"/>
          <w:color w:val="000000" w:themeColor="text1"/>
          <w:sz w:val="24"/>
        </w:rPr>
      </w:pPr>
      <w:r w:rsidRPr="005F2674">
        <w:rPr>
          <w:rFonts w:ascii="Times New Roman" w:hAnsi="Times New Roman"/>
          <w:color w:val="000000" w:themeColor="text1"/>
          <w:sz w:val="24"/>
        </w:rPr>
        <w:t xml:space="preserve">Umowa niniejsza sporządzona została w 3 jednobrzmiących egzemplarzach: 2 egz.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dla Zamawiającego, 1 egz. dla Wykonawcy.</w:t>
      </w:r>
    </w:p>
    <w:p w14:paraId="0F0FA3F5" w14:textId="66FE7754" w:rsidR="00C72D50" w:rsidRPr="005F2674" w:rsidRDefault="001F31C7" w:rsidP="00D507AC">
      <w:pPr>
        <w:pStyle w:val="Domylnie"/>
        <w:numPr>
          <w:ilvl w:val="0"/>
          <w:numId w:val="6"/>
        </w:numPr>
        <w:shd w:val="clear" w:color="auto" w:fill="FFFFFF"/>
        <w:jc w:val="both"/>
        <w:rPr>
          <w:rFonts w:ascii="Times New Roman" w:hAnsi="Times New Roman"/>
          <w:color w:val="000000" w:themeColor="text1"/>
          <w:sz w:val="24"/>
        </w:rPr>
      </w:pPr>
      <w:r w:rsidRPr="005F2674">
        <w:rPr>
          <w:rFonts w:ascii="Times New Roman" w:hAnsi="Times New Roman"/>
          <w:color w:val="000000" w:themeColor="text1"/>
          <w:sz w:val="24"/>
        </w:rPr>
        <w:t xml:space="preserve">Wykonawca oświadcza, że znany jest mu fakt, iż treść niniejszej umowy, a w szczególności podmiot umowy i wysokość wynagrodzenia, stanowią informację publiczną w rozumieniu art. 1 ust. 1 z dnia 6 września 2001r. o dostępie do informacji publicznej  (Dz.U. 2019 poz.1429 z </w:t>
      </w:r>
      <w:proofErr w:type="spellStart"/>
      <w:r w:rsidRPr="005F2674">
        <w:rPr>
          <w:rFonts w:ascii="Times New Roman" w:hAnsi="Times New Roman"/>
          <w:color w:val="000000" w:themeColor="text1"/>
          <w:sz w:val="24"/>
        </w:rPr>
        <w:t>późn</w:t>
      </w:r>
      <w:proofErr w:type="spellEnd"/>
      <w:r w:rsidRPr="005F2674">
        <w:rPr>
          <w:rFonts w:ascii="Times New Roman" w:hAnsi="Times New Roman"/>
          <w:color w:val="000000" w:themeColor="text1"/>
          <w:sz w:val="24"/>
        </w:rPr>
        <w:t>. zmianami), która podlega udostępnianiu w trybie przedmiotowej ustawy, z zastrzeżeniem ust. 8.</w:t>
      </w:r>
    </w:p>
    <w:p w14:paraId="66119C15" w14:textId="5E3CAA1E" w:rsidR="00C72D50" w:rsidRPr="005F2674" w:rsidRDefault="001F31C7" w:rsidP="00D507AC">
      <w:pPr>
        <w:pStyle w:val="Domylnie"/>
        <w:numPr>
          <w:ilvl w:val="0"/>
          <w:numId w:val="6"/>
        </w:numPr>
        <w:shd w:val="clear" w:color="auto" w:fill="FFFFFF"/>
        <w:jc w:val="both"/>
        <w:rPr>
          <w:rFonts w:ascii="Times New Roman" w:hAnsi="Times New Roman"/>
          <w:color w:val="000000" w:themeColor="text1"/>
          <w:sz w:val="24"/>
          <w:szCs w:val="24"/>
        </w:rPr>
      </w:pPr>
      <w:r w:rsidRPr="005F2674">
        <w:rPr>
          <w:rFonts w:ascii="Times New Roman" w:hAnsi="Times New Roman"/>
          <w:color w:val="000000" w:themeColor="text1"/>
          <w:sz w:val="24"/>
        </w:rPr>
        <w:t xml:space="preserve">Wykonawca wyraża zgodę na udostępnianie w trybie ustawy, o której mowa w ust. 7 zawartych w niniejszej umowie dotyczących go danych osobowych w zakresie obejmującym imię </w:t>
      </w:r>
      <w:r w:rsidR="00DD12C5" w:rsidRPr="005F2674">
        <w:rPr>
          <w:rFonts w:ascii="Times New Roman" w:hAnsi="Times New Roman"/>
          <w:color w:val="000000" w:themeColor="text1"/>
          <w:sz w:val="24"/>
        </w:rPr>
        <w:br/>
      </w:r>
      <w:r w:rsidRPr="005F2674">
        <w:rPr>
          <w:rFonts w:ascii="Times New Roman" w:hAnsi="Times New Roman"/>
          <w:color w:val="000000" w:themeColor="text1"/>
          <w:sz w:val="24"/>
        </w:rPr>
        <w:t>i nazwisko, a w przypadku działalnośc</w:t>
      </w:r>
      <w:r w:rsidRPr="005F2674">
        <w:rPr>
          <w:rFonts w:ascii="Times New Roman" w:hAnsi="Times New Roman"/>
          <w:color w:val="000000" w:themeColor="text1"/>
          <w:sz w:val="24"/>
          <w:szCs w:val="24"/>
        </w:rPr>
        <w:t>i gospodarczej również w zakresie firmy.</w:t>
      </w:r>
    </w:p>
    <w:p w14:paraId="4C9DC6AB" w14:textId="77777777" w:rsidR="00C72D50" w:rsidRPr="005F2674" w:rsidRDefault="00C72D50">
      <w:pPr>
        <w:pStyle w:val="Domylnie"/>
        <w:shd w:val="clear" w:color="auto" w:fill="FFFFFF"/>
        <w:ind w:left="284"/>
        <w:jc w:val="both"/>
        <w:rPr>
          <w:rFonts w:ascii="Times New Roman" w:hAnsi="Times New Roman"/>
          <w:color w:val="000000" w:themeColor="text1"/>
          <w:sz w:val="24"/>
          <w:szCs w:val="24"/>
        </w:rPr>
      </w:pPr>
    </w:p>
    <w:p w14:paraId="6E1BF69C" w14:textId="543A70C6" w:rsidR="00C72D50" w:rsidRPr="005F2674" w:rsidRDefault="00C72D50">
      <w:pPr>
        <w:pStyle w:val="Domylnie"/>
        <w:shd w:val="clear" w:color="auto" w:fill="FFFFFF"/>
        <w:jc w:val="both"/>
        <w:rPr>
          <w:rFonts w:ascii="Times New Roman" w:hAnsi="Times New Roman"/>
          <w:color w:val="000000" w:themeColor="text1"/>
          <w:sz w:val="16"/>
          <w:szCs w:val="16"/>
        </w:rPr>
      </w:pPr>
    </w:p>
    <w:p w14:paraId="61054175" w14:textId="77777777" w:rsidR="00DD12C5" w:rsidRPr="005F2674" w:rsidRDefault="00DD12C5">
      <w:pPr>
        <w:pStyle w:val="Domylnie"/>
        <w:shd w:val="clear" w:color="auto" w:fill="FFFFFF"/>
        <w:jc w:val="both"/>
        <w:rPr>
          <w:rFonts w:ascii="Times New Roman" w:hAnsi="Times New Roman"/>
          <w:color w:val="000000" w:themeColor="text1"/>
          <w:sz w:val="16"/>
          <w:szCs w:val="16"/>
        </w:rPr>
      </w:pPr>
    </w:p>
    <w:p w14:paraId="3A686FF8" w14:textId="77777777" w:rsidR="00A84623" w:rsidRPr="005F2674" w:rsidRDefault="00A84623">
      <w:pPr>
        <w:pStyle w:val="Domylnie"/>
        <w:shd w:val="clear" w:color="auto" w:fill="FFFFFF"/>
        <w:jc w:val="both"/>
        <w:rPr>
          <w:rFonts w:ascii="Times New Roman" w:hAnsi="Times New Roman"/>
          <w:color w:val="000000" w:themeColor="text1"/>
          <w:sz w:val="16"/>
          <w:szCs w:val="16"/>
        </w:rPr>
      </w:pPr>
    </w:p>
    <w:p w14:paraId="41D0B223" w14:textId="2790E832" w:rsidR="00C72D50" w:rsidRPr="005F2674" w:rsidRDefault="00C72D50">
      <w:pPr>
        <w:pStyle w:val="Domylnie"/>
        <w:shd w:val="clear" w:color="auto" w:fill="FFFFFF"/>
        <w:jc w:val="both"/>
        <w:rPr>
          <w:rFonts w:ascii="Times New Roman" w:hAnsi="Times New Roman"/>
          <w:color w:val="000000" w:themeColor="text1"/>
          <w:sz w:val="16"/>
          <w:szCs w:val="16"/>
        </w:rPr>
      </w:pPr>
    </w:p>
    <w:p w14:paraId="7D2882ED" w14:textId="77777777" w:rsidR="00C00D83" w:rsidRPr="005F2674" w:rsidRDefault="00C00D83">
      <w:pPr>
        <w:pStyle w:val="Domylnie"/>
        <w:shd w:val="clear" w:color="auto" w:fill="FFFFFF"/>
        <w:jc w:val="both"/>
        <w:rPr>
          <w:rFonts w:ascii="Times New Roman" w:hAnsi="Times New Roman"/>
          <w:color w:val="000000" w:themeColor="text1"/>
          <w:sz w:val="16"/>
          <w:szCs w:val="16"/>
        </w:rPr>
      </w:pPr>
    </w:p>
    <w:p w14:paraId="7E4EBF1B" w14:textId="1C8B82CB" w:rsidR="00C72D50" w:rsidRPr="005F2674" w:rsidRDefault="001F31C7">
      <w:pPr>
        <w:pStyle w:val="Domylnie"/>
        <w:shd w:val="clear" w:color="auto" w:fill="FFFFFF"/>
        <w:jc w:val="both"/>
        <w:rPr>
          <w:rFonts w:ascii="Times New Roman" w:hAnsi="Times New Roman"/>
          <w:b/>
          <w:color w:val="000000" w:themeColor="text1"/>
          <w:sz w:val="24"/>
        </w:rPr>
      </w:pPr>
      <w:r w:rsidRPr="005F2674">
        <w:rPr>
          <w:rFonts w:ascii="Times New Roman" w:hAnsi="Times New Roman"/>
          <w:b/>
          <w:color w:val="000000" w:themeColor="text1"/>
          <w:sz w:val="24"/>
        </w:rPr>
        <w:t xml:space="preserve">           Zamawiający                                                                                         Wykonawca</w:t>
      </w:r>
    </w:p>
    <w:p w14:paraId="7CC27AB6" w14:textId="77777777" w:rsidR="007B1D8D" w:rsidRPr="005F2674" w:rsidRDefault="007B1D8D" w:rsidP="00282FF6">
      <w:pPr>
        <w:pStyle w:val="Domylnie"/>
        <w:shd w:val="clear" w:color="auto" w:fill="FFFFFF"/>
        <w:jc w:val="both"/>
        <w:rPr>
          <w:rFonts w:ascii="Times New Roman" w:hAnsi="Times New Roman"/>
          <w:b/>
          <w:color w:val="000000" w:themeColor="text1"/>
          <w:sz w:val="24"/>
        </w:rPr>
      </w:pPr>
    </w:p>
    <w:sectPr w:rsidR="007B1D8D" w:rsidRPr="005F2674">
      <w:headerReference w:type="even" r:id="rId10"/>
      <w:headerReference w:type="default" r:id="rId11"/>
      <w:footerReference w:type="even" r:id="rId12"/>
      <w:footerReference w:type="default" r:id="rId13"/>
      <w:headerReference w:type="first" r:id="rId14"/>
      <w:footerReference w:type="first" r:id="rId15"/>
      <w:pgSz w:w="11906" w:h="16838"/>
      <w:pgMar w:top="851" w:right="907" w:bottom="851" w:left="1304" w:header="720" w:footer="595"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79B5" w14:textId="77777777" w:rsidR="0037643C" w:rsidRDefault="0037643C">
      <w:r>
        <w:separator/>
      </w:r>
    </w:p>
  </w:endnote>
  <w:endnote w:type="continuationSeparator" w:id="0">
    <w:p w14:paraId="52EE1527" w14:textId="77777777" w:rsidR="0037643C" w:rsidRDefault="0037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micSansMS,Bold">
    <w:altName w:val="Arial Unicode M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0CDA" w14:textId="77777777" w:rsidR="00C72D50" w:rsidRDefault="00C72D50">
    <w:pPr>
      <w:pStyle w:val="Domylni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2059" w14:textId="77777777" w:rsidR="00C72D50" w:rsidRDefault="001F31C7">
    <w:pPr>
      <w:pStyle w:val="Stopka"/>
      <w:jc w:val="center"/>
    </w:pPr>
    <w:r>
      <w:fldChar w:fldCharType="begin"/>
    </w:r>
    <w:r>
      <w:instrText xml:space="preserve"> PAGE </w:instrText>
    </w:r>
    <w:r>
      <w:fldChar w:fldCharType="separate"/>
    </w:r>
    <w:r>
      <w:t>6</w:t>
    </w:r>
    <w:r>
      <w:fldChar w:fldCharType="end"/>
    </w:r>
  </w:p>
  <w:p w14:paraId="0BADD8CB" w14:textId="77777777" w:rsidR="00C72D50" w:rsidRDefault="00C72D50">
    <w:pPr>
      <w:pStyle w:val="Stopka"/>
      <w:ind w:right="59"/>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DB60E" w14:textId="77777777" w:rsidR="00C72D50" w:rsidRDefault="00C72D50">
    <w:pPr>
      <w:pStyle w:val="Domyln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5A47" w14:textId="77777777" w:rsidR="0037643C" w:rsidRDefault="0037643C">
      <w:r>
        <w:separator/>
      </w:r>
    </w:p>
  </w:footnote>
  <w:footnote w:type="continuationSeparator" w:id="0">
    <w:p w14:paraId="3091EA2D" w14:textId="77777777" w:rsidR="0037643C" w:rsidRDefault="00376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9858" w14:textId="77777777" w:rsidR="00C72D50" w:rsidRDefault="00C72D50">
    <w:pPr>
      <w:pStyle w:val="Domylni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9B15" w14:textId="77777777" w:rsidR="00C72D50" w:rsidRDefault="00C72D50">
    <w:pPr>
      <w:pStyle w:val="Domylni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D72E4" w14:textId="77777777" w:rsidR="00C72D50" w:rsidRDefault="00C72D50">
    <w:pPr>
      <w:pStyle w:val="Domylni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lowerLetter"/>
      <w:lvlText w:val="%1)"/>
      <w:lvlJc w:val="left"/>
      <w:pPr>
        <w:tabs>
          <w:tab w:val="num" w:pos="643"/>
        </w:tabs>
      </w:pPr>
    </w:lvl>
  </w:abstractNum>
  <w:abstractNum w:abstractNumId="1" w15:restartNumberingAfterBreak="0">
    <w:nsid w:val="02D965CB"/>
    <w:multiLevelType w:val="hybridMultilevel"/>
    <w:tmpl w:val="D6AADFBC"/>
    <w:lvl w:ilvl="0" w:tplc="D5629BF8">
      <w:start w:val="1"/>
      <w:numFmt w:val="decimal"/>
      <w:lvlText w:val="%1."/>
      <w:lvlJc w:val="left"/>
      <w:pPr>
        <w:tabs>
          <w:tab w:val="left" w:pos="397"/>
        </w:tabs>
        <w:ind w:left="397" w:hanging="397"/>
      </w:pPr>
    </w:lvl>
    <w:lvl w:ilvl="1" w:tplc="11401896">
      <w:start w:val="1"/>
      <w:numFmt w:val="bullet"/>
      <w:lvlText w:val="o"/>
      <w:lvlJc w:val="left"/>
      <w:pPr>
        <w:ind w:left="1440" w:hanging="360"/>
      </w:pPr>
      <w:rPr>
        <w:rFonts w:ascii="Courier New" w:eastAsia="Courier New" w:hAnsi="Courier New" w:cs="Courier New" w:hint="default"/>
      </w:rPr>
    </w:lvl>
    <w:lvl w:ilvl="2" w:tplc="BC3E366E">
      <w:start w:val="1"/>
      <w:numFmt w:val="bullet"/>
      <w:lvlText w:val="§"/>
      <w:lvlJc w:val="left"/>
      <w:pPr>
        <w:ind w:left="2160" w:hanging="360"/>
      </w:pPr>
      <w:rPr>
        <w:rFonts w:ascii="Wingdings" w:eastAsia="Wingdings" w:hAnsi="Wingdings" w:cs="Wingdings" w:hint="default"/>
      </w:rPr>
    </w:lvl>
    <w:lvl w:ilvl="3" w:tplc="93407CFC">
      <w:start w:val="1"/>
      <w:numFmt w:val="bullet"/>
      <w:lvlText w:val="·"/>
      <w:lvlJc w:val="left"/>
      <w:pPr>
        <w:ind w:left="2880" w:hanging="360"/>
      </w:pPr>
      <w:rPr>
        <w:rFonts w:ascii="Symbol" w:eastAsia="Symbol" w:hAnsi="Symbol" w:cs="Symbol" w:hint="default"/>
      </w:rPr>
    </w:lvl>
    <w:lvl w:ilvl="4" w:tplc="55C02838">
      <w:start w:val="1"/>
      <w:numFmt w:val="bullet"/>
      <w:lvlText w:val="o"/>
      <w:lvlJc w:val="left"/>
      <w:pPr>
        <w:ind w:left="3600" w:hanging="360"/>
      </w:pPr>
      <w:rPr>
        <w:rFonts w:ascii="Courier New" w:eastAsia="Courier New" w:hAnsi="Courier New" w:cs="Courier New" w:hint="default"/>
      </w:rPr>
    </w:lvl>
    <w:lvl w:ilvl="5" w:tplc="55425E44">
      <w:start w:val="1"/>
      <w:numFmt w:val="bullet"/>
      <w:lvlText w:val="§"/>
      <w:lvlJc w:val="left"/>
      <w:pPr>
        <w:ind w:left="4320" w:hanging="360"/>
      </w:pPr>
      <w:rPr>
        <w:rFonts w:ascii="Wingdings" w:eastAsia="Wingdings" w:hAnsi="Wingdings" w:cs="Wingdings" w:hint="default"/>
      </w:rPr>
    </w:lvl>
    <w:lvl w:ilvl="6" w:tplc="BD5C1E34">
      <w:start w:val="1"/>
      <w:numFmt w:val="bullet"/>
      <w:lvlText w:val="·"/>
      <w:lvlJc w:val="left"/>
      <w:pPr>
        <w:ind w:left="5040" w:hanging="360"/>
      </w:pPr>
      <w:rPr>
        <w:rFonts w:ascii="Symbol" w:eastAsia="Symbol" w:hAnsi="Symbol" w:cs="Symbol" w:hint="default"/>
      </w:rPr>
    </w:lvl>
    <w:lvl w:ilvl="7" w:tplc="22CE9CF4">
      <w:start w:val="1"/>
      <w:numFmt w:val="bullet"/>
      <w:lvlText w:val="o"/>
      <w:lvlJc w:val="left"/>
      <w:pPr>
        <w:ind w:left="5760" w:hanging="360"/>
      </w:pPr>
      <w:rPr>
        <w:rFonts w:ascii="Courier New" w:eastAsia="Courier New" w:hAnsi="Courier New" w:cs="Courier New" w:hint="default"/>
      </w:rPr>
    </w:lvl>
    <w:lvl w:ilvl="8" w:tplc="BE1CE58E">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8A195E"/>
    <w:multiLevelType w:val="hybridMultilevel"/>
    <w:tmpl w:val="8BC2166C"/>
    <w:lvl w:ilvl="0" w:tplc="4308F6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3A50BC"/>
    <w:multiLevelType w:val="hybridMultilevel"/>
    <w:tmpl w:val="DFE88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8835AD"/>
    <w:multiLevelType w:val="hybridMultilevel"/>
    <w:tmpl w:val="5D40C90C"/>
    <w:lvl w:ilvl="0" w:tplc="6160FAEA">
      <w:start w:val="1"/>
      <w:numFmt w:val="lowerLetter"/>
      <w:lvlText w:val="%1."/>
      <w:lvlJc w:val="left"/>
      <w:pPr>
        <w:tabs>
          <w:tab w:val="left" w:pos="0"/>
        </w:tabs>
        <w:ind w:left="624" w:hanging="227"/>
      </w:pPr>
      <w:rPr>
        <w:rFonts w:ascii="Times New Roman" w:hAnsi="Times New Roman"/>
        <w:b w:val="0"/>
        <w:bCs/>
        <w:color w:val="000000"/>
        <w:sz w:val="24"/>
      </w:rPr>
    </w:lvl>
    <w:lvl w:ilvl="1" w:tplc="7280161E">
      <w:start w:val="1"/>
      <w:numFmt w:val="bullet"/>
      <w:lvlText w:val="o"/>
      <w:lvlJc w:val="left"/>
      <w:pPr>
        <w:ind w:left="1440" w:hanging="360"/>
      </w:pPr>
      <w:rPr>
        <w:rFonts w:ascii="Courier New" w:eastAsia="Courier New" w:hAnsi="Courier New" w:cs="Courier New" w:hint="default"/>
      </w:rPr>
    </w:lvl>
    <w:lvl w:ilvl="2" w:tplc="EF16BE92">
      <w:start w:val="1"/>
      <w:numFmt w:val="bullet"/>
      <w:lvlText w:val="§"/>
      <w:lvlJc w:val="left"/>
      <w:pPr>
        <w:ind w:left="2160" w:hanging="360"/>
      </w:pPr>
      <w:rPr>
        <w:rFonts w:ascii="Wingdings" w:eastAsia="Wingdings" w:hAnsi="Wingdings" w:cs="Wingdings" w:hint="default"/>
      </w:rPr>
    </w:lvl>
    <w:lvl w:ilvl="3" w:tplc="98A8D846">
      <w:start w:val="1"/>
      <w:numFmt w:val="bullet"/>
      <w:lvlText w:val="·"/>
      <w:lvlJc w:val="left"/>
      <w:pPr>
        <w:ind w:left="2880" w:hanging="360"/>
      </w:pPr>
      <w:rPr>
        <w:rFonts w:ascii="Symbol" w:eastAsia="Symbol" w:hAnsi="Symbol" w:cs="Symbol" w:hint="default"/>
      </w:rPr>
    </w:lvl>
    <w:lvl w:ilvl="4" w:tplc="B1E4007A">
      <w:start w:val="1"/>
      <w:numFmt w:val="bullet"/>
      <w:lvlText w:val="o"/>
      <w:lvlJc w:val="left"/>
      <w:pPr>
        <w:ind w:left="3600" w:hanging="360"/>
      </w:pPr>
      <w:rPr>
        <w:rFonts w:ascii="Courier New" w:eastAsia="Courier New" w:hAnsi="Courier New" w:cs="Courier New" w:hint="default"/>
      </w:rPr>
    </w:lvl>
    <w:lvl w:ilvl="5" w:tplc="986849D4">
      <w:start w:val="1"/>
      <w:numFmt w:val="bullet"/>
      <w:lvlText w:val="§"/>
      <w:lvlJc w:val="left"/>
      <w:pPr>
        <w:ind w:left="4320" w:hanging="360"/>
      </w:pPr>
      <w:rPr>
        <w:rFonts w:ascii="Wingdings" w:eastAsia="Wingdings" w:hAnsi="Wingdings" w:cs="Wingdings" w:hint="default"/>
      </w:rPr>
    </w:lvl>
    <w:lvl w:ilvl="6" w:tplc="B9F44AE8">
      <w:start w:val="1"/>
      <w:numFmt w:val="bullet"/>
      <w:lvlText w:val="·"/>
      <w:lvlJc w:val="left"/>
      <w:pPr>
        <w:ind w:left="5040" w:hanging="360"/>
      </w:pPr>
      <w:rPr>
        <w:rFonts w:ascii="Symbol" w:eastAsia="Symbol" w:hAnsi="Symbol" w:cs="Symbol" w:hint="default"/>
      </w:rPr>
    </w:lvl>
    <w:lvl w:ilvl="7" w:tplc="FC1C71F8">
      <w:start w:val="1"/>
      <w:numFmt w:val="bullet"/>
      <w:lvlText w:val="o"/>
      <w:lvlJc w:val="left"/>
      <w:pPr>
        <w:ind w:left="5760" w:hanging="360"/>
      </w:pPr>
      <w:rPr>
        <w:rFonts w:ascii="Courier New" w:eastAsia="Courier New" w:hAnsi="Courier New" w:cs="Courier New" w:hint="default"/>
      </w:rPr>
    </w:lvl>
    <w:lvl w:ilvl="8" w:tplc="D812E0C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BF83FEB"/>
    <w:multiLevelType w:val="hybridMultilevel"/>
    <w:tmpl w:val="A0F4470C"/>
    <w:lvl w:ilvl="0" w:tplc="0C3A7B4C">
      <w:start w:val="1"/>
      <w:numFmt w:val="decimal"/>
      <w:lvlText w:val="%1."/>
      <w:lvlJc w:val="left"/>
      <w:pPr>
        <w:tabs>
          <w:tab w:val="left" w:pos="397"/>
        </w:tabs>
        <w:ind w:left="397" w:hanging="397"/>
      </w:pPr>
      <w:rPr>
        <w:rFonts w:ascii="Times New Roman" w:hAnsi="Times New Roman"/>
        <w:b w:val="0"/>
        <w:bCs/>
        <w:color w:val="000000"/>
        <w:sz w:val="24"/>
      </w:rPr>
    </w:lvl>
    <w:lvl w:ilvl="1" w:tplc="C6AE9D00">
      <w:start w:val="1"/>
      <w:numFmt w:val="bullet"/>
      <w:lvlText w:val="o"/>
      <w:lvlJc w:val="left"/>
      <w:pPr>
        <w:ind w:left="1440" w:hanging="360"/>
      </w:pPr>
      <w:rPr>
        <w:rFonts w:ascii="Courier New" w:eastAsia="Courier New" w:hAnsi="Courier New" w:cs="Courier New" w:hint="default"/>
      </w:rPr>
    </w:lvl>
    <w:lvl w:ilvl="2" w:tplc="B448E480">
      <w:start w:val="1"/>
      <w:numFmt w:val="bullet"/>
      <w:lvlText w:val="§"/>
      <w:lvlJc w:val="left"/>
      <w:pPr>
        <w:ind w:left="2160" w:hanging="360"/>
      </w:pPr>
      <w:rPr>
        <w:rFonts w:ascii="Wingdings" w:eastAsia="Wingdings" w:hAnsi="Wingdings" w:cs="Wingdings" w:hint="default"/>
      </w:rPr>
    </w:lvl>
    <w:lvl w:ilvl="3" w:tplc="A3F0AFDC">
      <w:start w:val="1"/>
      <w:numFmt w:val="bullet"/>
      <w:lvlText w:val="·"/>
      <w:lvlJc w:val="left"/>
      <w:pPr>
        <w:ind w:left="2880" w:hanging="360"/>
      </w:pPr>
      <w:rPr>
        <w:rFonts w:ascii="Symbol" w:eastAsia="Symbol" w:hAnsi="Symbol" w:cs="Symbol" w:hint="default"/>
      </w:rPr>
    </w:lvl>
    <w:lvl w:ilvl="4" w:tplc="148CA938">
      <w:start w:val="1"/>
      <w:numFmt w:val="bullet"/>
      <w:lvlText w:val="o"/>
      <w:lvlJc w:val="left"/>
      <w:pPr>
        <w:ind w:left="3600" w:hanging="360"/>
      </w:pPr>
      <w:rPr>
        <w:rFonts w:ascii="Courier New" w:eastAsia="Courier New" w:hAnsi="Courier New" w:cs="Courier New" w:hint="default"/>
      </w:rPr>
    </w:lvl>
    <w:lvl w:ilvl="5" w:tplc="480A2E10">
      <w:start w:val="1"/>
      <w:numFmt w:val="bullet"/>
      <w:lvlText w:val="§"/>
      <w:lvlJc w:val="left"/>
      <w:pPr>
        <w:ind w:left="4320" w:hanging="360"/>
      </w:pPr>
      <w:rPr>
        <w:rFonts w:ascii="Wingdings" w:eastAsia="Wingdings" w:hAnsi="Wingdings" w:cs="Wingdings" w:hint="default"/>
      </w:rPr>
    </w:lvl>
    <w:lvl w:ilvl="6" w:tplc="8A1823DA">
      <w:start w:val="1"/>
      <w:numFmt w:val="bullet"/>
      <w:lvlText w:val="·"/>
      <w:lvlJc w:val="left"/>
      <w:pPr>
        <w:ind w:left="5040" w:hanging="360"/>
      </w:pPr>
      <w:rPr>
        <w:rFonts w:ascii="Symbol" w:eastAsia="Symbol" w:hAnsi="Symbol" w:cs="Symbol" w:hint="default"/>
      </w:rPr>
    </w:lvl>
    <w:lvl w:ilvl="7" w:tplc="BB648AAC">
      <w:start w:val="1"/>
      <w:numFmt w:val="bullet"/>
      <w:lvlText w:val="o"/>
      <w:lvlJc w:val="left"/>
      <w:pPr>
        <w:ind w:left="5760" w:hanging="360"/>
      </w:pPr>
      <w:rPr>
        <w:rFonts w:ascii="Courier New" w:eastAsia="Courier New" w:hAnsi="Courier New" w:cs="Courier New" w:hint="default"/>
      </w:rPr>
    </w:lvl>
    <w:lvl w:ilvl="8" w:tplc="8DC652E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2F66E4D"/>
    <w:multiLevelType w:val="hybridMultilevel"/>
    <w:tmpl w:val="BFD4D4BC"/>
    <w:lvl w:ilvl="0" w:tplc="CE449BE2">
      <w:start w:val="1"/>
      <w:numFmt w:val="bullet"/>
      <w:lvlText w:val=""/>
      <w:lvlJc w:val="left"/>
      <w:pPr>
        <w:tabs>
          <w:tab w:val="left" w:pos="0"/>
        </w:tabs>
        <w:ind w:left="1425" w:hanging="360"/>
      </w:pPr>
      <w:rPr>
        <w:rFonts w:ascii="Symbol" w:hAnsi="Symbol"/>
      </w:rPr>
    </w:lvl>
    <w:lvl w:ilvl="1" w:tplc="9C10B8BC">
      <w:start w:val="1"/>
      <w:numFmt w:val="bullet"/>
      <w:lvlText w:val="o"/>
      <w:lvlJc w:val="left"/>
      <w:pPr>
        <w:ind w:left="1440" w:hanging="360"/>
      </w:pPr>
      <w:rPr>
        <w:rFonts w:ascii="Courier New" w:eastAsia="Courier New" w:hAnsi="Courier New" w:cs="Courier New" w:hint="default"/>
      </w:rPr>
    </w:lvl>
    <w:lvl w:ilvl="2" w:tplc="A6408204">
      <w:start w:val="1"/>
      <w:numFmt w:val="bullet"/>
      <w:lvlText w:val="§"/>
      <w:lvlJc w:val="left"/>
      <w:pPr>
        <w:ind w:left="2160" w:hanging="360"/>
      </w:pPr>
      <w:rPr>
        <w:rFonts w:ascii="Wingdings" w:eastAsia="Wingdings" w:hAnsi="Wingdings" w:cs="Wingdings" w:hint="default"/>
      </w:rPr>
    </w:lvl>
    <w:lvl w:ilvl="3" w:tplc="47ECA44A">
      <w:start w:val="1"/>
      <w:numFmt w:val="bullet"/>
      <w:lvlText w:val="·"/>
      <w:lvlJc w:val="left"/>
      <w:pPr>
        <w:ind w:left="2880" w:hanging="360"/>
      </w:pPr>
      <w:rPr>
        <w:rFonts w:ascii="Symbol" w:eastAsia="Symbol" w:hAnsi="Symbol" w:cs="Symbol" w:hint="default"/>
      </w:rPr>
    </w:lvl>
    <w:lvl w:ilvl="4" w:tplc="31E8E972">
      <w:start w:val="1"/>
      <w:numFmt w:val="bullet"/>
      <w:lvlText w:val="o"/>
      <w:lvlJc w:val="left"/>
      <w:pPr>
        <w:ind w:left="3600" w:hanging="360"/>
      </w:pPr>
      <w:rPr>
        <w:rFonts w:ascii="Courier New" w:eastAsia="Courier New" w:hAnsi="Courier New" w:cs="Courier New" w:hint="default"/>
      </w:rPr>
    </w:lvl>
    <w:lvl w:ilvl="5" w:tplc="5902F83E">
      <w:start w:val="1"/>
      <w:numFmt w:val="bullet"/>
      <w:lvlText w:val="§"/>
      <w:lvlJc w:val="left"/>
      <w:pPr>
        <w:ind w:left="4320" w:hanging="360"/>
      </w:pPr>
      <w:rPr>
        <w:rFonts w:ascii="Wingdings" w:eastAsia="Wingdings" w:hAnsi="Wingdings" w:cs="Wingdings" w:hint="default"/>
      </w:rPr>
    </w:lvl>
    <w:lvl w:ilvl="6" w:tplc="24645E88">
      <w:start w:val="1"/>
      <w:numFmt w:val="bullet"/>
      <w:lvlText w:val="·"/>
      <w:lvlJc w:val="left"/>
      <w:pPr>
        <w:ind w:left="5040" w:hanging="360"/>
      </w:pPr>
      <w:rPr>
        <w:rFonts w:ascii="Symbol" w:eastAsia="Symbol" w:hAnsi="Symbol" w:cs="Symbol" w:hint="default"/>
      </w:rPr>
    </w:lvl>
    <w:lvl w:ilvl="7" w:tplc="EE9A24C4">
      <w:start w:val="1"/>
      <w:numFmt w:val="bullet"/>
      <w:lvlText w:val="o"/>
      <w:lvlJc w:val="left"/>
      <w:pPr>
        <w:ind w:left="5760" w:hanging="360"/>
      </w:pPr>
      <w:rPr>
        <w:rFonts w:ascii="Courier New" w:eastAsia="Courier New" w:hAnsi="Courier New" w:cs="Courier New" w:hint="default"/>
      </w:rPr>
    </w:lvl>
    <w:lvl w:ilvl="8" w:tplc="C1AA08F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2484244A"/>
    <w:multiLevelType w:val="hybridMultilevel"/>
    <w:tmpl w:val="00A0608A"/>
    <w:lvl w:ilvl="0" w:tplc="8990D0B4">
      <w:start w:val="12"/>
      <w:numFmt w:val="decimal"/>
      <w:lvlText w:val="%1)"/>
      <w:lvlJc w:val="left"/>
      <w:pPr>
        <w:ind w:left="3196" w:hanging="360"/>
      </w:pPr>
      <w:rPr>
        <w:rFonts w:hint="default"/>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8" w15:restartNumberingAfterBreak="0">
    <w:nsid w:val="29AC7146"/>
    <w:multiLevelType w:val="hybridMultilevel"/>
    <w:tmpl w:val="FCD4EDF4"/>
    <w:lvl w:ilvl="0" w:tplc="263627FA">
      <w:start w:val="1"/>
      <w:numFmt w:val="decimal"/>
      <w:lvlText w:val="%1."/>
      <w:lvlJc w:val="left"/>
      <w:pPr>
        <w:tabs>
          <w:tab w:val="num" w:pos="397"/>
        </w:tabs>
        <w:ind w:left="0" w:firstLine="0"/>
      </w:pPr>
      <w:rPr>
        <w:b/>
      </w:rPr>
    </w:lvl>
    <w:lvl w:ilvl="1" w:tplc="6BFC29B6">
      <w:start w:val="1"/>
      <w:numFmt w:val="decimal"/>
      <w:lvlText w:val="%2)"/>
      <w:lvlJc w:val="left"/>
      <w:pPr>
        <w:tabs>
          <w:tab w:val="num" w:pos="397"/>
        </w:tabs>
        <w:ind w:left="0" w:firstLine="0"/>
      </w:pPr>
      <w:rPr>
        <w:rFonts w:ascii="Times New Roman" w:eastAsia="Times New Roman" w:hAnsi="Times New Roman" w:cs="Times New Roman" w:hint="default"/>
      </w:rPr>
    </w:lvl>
    <w:lvl w:ilvl="2" w:tplc="9EE06E78">
      <w:start w:val="1"/>
      <w:numFmt w:val="decimal"/>
      <w:lvlText w:val="%3)"/>
      <w:lvlJc w:val="left"/>
      <w:pPr>
        <w:tabs>
          <w:tab w:val="num" w:pos="2340"/>
        </w:tabs>
        <w:ind w:left="0" w:firstLine="0"/>
      </w:pPr>
      <w:rPr>
        <w:rFonts w:ascii="Wingdings" w:hAnsi="Wingdings"/>
      </w:rPr>
    </w:lvl>
    <w:lvl w:ilvl="3" w:tplc="4A145D20">
      <w:start w:val="1"/>
      <w:numFmt w:val="lowerLetter"/>
      <w:lvlText w:val="%4)"/>
      <w:lvlJc w:val="left"/>
      <w:pPr>
        <w:tabs>
          <w:tab w:val="num" w:pos="2880"/>
        </w:tabs>
        <w:ind w:left="0" w:firstLine="0"/>
      </w:pPr>
      <w:rPr>
        <w:rFonts w:ascii="Wingdings" w:hAnsi="Wingdings"/>
      </w:rPr>
    </w:lvl>
    <w:lvl w:ilvl="4" w:tplc="FF840B8C">
      <w:start w:val="1"/>
      <w:numFmt w:val="lowerLetter"/>
      <w:lvlText w:val="%5."/>
      <w:lvlJc w:val="left"/>
      <w:pPr>
        <w:tabs>
          <w:tab w:val="num" w:pos="3600"/>
        </w:tabs>
        <w:ind w:left="0" w:firstLine="0"/>
      </w:pPr>
    </w:lvl>
    <w:lvl w:ilvl="5" w:tplc="3CC4809E">
      <w:start w:val="1"/>
      <w:numFmt w:val="lowerRoman"/>
      <w:lvlText w:val="%6."/>
      <w:lvlJc w:val="right"/>
      <w:pPr>
        <w:tabs>
          <w:tab w:val="num" w:pos="4320"/>
        </w:tabs>
        <w:ind w:left="0" w:firstLine="0"/>
      </w:pPr>
    </w:lvl>
    <w:lvl w:ilvl="6" w:tplc="B060C026">
      <w:start w:val="1"/>
      <w:numFmt w:val="decimal"/>
      <w:lvlText w:val="%7."/>
      <w:lvlJc w:val="left"/>
      <w:pPr>
        <w:tabs>
          <w:tab w:val="num" w:pos="5040"/>
        </w:tabs>
        <w:ind w:left="0" w:firstLine="0"/>
      </w:pPr>
    </w:lvl>
    <w:lvl w:ilvl="7" w:tplc="0DC48558">
      <w:start w:val="1"/>
      <w:numFmt w:val="lowerLetter"/>
      <w:lvlText w:val="%8."/>
      <w:lvlJc w:val="left"/>
      <w:pPr>
        <w:tabs>
          <w:tab w:val="num" w:pos="5760"/>
        </w:tabs>
        <w:ind w:left="0" w:firstLine="0"/>
      </w:pPr>
    </w:lvl>
    <w:lvl w:ilvl="8" w:tplc="1E76066C">
      <w:start w:val="1"/>
      <w:numFmt w:val="lowerRoman"/>
      <w:lvlText w:val="%9."/>
      <w:lvlJc w:val="right"/>
      <w:pPr>
        <w:tabs>
          <w:tab w:val="num" w:pos="6480"/>
        </w:tabs>
        <w:ind w:left="0" w:firstLine="0"/>
      </w:pPr>
    </w:lvl>
  </w:abstractNum>
  <w:abstractNum w:abstractNumId="9" w15:restartNumberingAfterBreak="0">
    <w:nsid w:val="2B8717BE"/>
    <w:multiLevelType w:val="hybridMultilevel"/>
    <w:tmpl w:val="9984FD6A"/>
    <w:lvl w:ilvl="0" w:tplc="34B0C2A2">
      <w:start w:val="3"/>
      <w:numFmt w:val="decimal"/>
      <w:lvlText w:val="%1)"/>
      <w:lvlJc w:val="left"/>
      <w:pPr>
        <w:ind w:left="660" w:hanging="360"/>
      </w:pPr>
      <w:rPr>
        <w:rFonts w:hint="default"/>
      </w:rPr>
    </w:lvl>
    <w:lvl w:ilvl="1" w:tplc="737A7E0C">
      <w:start w:val="1"/>
      <w:numFmt w:val="lowerLetter"/>
      <w:lvlText w:val="%2."/>
      <w:lvlJc w:val="left"/>
      <w:pPr>
        <w:ind w:left="1380" w:hanging="360"/>
      </w:pPr>
    </w:lvl>
    <w:lvl w:ilvl="2" w:tplc="FE22E26C">
      <w:start w:val="5"/>
      <w:numFmt w:val="decimal"/>
      <w:lvlText w:val="%3."/>
      <w:lvlJc w:val="left"/>
      <w:pPr>
        <w:ind w:left="2280" w:hanging="360"/>
      </w:pPr>
      <w:rPr>
        <w:rFonts w:hint="default"/>
      </w:rPr>
    </w:lvl>
    <w:lvl w:ilvl="3" w:tplc="CDA865A8">
      <w:start w:val="1"/>
      <w:numFmt w:val="decimal"/>
      <w:lvlText w:val="%4."/>
      <w:lvlJc w:val="left"/>
      <w:pPr>
        <w:ind w:left="2820" w:hanging="360"/>
      </w:pPr>
    </w:lvl>
    <w:lvl w:ilvl="4" w:tplc="5A6ECA8A">
      <w:start w:val="1"/>
      <w:numFmt w:val="lowerLetter"/>
      <w:lvlText w:val="%5."/>
      <w:lvlJc w:val="left"/>
      <w:pPr>
        <w:ind w:left="3540" w:hanging="360"/>
      </w:pPr>
    </w:lvl>
    <w:lvl w:ilvl="5" w:tplc="B3AE9E94">
      <w:start w:val="1"/>
      <w:numFmt w:val="lowerRoman"/>
      <w:lvlText w:val="%6."/>
      <w:lvlJc w:val="right"/>
      <w:pPr>
        <w:ind w:left="4260" w:hanging="180"/>
      </w:pPr>
    </w:lvl>
    <w:lvl w:ilvl="6" w:tplc="0414E560">
      <w:start w:val="1"/>
      <w:numFmt w:val="decimal"/>
      <w:lvlText w:val="%7."/>
      <w:lvlJc w:val="left"/>
      <w:pPr>
        <w:ind w:left="4980" w:hanging="360"/>
      </w:pPr>
    </w:lvl>
    <w:lvl w:ilvl="7" w:tplc="167284C8">
      <w:start w:val="1"/>
      <w:numFmt w:val="lowerLetter"/>
      <w:lvlText w:val="%8."/>
      <w:lvlJc w:val="left"/>
      <w:pPr>
        <w:ind w:left="5700" w:hanging="360"/>
      </w:pPr>
    </w:lvl>
    <w:lvl w:ilvl="8" w:tplc="7F04236C">
      <w:start w:val="1"/>
      <w:numFmt w:val="lowerRoman"/>
      <w:lvlText w:val="%9."/>
      <w:lvlJc w:val="right"/>
      <w:pPr>
        <w:ind w:left="6420" w:hanging="180"/>
      </w:pPr>
    </w:lvl>
  </w:abstractNum>
  <w:abstractNum w:abstractNumId="10" w15:restartNumberingAfterBreak="0">
    <w:nsid w:val="2BAE7C9D"/>
    <w:multiLevelType w:val="hybridMultilevel"/>
    <w:tmpl w:val="0BBC7E00"/>
    <w:lvl w:ilvl="0" w:tplc="09D452E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41242C5"/>
    <w:multiLevelType w:val="hybridMultilevel"/>
    <w:tmpl w:val="710AF9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973F72"/>
    <w:multiLevelType w:val="hybridMultilevel"/>
    <w:tmpl w:val="25989E38"/>
    <w:lvl w:ilvl="0" w:tplc="725004A8">
      <w:start w:val="1"/>
      <w:numFmt w:val="decimal"/>
      <w:lvlText w:val="%1."/>
      <w:lvlJc w:val="left"/>
      <w:pPr>
        <w:tabs>
          <w:tab w:val="left" w:pos="397"/>
        </w:tabs>
        <w:ind w:left="397" w:hanging="397"/>
      </w:pPr>
      <w:rPr>
        <w:rFonts w:ascii="Times New Roman" w:hAnsi="Times New Roman" w:cs="Times New Roman" w:hint="default"/>
        <w:b w:val="0"/>
        <w:bCs w:val="0"/>
        <w:color w:val="000000"/>
        <w:sz w:val="24"/>
      </w:rPr>
    </w:lvl>
    <w:lvl w:ilvl="1" w:tplc="D6284858">
      <w:start w:val="1"/>
      <w:numFmt w:val="lowerLetter"/>
      <w:lvlText w:val="%2."/>
      <w:lvlJc w:val="left"/>
      <w:pPr>
        <w:tabs>
          <w:tab w:val="left" w:pos="683"/>
        </w:tabs>
        <w:ind w:left="1307" w:hanging="227"/>
      </w:pPr>
    </w:lvl>
    <w:lvl w:ilvl="2" w:tplc="DD06D3EE">
      <w:start w:val="1"/>
      <w:numFmt w:val="lowerRoman"/>
      <w:lvlText w:val="%3."/>
      <w:lvlJc w:val="right"/>
      <w:pPr>
        <w:tabs>
          <w:tab w:val="left" w:pos="2160"/>
        </w:tabs>
        <w:ind w:left="2160" w:hanging="180"/>
      </w:pPr>
    </w:lvl>
    <w:lvl w:ilvl="3" w:tplc="E4C4F8C2">
      <w:start w:val="1"/>
      <w:numFmt w:val="decimal"/>
      <w:lvlText w:val="%4."/>
      <w:lvlJc w:val="left"/>
      <w:pPr>
        <w:tabs>
          <w:tab w:val="left" w:pos="2880"/>
        </w:tabs>
        <w:ind w:left="2880" w:hanging="360"/>
      </w:pPr>
    </w:lvl>
    <w:lvl w:ilvl="4" w:tplc="E7B8FE88">
      <w:start w:val="1"/>
      <w:numFmt w:val="lowerLetter"/>
      <w:lvlText w:val="%5."/>
      <w:lvlJc w:val="left"/>
      <w:pPr>
        <w:tabs>
          <w:tab w:val="left" w:pos="3600"/>
        </w:tabs>
        <w:ind w:left="3600" w:hanging="360"/>
      </w:pPr>
    </w:lvl>
    <w:lvl w:ilvl="5" w:tplc="5D7CECE6">
      <w:start w:val="1"/>
      <w:numFmt w:val="lowerRoman"/>
      <w:lvlText w:val="%6."/>
      <w:lvlJc w:val="right"/>
      <w:pPr>
        <w:tabs>
          <w:tab w:val="left" w:pos="4320"/>
        </w:tabs>
        <w:ind w:left="4320" w:hanging="180"/>
      </w:pPr>
    </w:lvl>
    <w:lvl w:ilvl="6" w:tplc="BD12D8F2">
      <w:start w:val="1"/>
      <w:numFmt w:val="decimal"/>
      <w:lvlText w:val="%7."/>
      <w:lvlJc w:val="left"/>
      <w:pPr>
        <w:tabs>
          <w:tab w:val="left" w:pos="5040"/>
        </w:tabs>
        <w:ind w:left="5040" w:hanging="360"/>
      </w:pPr>
    </w:lvl>
    <w:lvl w:ilvl="7" w:tplc="73142694">
      <w:start w:val="1"/>
      <w:numFmt w:val="lowerLetter"/>
      <w:lvlText w:val="%8."/>
      <w:lvlJc w:val="left"/>
      <w:pPr>
        <w:tabs>
          <w:tab w:val="left" w:pos="5760"/>
        </w:tabs>
        <w:ind w:left="5760" w:hanging="360"/>
      </w:pPr>
    </w:lvl>
    <w:lvl w:ilvl="8" w:tplc="72C8ED20">
      <w:start w:val="1"/>
      <w:numFmt w:val="lowerRoman"/>
      <w:lvlText w:val="%9."/>
      <w:lvlJc w:val="right"/>
      <w:pPr>
        <w:tabs>
          <w:tab w:val="left" w:pos="6480"/>
        </w:tabs>
        <w:ind w:left="6480" w:hanging="180"/>
      </w:pPr>
    </w:lvl>
  </w:abstractNum>
  <w:abstractNum w:abstractNumId="13" w15:restartNumberingAfterBreak="0">
    <w:nsid w:val="37ED423F"/>
    <w:multiLevelType w:val="hybridMultilevel"/>
    <w:tmpl w:val="73D8B640"/>
    <w:lvl w:ilvl="0" w:tplc="3092A7FA">
      <w:start w:val="1"/>
      <w:numFmt w:val="bullet"/>
      <w:lvlText w:val=""/>
      <w:lvlJc w:val="left"/>
      <w:pPr>
        <w:tabs>
          <w:tab w:val="left" w:pos="0"/>
        </w:tabs>
        <w:ind w:left="780" w:hanging="360"/>
      </w:pPr>
      <w:rPr>
        <w:rFonts w:ascii="Symbol" w:hAnsi="Symbol"/>
        <w:color w:val="000000"/>
        <w:sz w:val="24"/>
        <w:szCs w:val="24"/>
      </w:rPr>
    </w:lvl>
    <w:lvl w:ilvl="1" w:tplc="B27E0C10">
      <w:start w:val="1"/>
      <w:numFmt w:val="bullet"/>
      <w:lvlText w:val="o"/>
      <w:lvlJc w:val="left"/>
      <w:pPr>
        <w:ind w:left="1440" w:hanging="360"/>
      </w:pPr>
      <w:rPr>
        <w:rFonts w:ascii="Courier New" w:eastAsia="Courier New" w:hAnsi="Courier New" w:cs="Courier New" w:hint="default"/>
      </w:rPr>
    </w:lvl>
    <w:lvl w:ilvl="2" w:tplc="39862CB0">
      <w:start w:val="1"/>
      <w:numFmt w:val="bullet"/>
      <w:lvlText w:val="§"/>
      <w:lvlJc w:val="left"/>
      <w:pPr>
        <w:ind w:left="2160" w:hanging="360"/>
      </w:pPr>
      <w:rPr>
        <w:rFonts w:ascii="Wingdings" w:eastAsia="Wingdings" w:hAnsi="Wingdings" w:cs="Wingdings" w:hint="default"/>
      </w:rPr>
    </w:lvl>
    <w:lvl w:ilvl="3" w:tplc="D0DC2B9E">
      <w:start w:val="1"/>
      <w:numFmt w:val="bullet"/>
      <w:lvlText w:val="·"/>
      <w:lvlJc w:val="left"/>
      <w:pPr>
        <w:ind w:left="2880" w:hanging="360"/>
      </w:pPr>
      <w:rPr>
        <w:rFonts w:ascii="Symbol" w:eastAsia="Symbol" w:hAnsi="Symbol" w:cs="Symbol" w:hint="default"/>
      </w:rPr>
    </w:lvl>
    <w:lvl w:ilvl="4" w:tplc="99107194">
      <w:start w:val="1"/>
      <w:numFmt w:val="bullet"/>
      <w:lvlText w:val="o"/>
      <w:lvlJc w:val="left"/>
      <w:pPr>
        <w:ind w:left="3600" w:hanging="360"/>
      </w:pPr>
      <w:rPr>
        <w:rFonts w:ascii="Courier New" w:eastAsia="Courier New" w:hAnsi="Courier New" w:cs="Courier New" w:hint="default"/>
      </w:rPr>
    </w:lvl>
    <w:lvl w:ilvl="5" w:tplc="C5EA4278">
      <w:start w:val="1"/>
      <w:numFmt w:val="bullet"/>
      <w:lvlText w:val="§"/>
      <w:lvlJc w:val="left"/>
      <w:pPr>
        <w:ind w:left="4320" w:hanging="360"/>
      </w:pPr>
      <w:rPr>
        <w:rFonts w:ascii="Wingdings" w:eastAsia="Wingdings" w:hAnsi="Wingdings" w:cs="Wingdings" w:hint="default"/>
      </w:rPr>
    </w:lvl>
    <w:lvl w:ilvl="6" w:tplc="4B2AF66A">
      <w:start w:val="1"/>
      <w:numFmt w:val="bullet"/>
      <w:lvlText w:val="·"/>
      <w:lvlJc w:val="left"/>
      <w:pPr>
        <w:ind w:left="5040" w:hanging="360"/>
      </w:pPr>
      <w:rPr>
        <w:rFonts w:ascii="Symbol" w:eastAsia="Symbol" w:hAnsi="Symbol" w:cs="Symbol" w:hint="default"/>
      </w:rPr>
    </w:lvl>
    <w:lvl w:ilvl="7" w:tplc="D3A29F5A">
      <w:start w:val="1"/>
      <w:numFmt w:val="bullet"/>
      <w:lvlText w:val="o"/>
      <w:lvlJc w:val="left"/>
      <w:pPr>
        <w:ind w:left="5760" w:hanging="360"/>
      </w:pPr>
      <w:rPr>
        <w:rFonts w:ascii="Courier New" w:eastAsia="Courier New" w:hAnsi="Courier New" w:cs="Courier New" w:hint="default"/>
      </w:rPr>
    </w:lvl>
    <w:lvl w:ilvl="8" w:tplc="D86C40E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389605A9"/>
    <w:multiLevelType w:val="hybridMultilevel"/>
    <w:tmpl w:val="C1CE969E"/>
    <w:lvl w:ilvl="0" w:tplc="C6FEB51A">
      <w:start w:val="1"/>
      <w:numFmt w:val="decimal"/>
      <w:lvlText w:val="%1."/>
      <w:lvlJc w:val="left"/>
      <w:pPr>
        <w:tabs>
          <w:tab w:val="left" w:pos="397"/>
        </w:tabs>
        <w:ind w:left="397" w:hanging="397"/>
      </w:pPr>
      <w:rPr>
        <w:rFonts w:ascii="Times New Roman" w:hAnsi="Times New Roman"/>
        <w:color w:val="000000"/>
        <w:sz w:val="24"/>
      </w:rPr>
    </w:lvl>
    <w:lvl w:ilvl="1" w:tplc="379A5F1A">
      <w:start w:val="1"/>
      <w:numFmt w:val="bullet"/>
      <w:lvlText w:val="o"/>
      <w:lvlJc w:val="left"/>
      <w:pPr>
        <w:ind w:left="1440" w:hanging="360"/>
      </w:pPr>
      <w:rPr>
        <w:rFonts w:ascii="Courier New" w:eastAsia="Courier New" w:hAnsi="Courier New" w:cs="Courier New" w:hint="default"/>
      </w:rPr>
    </w:lvl>
    <w:lvl w:ilvl="2" w:tplc="F8C89E1A">
      <w:start w:val="1"/>
      <w:numFmt w:val="bullet"/>
      <w:lvlText w:val="§"/>
      <w:lvlJc w:val="left"/>
      <w:pPr>
        <w:ind w:left="2160" w:hanging="360"/>
      </w:pPr>
      <w:rPr>
        <w:rFonts w:ascii="Wingdings" w:eastAsia="Wingdings" w:hAnsi="Wingdings" w:cs="Wingdings" w:hint="default"/>
      </w:rPr>
    </w:lvl>
    <w:lvl w:ilvl="3" w:tplc="BD283570">
      <w:start w:val="1"/>
      <w:numFmt w:val="bullet"/>
      <w:lvlText w:val="·"/>
      <w:lvlJc w:val="left"/>
      <w:pPr>
        <w:ind w:left="2880" w:hanging="360"/>
      </w:pPr>
      <w:rPr>
        <w:rFonts w:ascii="Symbol" w:eastAsia="Symbol" w:hAnsi="Symbol" w:cs="Symbol" w:hint="default"/>
      </w:rPr>
    </w:lvl>
    <w:lvl w:ilvl="4" w:tplc="564AEC6E">
      <w:start w:val="1"/>
      <w:numFmt w:val="bullet"/>
      <w:lvlText w:val="o"/>
      <w:lvlJc w:val="left"/>
      <w:pPr>
        <w:ind w:left="3600" w:hanging="360"/>
      </w:pPr>
      <w:rPr>
        <w:rFonts w:ascii="Courier New" w:eastAsia="Courier New" w:hAnsi="Courier New" w:cs="Courier New" w:hint="default"/>
      </w:rPr>
    </w:lvl>
    <w:lvl w:ilvl="5" w:tplc="D21C1D7E">
      <w:start w:val="1"/>
      <w:numFmt w:val="bullet"/>
      <w:lvlText w:val="§"/>
      <w:lvlJc w:val="left"/>
      <w:pPr>
        <w:ind w:left="4320" w:hanging="360"/>
      </w:pPr>
      <w:rPr>
        <w:rFonts w:ascii="Wingdings" w:eastAsia="Wingdings" w:hAnsi="Wingdings" w:cs="Wingdings" w:hint="default"/>
      </w:rPr>
    </w:lvl>
    <w:lvl w:ilvl="6" w:tplc="CF4C1A1A">
      <w:start w:val="1"/>
      <w:numFmt w:val="bullet"/>
      <w:lvlText w:val="·"/>
      <w:lvlJc w:val="left"/>
      <w:pPr>
        <w:ind w:left="5040" w:hanging="360"/>
      </w:pPr>
      <w:rPr>
        <w:rFonts w:ascii="Symbol" w:eastAsia="Symbol" w:hAnsi="Symbol" w:cs="Symbol" w:hint="default"/>
      </w:rPr>
    </w:lvl>
    <w:lvl w:ilvl="7" w:tplc="BE14B326">
      <w:start w:val="1"/>
      <w:numFmt w:val="bullet"/>
      <w:lvlText w:val="o"/>
      <w:lvlJc w:val="left"/>
      <w:pPr>
        <w:ind w:left="5760" w:hanging="360"/>
      </w:pPr>
      <w:rPr>
        <w:rFonts w:ascii="Courier New" w:eastAsia="Courier New" w:hAnsi="Courier New" w:cs="Courier New" w:hint="default"/>
      </w:rPr>
    </w:lvl>
    <w:lvl w:ilvl="8" w:tplc="5B1A61A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1A05EC8"/>
    <w:multiLevelType w:val="hybridMultilevel"/>
    <w:tmpl w:val="EBD84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4E7349"/>
    <w:multiLevelType w:val="hybridMultilevel"/>
    <w:tmpl w:val="930C9E9E"/>
    <w:lvl w:ilvl="0" w:tplc="82CC6DBE">
      <w:start w:val="1"/>
      <w:numFmt w:val="decimal"/>
      <w:lvlText w:val="%1."/>
      <w:lvlJc w:val="left"/>
      <w:pPr>
        <w:tabs>
          <w:tab w:val="left" w:pos="397"/>
        </w:tabs>
        <w:ind w:left="397" w:hanging="397"/>
      </w:pPr>
      <w:rPr>
        <w:rFonts w:ascii="Times New Roman" w:hAnsi="Times New Roman"/>
        <w:b w:val="0"/>
        <w:bCs/>
        <w:color w:val="000000"/>
        <w:sz w:val="24"/>
      </w:rPr>
    </w:lvl>
    <w:lvl w:ilvl="1" w:tplc="1B804C08">
      <w:start w:val="1"/>
      <w:numFmt w:val="lowerLetter"/>
      <w:lvlText w:val="%2."/>
      <w:lvlJc w:val="left"/>
      <w:pPr>
        <w:tabs>
          <w:tab w:val="left" w:pos="397"/>
        </w:tabs>
        <w:ind w:left="737" w:hanging="340"/>
      </w:pPr>
      <w:rPr>
        <w:rFonts w:ascii="Times New Roman" w:eastAsia="Times New Roman" w:hAnsi="Times New Roman"/>
        <w:color w:val="000000"/>
        <w:sz w:val="24"/>
      </w:rPr>
    </w:lvl>
    <w:lvl w:ilvl="2" w:tplc="43D25310">
      <w:start w:val="1"/>
      <w:numFmt w:val="decimal"/>
      <w:lvlText w:val="%3)"/>
      <w:lvlJc w:val="left"/>
      <w:pPr>
        <w:tabs>
          <w:tab w:val="left" w:pos="2340"/>
        </w:tabs>
        <w:ind w:left="2340" w:hanging="360"/>
      </w:pPr>
      <w:rPr>
        <w:color w:val="000000"/>
      </w:rPr>
    </w:lvl>
    <w:lvl w:ilvl="3" w:tplc="E85CC804">
      <w:start w:val="1"/>
      <w:numFmt w:val="lowerLetter"/>
      <w:lvlText w:val="%4)"/>
      <w:lvlJc w:val="left"/>
      <w:pPr>
        <w:tabs>
          <w:tab w:val="left" w:pos="2880"/>
        </w:tabs>
        <w:ind w:left="2880" w:hanging="360"/>
      </w:pPr>
      <w:rPr>
        <w:color w:val="000000"/>
      </w:rPr>
    </w:lvl>
    <w:lvl w:ilvl="4" w:tplc="E31658EC">
      <w:start w:val="1"/>
      <w:numFmt w:val="lowerLetter"/>
      <w:lvlText w:val="%5."/>
      <w:lvlJc w:val="left"/>
      <w:pPr>
        <w:tabs>
          <w:tab w:val="left" w:pos="3600"/>
        </w:tabs>
        <w:ind w:left="3600" w:hanging="360"/>
      </w:pPr>
    </w:lvl>
    <w:lvl w:ilvl="5" w:tplc="CD9EDEEA">
      <w:start w:val="1"/>
      <w:numFmt w:val="lowerRoman"/>
      <w:lvlText w:val="%6."/>
      <w:lvlJc w:val="right"/>
      <w:pPr>
        <w:tabs>
          <w:tab w:val="left" w:pos="4320"/>
        </w:tabs>
        <w:ind w:left="4320" w:hanging="180"/>
      </w:pPr>
    </w:lvl>
    <w:lvl w:ilvl="6" w:tplc="50BA48BC">
      <w:start w:val="1"/>
      <w:numFmt w:val="decimal"/>
      <w:lvlText w:val="%7."/>
      <w:lvlJc w:val="left"/>
      <w:pPr>
        <w:tabs>
          <w:tab w:val="left" w:pos="5040"/>
        </w:tabs>
        <w:ind w:left="5040" w:hanging="360"/>
      </w:pPr>
    </w:lvl>
    <w:lvl w:ilvl="7" w:tplc="D00E547A">
      <w:start w:val="1"/>
      <w:numFmt w:val="lowerLetter"/>
      <w:lvlText w:val="%8."/>
      <w:lvlJc w:val="left"/>
      <w:pPr>
        <w:tabs>
          <w:tab w:val="left" w:pos="5760"/>
        </w:tabs>
        <w:ind w:left="5760" w:hanging="360"/>
      </w:pPr>
    </w:lvl>
    <w:lvl w:ilvl="8" w:tplc="1F324B7C">
      <w:start w:val="1"/>
      <w:numFmt w:val="lowerRoman"/>
      <w:lvlText w:val="%9."/>
      <w:lvlJc w:val="right"/>
      <w:pPr>
        <w:tabs>
          <w:tab w:val="left" w:pos="6480"/>
        </w:tabs>
        <w:ind w:left="6480" w:hanging="180"/>
      </w:pPr>
    </w:lvl>
  </w:abstractNum>
  <w:abstractNum w:abstractNumId="17" w15:restartNumberingAfterBreak="0">
    <w:nsid w:val="48CE4C6F"/>
    <w:multiLevelType w:val="hybridMultilevel"/>
    <w:tmpl w:val="1C6CABA0"/>
    <w:lvl w:ilvl="0" w:tplc="FB3A980A">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A8375B"/>
    <w:multiLevelType w:val="hybridMultilevel"/>
    <w:tmpl w:val="7602A8C0"/>
    <w:lvl w:ilvl="0" w:tplc="439AB75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053D40"/>
    <w:multiLevelType w:val="hybridMultilevel"/>
    <w:tmpl w:val="7A00AF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B3A50BF"/>
    <w:multiLevelType w:val="hybridMultilevel"/>
    <w:tmpl w:val="009C9DD6"/>
    <w:lvl w:ilvl="0" w:tplc="AA3C5034">
      <w:start w:val="1"/>
      <w:numFmt w:val="decimal"/>
      <w:lvlText w:val="%1."/>
      <w:lvlJc w:val="left"/>
      <w:pPr>
        <w:ind w:left="72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055AA3"/>
    <w:multiLevelType w:val="hybridMultilevel"/>
    <w:tmpl w:val="FE3CFCD2"/>
    <w:lvl w:ilvl="0" w:tplc="D28E500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D0644964">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BD55D4"/>
    <w:multiLevelType w:val="hybridMultilevel"/>
    <w:tmpl w:val="E7AC687C"/>
    <w:lvl w:ilvl="0" w:tplc="B5D4F688">
      <w:start w:val="1"/>
      <w:numFmt w:val="decimal"/>
      <w:pStyle w:val="Nagwek1"/>
      <w:suff w:val="nothing"/>
      <w:lvlText w:val=""/>
      <w:lvlJc w:val="left"/>
      <w:pPr>
        <w:tabs>
          <w:tab w:val="left" w:pos="0"/>
        </w:tabs>
        <w:ind w:left="432" w:hanging="432"/>
      </w:pPr>
      <w:rPr>
        <w:rFonts w:ascii="Symbol" w:hAnsi="Symbol"/>
      </w:rPr>
    </w:lvl>
    <w:lvl w:ilvl="1" w:tplc="70AC08A8">
      <w:start w:val="1"/>
      <w:numFmt w:val="decimal"/>
      <w:pStyle w:val="Nagwek2"/>
      <w:suff w:val="nothing"/>
      <w:lvlText w:val=""/>
      <w:lvlJc w:val="left"/>
      <w:pPr>
        <w:tabs>
          <w:tab w:val="left" w:pos="0"/>
        </w:tabs>
        <w:ind w:left="576" w:hanging="576"/>
      </w:pPr>
      <w:rPr>
        <w:rFonts w:ascii="Courier New" w:hAnsi="Courier New"/>
      </w:rPr>
    </w:lvl>
    <w:lvl w:ilvl="2" w:tplc="95FC803A">
      <w:start w:val="1"/>
      <w:numFmt w:val="decimal"/>
      <w:pStyle w:val="Nagwek3"/>
      <w:suff w:val="nothing"/>
      <w:lvlText w:val=""/>
      <w:lvlJc w:val="left"/>
      <w:pPr>
        <w:tabs>
          <w:tab w:val="left" w:pos="0"/>
        </w:tabs>
        <w:ind w:left="720" w:hanging="720"/>
      </w:pPr>
      <w:rPr>
        <w:rFonts w:ascii="Wingdings" w:hAnsi="Wingdings"/>
      </w:rPr>
    </w:lvl>
    <w:lvl w:ilvl="3" w:tplc="D5C22E9A">
      <w:start w:val="1"/>
      <w:numFmt w:val="decimal"/>
      <w:pStyle w:val="Nagwek4"/>
      <w:suff w:val="nothing"/>
      <w:lvlText w:val=""/>
      <w:lvlJc w:val="left"/>
      <w:pPr>
        <w:tabs>
          <w:tab w:val="left" w:pos="0"/>
        </w:tabs>
        <w:ind w:left="864" w:hanging="864"/>
      </w:pPr>
    </w:lvl>
    <w:lvl w:ilvl="4" w:tplc="3C04C148">
      <w:start w:val="1"/>
      <w:numFmt w:val="decimal"/>
      <w:suff w:val="nothing"/>
      <w:lvlText w:val=""/>
      <w:lvlJc w:val="left"/>
      <w:pPr>
        <w:tabs>
          <w:tab w:val="left" w:pos="1008"/>
        </w:tabs>
        <w:ind w:left="1008" w:hanging="1008"/>
      </w:pPr>
    </w:lvl>
    <w:lvl w:ilvl="5" w:tplc="7EFE7C36">
      <w:start w:val="1"/>
      <w:numFmt w:val="decimal"/>
      <w:suff w:val="nothing"/>
      <w:lvlText w:val=""/>
      <w:lvlJc w:val="left"/>
      <w:pPr>
        <w:tabs>
          <w:tab w:val="left" w:pos="1152"/>
        </w:tabs>
        <w:ind w:left="1152" w:hanging="1152"/>
      </w:pPr>
    </w:lvl>
    <w:lvl w:ilvl="6" w:tplc="9E6C1D5E">
      <w:start w:val="1"/>
      <w:numFmt w:val="decimal"/>
      <w:suff w:val="nothing"/>
      <w:lvlText w:val=""/>
      <w:lvlJc w:val="left"/>
      <w:pPr>
        <w:tabs>
          <w:tab w:val="left" w:pos="1296"/>
        </w:tabs>
        <w:ind w:left="1296" w:hanging="1296"/>
      </w:pPr>
    </w:lvl>
    <w:lvl w:ilvl="7" w:tplc="2AC2DFFE">
      <w:start w:val="1"/>
      <w:numFmt w:val="decimal"/>
      <w:suff w:val="nothing"/>
      <w:lvlText w:val=""/>
      <w:lvlJc w:val="left"/>
      <w:pPr>
        <w:tabs>
          <w:tab w:val="left" w:pos="1440"/>
        </w:tabs>
        <w:ind w:left="1440" w:hanging="1440"/>
      </w:pPr>
    </w:lvl>
    <w:lvl w:ilvl="8" w:tplc="A3546F96">
      <w:start w:val="1"/>
      <w:numFmt w:val="decimal"/>
      <w:suff w:val="nothing"/>
      <w:lvlText w:val=""/>
      <w:lvlJc w:val="left"/>
      <w:pPr>
        <w:tabs>
          <w:tab w:val="left" w:pos="1584"/>
        </w:tabs>
        <w:ind w:left="1584" w:hanging="1584"/>
      </w:pPr>
    </w:lvl>
  </w:abstractNum>
  <w:num w:numId="1">
    <w:abstractNumId w:val="22"/>
  </w:num>
  <w:num w:numId="2">
    <w:abstractNumId w:val="16"/>
  </w:num>
  <w:num w:numId="3">
    <w:abstractNumId w:val="12"/>
  </w:num>
  <w:num w:numId="4">
    <w:abstractNumId w:val="1"/>
  </w:num>
  <w:num w:numId="5">
    <w:abstractNumId w:val="4"/>
  </w:num>
  <w:num w:numId="6">
    <w:abstractNumId w:val="14"/>
  </w:num>
  <w:num w:numId="7">
    <w:abstractNumId w:val="5"/>
  </w:num>
  <w:num w:numId="8">
    <w:abstractNumId w:val="13"/>
  </w:num>
  <w:num w:numId="9">
    <w:abstractNumId w:val="6"/>
  </w:num>
  <w:num w:numId="10">
    <w:abstractNumId w:val="8"/>
  </w:num>
  <w:num w:numId="11">
    <w:abstractNumId w:val="9"/>
  </w:num>
  <w:num w:numId="12">
    <w:abstractNumId w:val="17"/>
  </w:num>
  <w:num w:numId="13">
    <w:abstractNumId w:val="15"/>
  </w:num>
  <w:num w:numId="14">
    <w:abstractNumId w:val="20"/>
  </w:num>
  <w:num w:numId="15">
    <w:abstractNumId w:val="18"/>
  </w:num>
  <w:num w:numId="16">
    <w:abstractNumId w:val="2"/>
  </w:num>
  <w:num w:numId="17">
    <w:abstractNumId w:val="10"/>
  </w:num>
  <w:num w:numId="18">
    <w:abstractNumId w:val="21"/>
  </w:num>
  <w:num w:numId="19">
    <w:abstractNumId w:val="3"/>
  </w:num>
  <w:num w:numId="20">
    <w:abstractNumId w:val="11"/>
  </w:num>
  <w:num w:numId="21">
    <w:abstractNumId w:val="19"/>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D50"/>
    <w:rsid w:val="000239A4"/>
    <w:rsid w:val="00030B77"/>
    <w:rsid w:val="000341C0"/>
    <w:rsid w:val="00034B92"/>
    <w:rsid w:val="00037C84"/>
    <w:rsid w:val="00054F15"/>
    <w:rsid w:val="0007199F"/>
    <w:rsid w:val="00087CBF"/>
    <w:rsid w:val="0009373A"/>
    <w:rsid w:val="00095145"/>
    <w:rsid w:val="000A0168"/>
    <w:rsid w:val="000B554A"/>
    <w:rsid w:val="000C697B"/>
    <w:rsid w:val="000D6F10"/>
    <w:rsid w:val="000E47D3"/>
    <w:rsid w:val="000E519C"/>
    <w:rsid w:val="001033EB"/>
    <w:rsid w:val="00113965"/>
    <w:rsid w:val="001140D7"/>
    <w:rsid w:val="00160F23"/>
    <w:rsid w:val="00161284"/>
    <w:rsid w:val="00183A1E"/>
    <w:rsid w:val="00183C81"/>
    <w:rsid w:val="0018433E"/>
    <w:rsid w:val="001B7B80"/>
    <w:rsid w:val="001F31C7"/>
    <w:rsid w:val="001F56CF"/>
    <w:rsid w:val="00203861"/>
    <w:rsid w:val="0021466D"/>
    <w:rsid w:val="00227A94"/>
    <w:rsid w:val="00230DF8"/>
    <w:rsid w:val="00237A96"/>
    <w:rsid w:val="002477E8"/>
    <w:rsid w:val="00250A34"/>
    <w:rsid w:val="002649DB"/>
    <w:rsid w:val="00282FF6"/>
    <w:rsid w:val="002962CE"/>
    <w:rsid w:val="002A62EF"/>
    <w:rsid w:val="002A637A"/>
    <w:rsid w:val="002A7D39"/>
    <w:rsid w:val="002C2A79"/>
    <w:rsid w:val="002C4B7B"/>
    <w:rsid w:val="002D5881"/>
    <w:rsid w:val="002E3357"/>
    <w:rsid w:val="002F5B73"/>
    <w:rsid w:val="003073F9"/>
    <w:rsid w:val="00312B5A"/>
    <w:rsid w:val="00313EB4"/>
    <w:rsid w:val="00315537"/>
    <w:rsid w:val="00324380"/>
    <w:rsid w:val="003247BE"/>
    <w:rsid w:val="00325642"/>
    <w:rsid w:val="00341470"/>
    <w:rsid w:val="00353546"/>
    <w:rsid w:val="003555D5"/>
    <w:rsid w:val="00365E7E"/>
    <w:rsid w:val="003700E5"/>
    <w:rsid w:val="00373D03"/>
    <w:rsid w:val="0037643C"/>
    <w:rsid w:val="003910F6"/>
    <w:rsid w:val="0039781F"/>
    <w:rsid w:val="003A4A90"/>
    <w:rsid w:val="003D2536"/>
    <w:rsid w:val="003E472B"/>
    <w:rsid w:val="003F0580"/>
    <w:rsid w:val="003F41F7"/>
    <w:rsid w:val="003F5A7E"/>
    <w:rsid w:val="00425D39"/>
    <w:rsid w:val="00433D7D"/>
    <w:rsid w:val="0044035D"/>
    <w:rsid w:val="00444FA9"/>
    <w:rsid w:val="0044671F"/>
    <w:rsid w:val="00451CFC"/>
    <w:rsid w:val="00492DD8"/>
    <w:rsid w:val="00493492"/>
    <w:rsid w:val="004B0A06"/>
    <w:rsid w:val="004B4A70"/>
    <w:rsid w:val="004C51CB"/>
    <w:rsid w:val="004F7A32"/>
    <w:rsid w:val="00502A90"/>
    <w:rsid w:val="0052347D"/>
    <w:rsid w:val="00523C7D"/>
    <w:rsid w:val="00536817"/>
    <w:rsid w:val="00536C1A"/>
    <w:rsid w:val="00546458"/>
    <w:rsid w:val="00554C59"/>
    <w:rsid w:val="00562D8E"/>
    <w:rsid w:val="00582682"/>
    <w:rsid w:val="00583897"/>
    <w:rsid w:val="0059216B"/>
    <w:rsid w:val="005A122E"/>
    <w:rsid w:val="005A74E2"/>
    <w:rsid w:val="005B2F97"/>
    <w:rsid w:val="005B743D"/>
    <w:rsid w:val="005C0857"/>
    <w:rsid w:val="005D14D6"/>
    <w:rsid w:val="005D2B55"/>
    <w:rsid w:val="005D5B4D"/>
    <w:rsid w:val="005F2674"/>
    <w:rsid w:val="00616302"/>
    <w:rsid w:val="006369E8"/>
    <w:rsid w:val="00636D29"/>
    <w:rsid w:val="006372CF"/>
    <w:rsid w:val="0067068C"/>
    <w:rsid w:val="00683C34"/>
    <w:rsid w:val="00686E6C"/>
    <w:rsid w:val="006B0921"/>
    <w:rsid w:val="006F0AAB"/>
    <w:rsid w:val="006F176F"/>
    <w:rsid w:val="006F19BC"/>
    <w:rsid w:val="007005B6"/>
    <w:rsid w:val="00720612"/>
    <w:rsid w:val="00721003"/>
    <w:rsid w:val="007231D0"/>
    <w:rsid w:val="00754A9D"/>
    <w:rsid w:val="00761713"/>
    <w:rsid w:val="0076179F"/>
    <w:rsid w:val="00776D70"/>
    <w:rsid w:val="0079612A"/>
    <w:rsid w:val="007A4E4A"/>
    <w:rsid w:val="007B1D8D"/>
    <w:rsid w:val="007E43E7"/>
    <w:rsid w:val="007F381E"/>
    <w:rsid w:val="007F4746"/>
    <w:rsid w:val="008016EA"/>
    <w:rsid w:val="008160FC"/>
    <w:rsid w:val="00826930"/>
    <w:rsid w:val="0086322C"/>
    <w:rsid w:val="008647D1"/>
    <w:rsid w:val="00882E58"/>
    <w:rsid w:val="00884E4D"/>
    <w:rsid w:val="00886DA9"/>
    <w:rsid w:val="00891828"/>
    <w:rsid w:val="008B2F6F"/>
    <w:rsid w:val="008D206A"/>
    <w:rsid w:val="008D546D"/>
    <w:rsid w:val="008E35BD"/>
    <w:rsid w:val="008F6AB1"/>
    <w:rsid w:val="008F6AEF"/>
    <w:rsid w:val="008F6FC7"/>
    <w:rsid w:val="00900436"/>
    <w:rsid w:val="00901B00"/>
    <w:rsid w:val="00912A02"/>
    <w:rsid w:val="00930AA5"/>
    <w:rsid w:val="0094005B"/>
    <w:rsid w:val="00942741"/>
    <w:rsid w:val="0094382C"/>
    <w:rsid w:val="00946CED"/>
    <w:rsid w:val="00974584"/>
    <w:rsid w:val="00981585"/>
    <w:rsid w:val="0098713F"/>
    <w:rsid w:val="009B36A2"/>
    <w:rsid w:val="009C760B"/>
    <w:rsid w:val="009D7199"/>
    <w:rsid w:val="009D7681"/>
    <w:rsid w:val="009E72B9"/>
    <w:rsid w:val="009F4BAA"/>
    <w:rsid w:val="00A04F4C"/>
    <w:rsid w:val="00A312ED"/>
    <w:rsid w:val="00A348DD"/>
    <w:rsid w:val="00A35A92"/>
    <w:rsid w:val="00A36103"/>
    <w:rsid w:val="00A44D3A"/>
    <w:rsid w:val="00A46EAC"/>
    <w:rsid w:val="00A50036"/>
    <w:rsid w:val="00A606AF"/>
    <w:rsid w:val="00A63AF4"/>
    <w:rsid w:val="00A77B03"/>
    <w:rsid w:val="00A83F37"/>
    <w:rsid w:val="00A84623"/>
    <w:rsid w:val="00A915F6"/>
    <w:rsid w:val="00AA2B8A"/>
    <w:rsid w:val="00AA332A"/>
    <w:rsid w:val="00AB5016"/>
    <w:rsid w:val="00AB787D"/>
    <w:rsid w:val="00AD1BDF"/>
    <w:rsid w:val="00AD4A23"/>
    <w:rsid w:val="00AE31A3"/>
    <w:rsid w:val="00AE584A"/>
    <w:rsid w:val="00AF15AF"/>
    <w:rsid w:val="00AF6548"/>
    <w:rsid w:val="00AF7AF6"/>
    <w:rsid w:val="00AF7DF8"/>
    <w:rsid w:val="00B03737"/>
    <w:rsid w:val="00B34407"/>
    <w:rsid w:val="00B52442"/>
    <w:rsid w:val="00B82672"/>
    <w:rsid w:val="00B92539"/>
    <w:rsid w:val="00B964E0"/>
    <w:rsid w:val="00BA05E7"/>
    <w:rsid w:val="00BB07EF"/>
    <w:rsid w:val="00BB213B"/>
    <w:rsid w:val="00BB3408"/>
    <w:rsid w:val="00BB6562"/>
    <w:rsid w:val="00BC4CA8"/>
    <w:rsid w:val="00BF76BA"/>
    <w:rsid w:val="00C00D83"/>
    <w:rsid w:val="00C014B2"/>
    <w:rsid w:val="00C17281"/>
    <w:rsid w:val="00C203AB"/>
    <w:rsid w:val="00C21AD1"/>
    <w:rsid w:val="00C23BFA"/>
    <w:rsid w:val="00C44810"/>
    <w:rsid w:val="00C462FA"/>
    <w:rsid w:val="00C64C7A"/>
    <w:rsid w:val="00C72D50"/>
    <w:rsid w:val="00C80A4A"/>
    <w:rsid w:val="00C949B0"/>
    <w:rsid w:val="00CB47A9"/>
    <w:rsid w:val="00CE6DD8"/>
    <w:rsid w:val="00CE6ED7"/>
    <w:rsid w:val="00CF3478"/>
    <w:rsid w:val="00CF3676"/>
    <w:rsid w:val="00CF45F8"/>
    <w:rsid w:val="00D02503"/>
    <w:rsid w:val="00D03EC4"/>
    <w:rsid w:val="00D05490"/>
    <w:rsid w:val="00D25849"/>
    <w:rsid w:val="00D3391C"/>
    <w:rsid w:val="00D35CB6"/>
    <w:rsid w:val="00D507AC"/>
    <w:rsid w:val="00D55728"/>
    <w:rsid w:val="00D616CA"/>
    <w:rsid w:val="00D7492C"/>
    <w:rsid w:val="00D812C8"/>
    <w:rsid w:val="00D859B1"/>
    <w:rsid w:val="00DA79E8"/>
    <w:rsid w:val="00DB0FF7"/>
    <w:rsid w:val="00DC702D"/>
    <w:rsid w:val="00DD12C5"/>
    <w:rsid w:val="00DD1DD1"/>
    <w:rsid w:val="00DE3AB8"/>
    <w:rsid w:val="00DE6735"/>
    <w:rsid w:val="00DF0F61"/>
    <w:rsid w:val="00DF22C6"/>
    <w:rsid w:val="00DF37FF"/>
    <w:rsid w:val="00E0221E"/>
    <w:rsid w:val="00E039E1"/>
    <w:rsid w:val="00E0601D"/>
    <w:rsid w:val="00E06AAF"/>
    <w:rsid w:val="00E219A2"/>
    <w:rsid w:val="00E22A76"/>
    <w:rsid w:val="00E23CE5"/>
    <w:rsid w:val="00E31F2C"/>
    <w:rsid w:val="00E34E7E"/>
    <w:rsid w:val="00E35B90"/>
    <w:rsid w:val="00E417A7"/>
    <w:rsid w:val="00E511AA"/>
    <w:rsid w:val="00E534D1"/>
    <w:rsid w:val="00E61A90"/>
    <w:rsid w:val="00E66C83"/>
    <w:rsid w:val="00E945FF"/>
    <w:rsid w:val="00EA0B89"/>
    <w:rsid w:val="00EC2FD8"/>
    <w:rsid w:val="00EC362B"/>
    <w:rsid w:val="00ED5D39"/>
    <w:rsid w:val="00EE2454"/>
    <w:rsid w:val="00EE4F77"/>
    <w:rsid w:val="00EE6ADC"/>
    <w:rsid w:val="00EF05C4"/>
    <w:rsid w:val="00EF066F"/>
    <w:rsid w:val="00F17D04"/>
    <w:rsid w:val="00F36C36"/>
    <w:rsid w:val="00F54040"/>
    <w:rsid w:val="00F679BC"/>
    <w:rsid w:val="00F703ED"/>
    <w:rsid w:val="00F81D77"/>
    <w:rsid w:val="00F94D5C"/>
    <w:rsid w:val="00FC4815"/>
    <w:rsid w:val="00FD463E"/>
    <w:rsid w:val="00FF0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ADC6"/>
  <w15:docId w15:val="{5F0E86D5-0AEF-435A-886C-90682F5D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l-PL" w:eastAsia="pl-PL"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link w:val="ListTable7Colorful-Accent6"/>
    <w:rPr>
      <w:sz w:val="24"/>
      <w:szCs w:val="24"/>
      <w:lang w:eastAsia="ar-SA"/>
    </w:rPr>
  </w:style>
  <w:style w:type="paragraph" w:styleId="Nagwek1">
    <w:name w:val="heading 1"/>
    <w:basedOn w:val="Domylnie"/>
    <w:next w:val="Domylnie"/>
    <w:link w:val="Nagwek1Znak"/>
    <w:pPr>
      <w:keepNext/>
      <w:numPr>
        <w:numId w:val="1"/>
      </w:numPr>
      <w:shd w:val="clear" w:color="auto" w:fill="FFFFFF"/>
      <w:spacing w:line="379" w:lineRule="exact"/>
      <w:jc w:val="center"/>
      <w:outlineLvl w:val="0"/>
    </w:pPr>
    <w:rPr>
      <w:b/>
      <w:color w:val="000000"/>
      <w:sz w:val="31"/>
    </w:rPr>
  </w:style>
  <w:style w:type="paragraph" w:styleId="Nagwek2">
    <w:name w:val="heading 2"/>
    <w:basedOn w:val="Domylnie"/>
    <w:next w:val="Domylnie"/>
    <w:link w:val="Nagwek2Znak"/>
    <w:pPr>
      <w:keepNext/>
      <w:numPr>
        <w:ilvl w:val="1"/>
        <w:numId w:val="1"/>
      </w:numPr>
      <w:shd w:val="clear" w:color="auto" w:fill="FFFFFF"/>
      <w:tabs>
        <w:tab w:val="left" w:pos="3948"/>
      </w:tabs>
      <w:spacing w:before="254"/>
      <w:ind w:left="10" w:firstLine="0"/>
      <w:outlineLvl w:val="1"/>
    </w:pPr>
    <w:rPr>
      <w:sz w:val="24"/>
    </w:rPr>
  </w:style>
  <w:style w:type="paragraph" w:styleId="Nagwek3">
    <w:name w:val="heading 3"/>
    <w:basedOn w:val="Domylnie"/>
    <w:next w:val="Domylnie"/>
    <w:link w:val="Nagwek3Znak"/>
    <w:pPr>
      <w:keepNext/>
      <w:numPr>
        <w:ilvl w:val="2"/>
        <w:numId w:val="1"/>
      </w:numPr>
      <w:shd w:val="clear" w:color="auto" w:fill="FFFFFF"/>
      <w:tabs>
        <w:tab w:val="left" w:pos="3948"/>
      </w:tabs>
      <w:spacing w:before="254"/>
      <w:ind w:left="10" w:firstLine="0"/>
      <w:outlineLvl w:val="2"/>
    </w:pPr>
    <w:rPr>
      <w:b/>
      <w:sz w:val="22"/>
    </w:rPr>
  </w:style>
  <w:style w:type="paragraph" w:styleId="Nagwek4">
    <w:name w:val="heading 4"/>
    <w:basedOn w:val="Domylnie"/>
    <w:next w:val="Domylnie"/>
    <w:link w:val="Nagwek4Znak"/>
    <w:pPr>
      <w:keepNext/>
      <w:numPr>
        <w:ilvl w:val="3"/>
        <w:numId w:val="1"/>
      </w:numPr>
      <w:shd w:val="clear" w:color="auto" w:fill="FFFFFF"/>
      <w:spacing w:line="254" w:lineRule="exact"/>
      <w:ind w:left="0" w:right="5069" w:firstLine="0"/>
      <w:outlineLvl w:val="3"/>
    </w:pPr>
    <w:rPr>
      <w:b/>
      <w:color w:val="000000"/>
      <w:spacing w:val="10"/>
      <w:sz w:val="22"/>
      <w:u w:val="single"/>
    </w:rPr>
  </w:style>
  <w:style w:type="paragraph" w:styleId="Nagwek5">
    <w:name w:val="heading 5"/>
    <w:link w:val="Nagwek5Znak"/>
    <w:uiPriority w:val="9"/>
    <w:unhideWhenUsed/>
    <w:qFormat/>
    <w:pPr>
      <w:keepNext/>
      <w:keepLines/>
      <w:spacing w:before="320" w:after="200"/>
      <w:outlineLvl w:val="4"/>
    </w:pPr>
    <w:rPr>
      <w:rFonts w:ascii="Arial" w:eastAsia="Arial" w:hAnsi="Arial" w:cs="Arial"/>
      <w:b/>
      <w:bCs/>
      <w:sz w:val="24"/>
      <w:szCs w:val="24"/>
      <w:lang w:val="en-US" w:eastAsia="en-US" w:bidi="en-US"/>
    </w:rPr>
  </w:style>
  <w:style w:type="paragraph" w:styleId="Nagwek6">
    <w:name w:val="heading 6"/>
    <w:link w:val="Nagwek6Znak"/>
    <w:uiPriority w:val="9"/>
    <w:unhideWhenUsed/>
    <w:qFormat/>
    <w:pPr>
      <w:keepNext/>
      <w:keepLines/>
      <w:spacing w:before="320" w:after="200"/>
      <w:outlineLvl w:val="5"/>
    </w:pPr>
    <w:rPr>
      <w:rFonts w:ascii="Arial" w:eastAsia="Arial" w:hAnsi="Arial" w:cs="Arial"/>
      <w:b/>
      <w:bCs/>
      <w:sz w:val="22"/>
      <w:lang w:val="en-US" w:eastAsia="en-US" w:bidi="en-US"/>
    </w:rPr>
  </w:style>
  <w:style w:type="paragraph" w:styleId="Nagwek7">
    <w:name w:val="heading 7"/>
    <w:link w:val="Nagwek7Znak"/>
    <w:uiPriority w:val="9"/>
    <w:unhideWhenUsed/>
    <w:qFormat/>
    <w:pPr>
      <w:keepNext/>
      <w:keepLines/>
      <w:spacing w:before="320" w:after="200"/>
      <w:outlineLvl w:val="6"/>
    </w:pPr>
    <w:rPr>
      <w:rFonts w:ascii="Arial" w:eastAsia="Arial" w:hAnsi="Arial" w:cs="Arial"/>
      <w:b/>
      <w:bCs/>
      <w:i/>
      <w:iCs/>
      <w:sz w:val="22"/>
      <w:lang w:val="en-US" w:eastAsia="en-US" w:bidi="en-US"/>
    </w:rPr>
  </w:style>
  <w:style w:type="paragraph" w:styleId="Nagwek8">
    <w:name w:val="heading 8"/>
    <w:link w:val="Nagwek8Znak"/>
    <w:uiPriority w:val="9"/>
    <w:unhideWhenUsed/>
    <w:qFormat/>
    <w:pPr>
      <w:keepNext/>
      <w:keepLines/>
      <w:spacing w:before="320" w:after="200"/>
      <w:outlineLvl w:val="7"/>
    </w:pPr>
    <w:rPr>
      <w:rFonts w:ascii="Arial" w:eastAsia="Arial" w:hAnsi="Arial" w:cs="Arial"/>
      <w:i/>
      <w:iCs/>
      <w:sz w:val="22"/>
      <w:lang w:val="en-US" w:eastAsia="en-US" w:bidi="en-US"/>
    </w:rPr>
  </w:style>
  <w:style w:type="paragraph" w:styleId="Nagwek9">
    <w:name w:val="heading 9"/>
    <w:link w:val="Nagwek9Znak"/>
    <w:uiPriority w:val="9"/>
    <w:unhideWhenUsed/>
    <w:qFormat/>
    <w:pPr>
      <w:keepNext/>
      <w:keepLines/>
      <w:spacing w:before="320" w:after="200"/>
      <w:outlineLvl w:val="8"/>
    </w:pPr>
    <w:rPr>
      <w:rFonts w:ascii="Arial" w:eastAsia="Arial" w:hAnsi="Arial" w:cs="Arial"/>
      <w:i/>
      <w:iCs/>
      <w:sz w:val="21"/>
      <w:szCs w:val="21"/>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character" w:customStyle="1" w:styleId="FootnoteTextChar">
    <w:name w:val="Footnote Text Char"/>
    <w:uiPriority w:val="99"/>
    <w:rPr>
      <w:sz w:val="18"/>
    </w:rPr>
  </w:style>
  <w:style w:type="character" w:customStyle="1" w:styleId="Nagwek1Znak">
    <w:name w:val="Nagłówek 1 Znak"/>
    <w:link w:val="Nagwek1"/>
    <w:rPr>
      <w:rFonts w:ascii="Arial" w:hAnsi="Arial"/>
      <w:b/>
      <w:color w:val="000000"/>
      <w:sz w:val="31"/>
      <w:shd w:val="clear" w:color="auto" w:fill="FFFFFF"/>
      <w:lang w:eastAsia="zh-CN"/>
    </w:rPr>
  </w:style>
  <w:style w:type="character" w:customStyle="1" w:styleId="Nagwek2Znak">
    <w:name w:val="Nagłówek 2 Znak"/>
    <w:link w:val="Nagwek2"/>
    <w:rPr>
      <w:rFonts w:ascii="Arial" w:hAnsi="Arial"/>
      <w:sz w:val="24"/>
      <w:shd w:val="clear" w:color="auto" w:fill="FFFFFF"/>
      <w:lang w:eastAsia="zh-CN"/>
    </w:rPr>
  </w:style>
  <w:style w:type="character" w:customStyle="1" w:styleId="Nagwek3Znak">
    <w:name w:val="Nagłówek 3 Znak"/>
    <w:link w:val="Nagwek3"/>
    <w:rPr>
      <w:rFonts w:ascii="Arial" w:hAnsi="Arial"/>
      <w:b/>
      <w:sz w:val="22"/>
      <w:shd w:val="clear" w:color="auto" w:fill="FFFFFF"/>
      <w:lang w:eastAsia="zh-CN"/>
    </w:rPr>
  </w:style>
  <w:style w:type="character" w:customStyle="1" w:styleId="Nagwek4Znak">
    <w:name w:val="Nagłówek 4 Znak"/>
    <w:link w:val="Nagwek4"/>
    <w:rPr>
      <w:rFonts w:ascii="Arial" w:hAnsi="Arial"/>
      <w:b/>
      <w:color w:val="000000"/>
      <w:spacing w:val="10"/>
      <w:sz w:val="22"/>
      <w:u w:val="single"/>
      <w:shd w:val="clear" w:color="auto" w:fill="FFFFFF"/>
      <w:lang w:eastAsia="zh-CN"/>
    </w:rPr>
  </w:style>
  <w:style w:type="character" w:customStyle="1" w:styleId="Nagwek5Znak">
    <w:name w:val="Nagłówek 5 Znak"/>
    <w:link w:val="Nagwek5"/>
    <w:uiPriority w:val="9"/>
    <w:rPr>
      <w:rFonts w:ascii="Arial" w:eastAsia="Arial" w:hAnsi="Arial" w:cs="Arial"/>
      <w:b/>
      <w:bCs/>
      <w:sz w:val="24"/>
      <w:szCs w:val="24"/>
    </w:rPr>
  </w:style>
  <w:style w:type="character" w:customStyle="1" w:styleId="Nagwek6Znak">
    <w:name w:val="Nagłówek 6 Znak"/>
    <w:link w:val="Nagwek6"/>
    <w:uiPriority w:val="9"/>
    <w:rPr>
      <w:rFonts w:ascii="Arial" w:eastAsia="Arial" w:hAnsi="Arial" w:cs="Arial"/>
      <w:b/>
      <w:bCs/>
      <w:sz w:val="22"/>
      <w:szCs w:val="22"/>
    </w:rPr>
  </w:style>
  <w:style w:type="character" w:customStyle="1" w:styleId="Nagwek7Znak">
    <w:name w:val="Nagłówek 7 Znak"/>
    <w:link w:val="Nagwek7"/>
    <w:uiPriority w:val="9"/>
    <w:rPr>
      <w:rFonts w:ascii="Arial" w:eastAsia="Arial" w:hAnsi="Arial" w:cs="Arial"/>
      <w:b/>
      <w:bCs/>
      <w:i/>
      <w:iCs/>
      <w:sz w:val="22"/>
      <w:szCs w:val="22"/>
    </w:rPr>
  </w:style>
  <w:style w:type="character" w:customStyle="1" w:styleId="Nagwek8Znak">
    <w:name w:val="Nagłówek 8 Znak"/>
    <w:link w:val="Nagwek8"/>
    <w:uiPriority w:val="9"/>
    <w:rPr>
      <w:rFonts w:ascii="Arial" w:eastAsia="Arial" w:hAnsi="Arial" w:cs="Arial"/>
      <w:i/>
      <w:iCs/>
      <w:sz w:val="22"/>
      <w:szCs w:val="22"/>
    </w:rPr>
  </w:style>
  <w:style w:type="character" w:customStyle="1" w:styleId="Nagwek9Znak">
    <w:name w:val="Nagłówek 9 Znak"/>
    <w:link w:val="Nagwek9"/>
    <w:uiPriority w:val="9"/>
    <w:rPr>
      <w:rFonts w:ascii="Arial" w:eastAsia="Arial" w:hAnsi="Arial" w:cs="Arial"/>
      <w:i/>
      <w:iCs/>
      <w:sz w:val="21"/>
      <w:szCs w:val="21"/>
    </w:rPr>
  </w:style>
  <w:style w:type="paragraph" w:styleId="Akapitzlist">
    <w:name w:val="List Paragraph"/>
    <w:uiPriority w:val="34"/>
    <w:qFormat/>
    <w:pPr>
      <w:ind w:left="720"/>
      <w:contextualSpacing/>
    </w:pPr>
    <w:rPr>
      <w:lang w:val="en-US" w:eastAsia="en-US" w:bidi="en-US"/>
    </w:rPr>
  </w:style>
  <w:style w:type="paragraph" w:styleId="Bezodstpw">
    <w:name w:val="No Spacing"/>
    <w:uiPriority w:val="1"/>
    <w:qFormat/>
    <w:rPr>
      <w:lang w:val="en-US" w:eastAsia="en-US" w:bidi="en-US"/>
    </w:rPr>
  </w:style>
  <w:style w:type="paragraph" w:styleId="Tytu">
    <w:name w:val="Title"/>
    <w:link w:val="TytuZnak"/>
    <w:uiPriority w:val="10"/>
    <w:qFormat/>
    <w:pPr>
      <w:spacing w:before="300" w:after="200"/>
      <w:contextualSpacing/>
    </w:pPr>
    <w:rPr>
      <w:sz w:val="48"/>
      <w:szCs w:val="48"/>
      <w:lang w:val="en-US" w:eastAsia="en-US" w:bidi="en-US"/>
    </w:rPr>
  </w:style>
  <w:style w:type="character" w:customStyle="1" w:styleId="TytuZnak">
    <w:name w:val="Tytuł Znak"/>
    <w:link w:val="Tytu"/>
    <w:uiPriority w:val="10"/>
    <w:rPr>
      <w:sz w:val="48"/>
      <w:szCs w:val="48"/>
    </w:rPr>
  </w:style>
  <w:style w:type="paragraph" w:styleId="Podtytu">
    <w:name w:val="Subtitle"/>
    <w:link w:val="PodtytuZnak"/>
    <w:uiPriority w:val="11"/>
    <w:qFormat/>
    <w:pPr>
      <w:spacing w:before="200" w:after="200"/>
    </w:pPr>
    <w:rPr>
      <w:sz w:val="24"/>
      <w:szCs w:val="24"/>
      <w:lang w:val="en-US" w:eastAsia="en-US" w:bidi="en-US"/>
    </w:rPr>
  </w:style>
  <w:style w:type="character" w:customStyle="1" w:styleId="PodtytuZnak">
    <w:name w:val="Podtytuł Znak"/>
    <w:link w:val="Podtytu"/>
    <w:uiPriority w:val="11"/>
    <w:rPr>
      <w:sz w:val="24"/>
      <w:szCs w:val="24"/>
    </w:rPr>
  </w:style>
  <w:style w:type="paragraph" w:styleId="Cytat">
    <w:name w:val="Quote"/>
    <w:link w:val="CytatZnak"/>
    <w:uiPriority w:val="29"/>
    <w:qFormat/>
    <w:pPr>
      <w:ind w:left="720" w:right="720"/>
    </w:pPr>
    <w:rPr>
      <w:i/>
      <w:lang w:val="en-US" w:eastAsia="en-US" w:bidi="en-US"/>
    </w:rPr>
  </w:style>
  <w:style w:type="character" w:customStyle="1" w:styleId="CytatZnak">
    <w:name w:val="Cytat Znak"/>
    <w:link w:val="Cytat"/>
    <w:uiPriority w:val="29"/>
    <w:rPr>
      <w:i/>
    </w:rPr>
  </w:style>
  <w:style w:type="paragraph" w:styleId="Cytatintensywny">
    <w:name w:val="Intense Quote"/>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val="en-US" w:eastAsia="en-US" w:bidi="en-US"/>
    </w:rPr>
  </w:style>
  <w:style w:type="character" w:customStyle="1" w:styleId="CytatintensywnyZnak">
    <w:name w:val="Cytat intensywny Znak"/>
    <w:link w:val="Cytatintensywny"/>
    <w:uiPriority w:val="30"/>
    <w:rPr>
      <w:i/>
    </w:rPr>
  </w:style>
  <w:style w:type="paragraph" w:styleId="Nagwek">
    <w:name w:val="header"/>
    <w:basedOn w:val="Domylnie"/>
    <w:next w:val="Tretekstu"/>
    <w:link w:val="NagwekZnak"/>
    <w:pPr>
      <w:keepNext/>
      <w:spacing w:before="240" w:after="120"/>
    </w:pPr>
    <w:rPr>
      <w:rFonts w:eastAsia="Microsoft YaHei"/>
      <w:sz w:val="28"/>
      <w:szCs w:val="28"/>
    </w:rPr>
  </w:style>
  <w:style w:type="character" w:customStyle="1" w:styleId="NagwekZnak">
    <w:name w:val="Nagłówek Znak"/>
    <w:link w:val="Nagwek"/>
    <w:uiPriority w:val="99"/>
  </w:style>
  <w:style w:type="paragraph" w:styleId="Stopka">
    <w:name w:val="footer"/>
    <w:basedOn w:val="Domylnie"/>
    <w:link w:val="StopkaZnak1"/>
    <w:pPr>
      <w:tabs>
        <w:tab w:val="center" w:pos="4536"/>
        <w:tab w:val="right" w:pos="9072"/>
      </w:tabs>
    </w:pPr>
  </w:style>
  <w:style w:type="character" w:customStyle="1" w:styleId="StopkaZnak1">
    <w:name w:val="Stopka Znak1"/>
    <w:link w:val="Stopka"/>
    <w:uiPriority w:val="99"/>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Zwykatabela1">
    <w:name w:val="Plain Table 1"/>
    <w:basedOn w:val="Standardowy"/>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styleId="Zwykatabela2">
    <w:name w:val="Plain Table 2"/>
    <w:basedOn w:val="Standardowy"/>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Zwykatabela3">
    <w:name w:val="Plain Table 3"/>
    <w:basedOn w:val="Standardowy"/>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Zwykatabela4">
    <w:name w:val="Plain Table 4"/>
    <w:basedOn w:val="Standardowy"/>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Zwykatabela5">
    <w:name w:val="Plain Table 5"/>
    <w:basedOn w:val="Standardowy"/>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styleId="Tabelasiatki1jasna">
    <w:name w:val="Grid Table 1 Light"/>
    <w:basedOn w:val="Standardowy"/>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Standardowy"/>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Standardowy"/>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Standardowy"/>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Standardowy"/>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Standardowy"/>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Standardowy"/>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styleId="Tabelasiatki2">
    <w:name w:val="Grid Table 2"/>
    <w:basedOn w:val="Standardowy"/>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Standardowy"/>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Standardowy"/>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Standardowy"/>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Standardowy"/>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Standardowy"/>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Standardowy"/>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3">
    <w:name w:val="Grid Table 3"/>
    <w:basedOn w:val="Standardowy"/>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Standardowy"/>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Standardowy"/>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Standardowy"/>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Standardowy"/>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Standardowy"/>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Standardowy"/>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4">
    <w:name w:val="Grid Table 4"/>
    <w:basedOn w:val="Standardowy"/>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Standardowy"/>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Standardowy"/>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Standardowy"/>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Standardowy"/>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Standardowy"/>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Standardowy"/>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styleId="Tabelasiatki5ciemna">
    <w:name w:val="Grid Table 5 Dark"/>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Standardowy"/>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styleId="Tabelasiatki6kolorowa">
    <w:name w:val="Grid Table 6 Colorful"/>
    <w:basedOn w:val="Standardowy"/>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Standardowy"/>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Standardowy"/>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Standardowy"/>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Standardowy"/>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Standardowy"/>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Standardowy"/>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styleId="Tabelasiatki7kolorowa">
    <w:name w:val="Grid Table 7 Colorful"/>
    <w:basedOn w:val="Standardowy"/>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Standardowy"/>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Standardowy"/>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Standardowy"/>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Standardowy"/>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Standardowy"/>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Standardowy"/>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styleId="Tabelalisty1jasna">
    <w:name w:val="List Table 1 Light"/>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Standardowy"/>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styleId="Tabelalisty2">
    <w:name w:val="List Table 2"/>
    <w:basedOn w:val="Standardowy"/>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Standardowy"/>
    <w:uiPriority w:val="99"/>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Standardowy"/>
    <w:uiPriority w:val="99"/>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Standardowy"/>
    <w:uiPriority w:val="99"/>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Standardowy"/>
    <w:uiPriority w:val="99"/>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Standardowy"/>
    <w:uiPriority w:val="99"/>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Standardowy"/>
    <w:uiPriority w:val="99"/>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Tabelalisty3">
    <w:name w:val="List Table 3"/>
    <w:basedOn w:val="Standardowy"/>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Standardowy"/>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Standardowy"/>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Standardowy"/>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Standardowy"/>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Standardowy"/>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Standardowy"/>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styleId="Tabelalisty4">
    <w:name w:val="List Table 4"/>
    <w:basedOn w:val="Standardowy"/>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Standardowy"/>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Standardowy"/>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Standardowy"/>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Standardowy"/>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Standardowy"/>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Standardowy"/>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styleId="Tabelalisty5ciemna">
    <w:name w:val="List Table 5 Dark"/>
    <w:basedOn w:val="Standardowy"/>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Standardowy"/>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auto" w:fill="4F81BD"/>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Standardowy"/>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auto" w:fill="D99695"/>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Standardowy"/>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auto" w:fill="C3D69B"/>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Standardowy"/>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auto" w:fill="B2A1C6"/>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Standardowy"/>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auto" w:fill="92CCDC"/>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Standardowy"/>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auto" w:fill="FAC090"/>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styleId="Tabelalisty6kolorowa">
    <w:name w:val="List Table 6 Colorful"/>
    <w:basedOn w:val="Standardowy"/>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Standardowy"/>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Standardowy"/>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Standardowy"/>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Standardowy"/>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Standardowy"/>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Standardowy"/>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styleId="Tabelalisty7kolorowa">
    <w:name w:val="List Table 7 Colorful"/>
    <w:basedOn w:val="Standardowy"/>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Standardowy"/>
    <w:uiPriority w:val="99"/>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Standardowy"/>
    <w:uiPriority w:val="99"/>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Standardowy"/>
    <w:uiPriority w:val="99"/>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Standardowy"/>
    <w:uiPriority w:val="99"/>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Standardowy"/>
    <w:uiPriority w:val="99"/>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Standardowy"/>
    <w:uiPriority w:val="99"/>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Standardowy"/>
    <w:uiPriority w:val="99"/>
    <w:rPr>
      <w:color w:val="404040"/>
    </w:rPr>
    <w:tblPr>
      <w:tblStyleRowBandSize w:val="1"/>
      <w:tblStyleColBandSize w:val="1"/>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Standardowy"/>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Standardowy"/>
    <w:uiPriority w:val="99"/>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Standardowy"/>
    <w:uiPriority w:val="99"/>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Standardowy"/>
    <w:uiPriority w:val="99"/>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Standardowy"/>
    <w:uiPriority w:val="99"/>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Standardowy"/>
    <w:uiPriority w:val="99"/>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Standardowy"/>
    <w:uiPriority w:val="99"/>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Standardowy"/>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Standardowy"/>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Standardowy"/>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Standardowy"/>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Standardowy"/>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Standardowy"/>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Standardowy"/>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styleId="Hipercze">
    <w:name w:val="Hyperlink"/>
    <w:uiPriority w:val="99"/>
    <w:unhideWhenUsed/>
    <w:rPr>
      <w:color w:val="0000FF"/>
      <w:u w:val="single"/>
    </w:rPr>
  </w:style>
  <w:style w:type="paragraph" w:styleId="Tekstprzypisudolnego">
    <w:name w:val="footnote text"/>
    <w:link w:val="TekstprzypisudolnegoZnak"/>
    <w:uiPriority w:val="99"/>
    <w:semiHidden/>
    <w:unhideWhenUsed/>
    <w:pPr>
      <w:spacing w:after="40"/>
    </w:pPr>
    <w:rPr>
      <w:sz w:val="18"/>
      <w:lang w:val="en-US" w:eastAsia="en-US" w:bidi="en-US"/>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uiPriority w:val="99"/>
    <w:unhideWhenUsed/>
    <w:rPr>
      <w:vertAlign w:val="superscript"/>
    </w:rPr>
  </w:style>
  <w:style w:type="paragraph" w:styleId="Spistreci1">
    <w:name w:val="toc 1"/>
    <w:uiPriority w:val="39"/>
    <w:unhideWhenUsed/>
    <w:pPr>
      <w:spacing w:after="57"/>
    </w:pPr>
    <w:rPr>
      <w:lang w:val="en-US" w:eastAsia="en-US" w:bidi="en-US"/>
    </w:rPr>
  </w:style>
  <w:style w:type="paragraph" w:styleId="Spistreci2">
    <w:name w:val="toc 2"/>
    <w:uiPriority w:val="39"/>
    <w:unhideWhenUsed/>
    <w:pPr>
      <w:spacing w:after="57"/>
      <w:ind w:left="283"/>
    </w:pPr>
    <w:rPr>
      <w:lang w:val="en-US" w:eastAsia="en-US" w:bidi="en-US"/>
    </w:rPr>
  </w:style>
  <w:style w:type="paragraph" w:styleId="Spistreci3">
    <w:name w:val="toc 3"/>
    <w:uiPriority w:val="39"/>
    <w:unhideWhenUsed/>
    <w:pPr>
      <w:spacing w:after="57"/>
      <w:ind w:left="567"/>
    </w:pPr>
    <w:rPr>
      <w:lang w:val="en-US" w:eastAsia="en-US" w:bidi="en-US"/>
    </w:rPr>
  </w:style>
  <w:style w:type="paragraph" w:styleId="Spistreci4">
    <w:name w:val="toc 4"/>
    <w:uiPriority w:val="39"/>
    <w:unhideWhenUsed/>
    <w:pPr>
      <w:spacing w:after="57"/>
      <w:ind w:left="850"/>
    </w:pPr>
    <w:rPr>
      <w:lang w:val="en-US" w:eastAsia="en-US" w:bidi="en-US"/>
    </w:rPr>
  </w:style>
  <w:style w:type="paragraph" w:styleId="Spistreci5">
    <w:name w:val="toc 5"/>
    <w:uiPriority w:val="39"/>
    <w:unhideWhenUsed/>
    <w:pPr>
      <w:spacing w:after="57"/>
      <w:ind w:left="1134"/>
    </w:pPr>
    <w:rPr>
      <w:lang w:val="en-US" w:eastAsia="en-US" w:bidi="en-US"/>
    </w:rPr>
  </w:style>
  <w:style w:type="paragraph" w:styleId="Spistreci6">
    <w:name w:val="toc 6"/>
    <w:uiPriority w:val="39"/>
    <w:unhideWhenUsed/>
    <w:pPr>
      <w:spacing w:after="57"/>
      <w:ind w:left="1417"/>
    </w:pPr>
    <w:rPr>
      <w:lang w:val="en-US" w:eastAsia="en-US" w:bidi="en-US"/>
    </w:rPr>
  </w:style>
  <w:style w:type="paragraph" w:styleId="Spistreci7">
    <w:name w:val="toc 7"/>
    <w:uiPriority w:val="39"/>
    <w:unhideWhenUsed/>
    <w:pPr>
      <w:spacing w:after="57"/>
      <w:ind w:left="1701"/>
    </w:pPr>
    <w:rPr>
      <w:lang w:val="en-US" w:eastAsia="en-US" w:bidi="en-US"/>
    </w:rPr>
  </w:style>
  <w:style w:type="paragraph" w:styleId="Spistreci8">
    <w:name w:val="toc 8"/>
    <w:uiPriority w:val="39"/>
    <w:unhideWhenUsed/>
    <w:pPr>
      <w:spacing w:after="57"/>
      <w:ind w:left="1984"/>
    </w:pPr>
    <w:rPr>
      <w:lang w:val="en-US" w:eastAsia="en-US" w:bidi="en-US"/>
    </w:rPr>
  </w:style>
  <w:style w:type="paragraph" w:styleId="Spistreci9">
    <w:name w:val="toc 9"/>
    <w:uiPriority w:val="39"/>
    <w:unhideWhenUsed/>
    <w:pPr>
      <w:spacing w:after="57"/>
      <w:ind w:left="2268"/>
    </w:pPr>
    <w:rPr>
      <w:lang w:val="en-US" w:eastAsia="en-US" w:bidi="en-US"/>
    </w:rPr>
  </w:style>
  <w:style w:type="paragraph" w:styleId="Nagwekspisutreci">
    <w:name w:val="TOC Heading"/>
    <w:uiPriority w:val="39"/>
    <w:unhideWhenUsed/>
    <w:rPr>
      <w:lang w:val="en-US" w:eastAsia="en-US" w:bidi="en-US"/>
    </w:rPr>
  </w:style>
  <w:style w:type="paragraph" w:customStyle="1" w:styleId="Domylnie">
    <w:name w:val="Domyślnie"/>
    <w:pPr>
      <w:widowControl w:val="0"/>
    </w:pPr>
    <w:rPr>
      <w:rFonts w:ascii="Arial" w:hAnsi="Arial"/>
      <w:lang w:eastAsia="zh-CN"/>
    </w:rPr>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olor w:val="000000"/>
      <w:sz w:val="24"/>
    </w:rPr>
  </w:style>
  <w:style w:type="character" w:customStyle="1" w:styleId="WW8Num2z1">
    <w:name w:val="WW8Num2z1"/>
    <w:rPr>
      <w:rFonts w:ascii="Times New Roman" w:eastAsia="Times New Roman" w:hAnsi="Times New Roman"/>
      <w:color w:val="000000"/>
      <w:sz w:val="24"/>
    </w:rPr>
  </w:style>
  <w:style w:type="character" w:customStyle="1" w:styleId="WW8Num2z2">
    <w:name w:val="WW8Num2z2"/>
    <w:rPr>
      <w:color w:val="000000"/>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ourier New" w:hAnsi="Courier New"/>
      <w:color w:val="000000"/>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b w:val="0"/>
    </w:rPr>
  </w:style>
  <w:style w:type="character" w:customStyle="1" w:styleId="WW8Num5z1">
    <w:name w:val="WW8Num5z1"/>
    <w:rPr>
      <w:rFonts w:ascii="Times New Roman" w:hAnsi="Times New Roman"/>
      <w:sz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olor w:val="000000"/>
      <w:sz w:val="24"/>
    </w:rPr>
  </w:style>
  <w:style w:type="character" w:customStyle="1" w:styleId="WW8Num7z0">
    <w:name w:val="WW8Num7z0"/>
    <w:rPr>
      <w:rFonts w:ascii="Times New Roman" w:hAnsi="Times New Roman"/>
      <w:color w:val="000000"/>
      <w:sz w:val="24"/>
    </w:rPr>
  </w:style>
  <w:style w:type="character" w:customStyle="1" w:styleId="WW8Num8z0">
    <w:name w:val="WW8Num8z0"/>
    <w:rPr>
      <w:rFonts w:ascii="Times New Roman" w:hAnsi="Times New Roman"/>
      <w:color w:val="000000"/>
      <w:sz w:val="24"/>
    </w:rPr>
  </w:style>
  <w:style w:type="character" w:customStyle="1" w:styleId="WW8Num9z0">
    <w:name w:val="WW8Num9z0"/>
    <w:rPr>
      <w:rFonts w:ascii="Times New Roman" w:hAnsi="Times New Roman"/>
      <w:b/>
      <w:spacing w:val="0"/>
      <w:sz w:val="24"/>
      <w:szCs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ourier New" w:hAnsi="Courier New"/>
      <w:color w:val="000000"/>
      <w:sz w:val="24"/>
      <w:szCs w:val="24"/>
    </w:rPr>
  </w:style>
  <w:style w:type="character" w:customStyle="1" w:styleId="WW8Num11z0">
    <w:name w:val="WW8Num11z0"/>
    <w:rPr>
      <w:rFonts w:ascii="Courier New" w:hAnsi="Courier New"/>
    </w:rPr>
  </w:style>
  <w:style w:type="character" w:customStyle="1" w:styleId="WW8Num12z0">
    <w:name w:val="WW8Num12z0"/>
    <w:rPr>
      <w:rFonts w:ascii="Times New Roman" w:hAnsi="Times New Roman"/>
      <w:b w:val="0"/>
      <w:color w:val="000000"/>
      <w:sz w:val="24"/>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b w:val="0"/>
      <w:color w:val="000000"/>
      <w:sz w:val="24"/>
      <w:szCs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10z3">
    <w:name w:val="WW8Num10z3"/>
    <w:rPr>
      <w:rFonts w:ascii="Symbol" w:hAnsi="Symbol"/>
    </w:rPr>
  </w:style>
  <w:style w:type="character" w:customStyle="1" w:styleId="WW8Num11z3">
    <w:name w:val="WW8Num11z3"/>
    <w:rPr>
      <w:rFonts w:ascii="Symbol" w:hAnsi="Symbol"/>
    </w:rPr>
  </w:style>
  <w:style w:type="character" w:customStyle="1" w:styleId="WW8Num19z0">
    <w:name w:val="WW8Num19z0"/>
  </w:style>
  <w:style w:type="character" w:customStyle="1" w:styleId="WW8Num23z0">
    <w:name w:val="WW8Num23z0"/>
    <w:rPr>
      <w:b/>
      <w:color w:val="000000"/>
    </w:rPr>
  </w:style>
  <w:style w:type="character" w:customStyle="1" w:styleId="WW8Num24z0">
    <w:name w:val="WW8Num24z0"/>
    <w:rPr>
      <w:rFonts w:ascii="Arial" w:hAnsi="Arial"/>
      <w:b w:val="0"/>
      <w:bCs w:val="0"/>
      <w:i w:val="0"/>
      <w:iCs w:val="0"/>
      <w:caps w:val="0"/>
      <w:smallCaps w:val="0"/>
      <w:strike w:val="0"/>
      <w:color w:val="000000"/>
      <w:spacing w:val="14"/>
      <w:position w:val="0"/>
      <w:sz w:val="22"/>
      <w:u w:val="none"/>
      <w:shd w:val="clear" w:color="auto" w:fill="auto"/>
      <w:vertAlign w:val="baseline"/>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1">
    <w:name w:val="WW8Num27z1"/>
    <w:rPr>
      <w:b/>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0">
    <w:name w:val="WW8Num28z0"/>
    <w:rPr>
      <w:rFonts w:ascii="Courier New" w:hAnsi="Courier New"/>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1z0">
    <w:name w:val="WW8Num31z0"/>
    <w:rPr>
      <w:b/>
      <w:color w:val="000000"/>
    </w:rPr>
  </w:style>
  <w:style w:type="character" w:customStyle="1" w:styleId="WW8Num36z1">
    <w:name w:val="WW8Num36z1"/>
    <w:rPr>
      <w:rFonts w:ascii="Courier New" w:hAnsi="Courier New"/>
    </w:rPr>
  </w:style>
  <w:style w:type="character" w:customStyle="1" w:styleId="WW8Num38z0">
    <w:name w:val="WW8Num38z0"/>
    <w:rPr>
      <w:b/>
    </w:rPr>
  </w:style>
  <w:style w:type="character" w:customStyle="1" w:styleId="WW8Num38z1">
    <w:name w:val="WW8Num38z1"/>
    <w:rPr>
      <w:rFonts w:ascii="Symbol" w:eastAsia="Times New Roman" w:hAnsi="Symbol"/>
    </w:rPr>
  </w:style>
  <w:style w:type="character" w:customStyle="1" w:styleId="WW8Num39z0">
    <w:name w:val="WW8Num39z0"/>
    <w:rPr>
      <w:b/>
    </w:rPr>
  </w:style>
  <w:style w:type="character" w:customStyle="1" w:styleId="WW8Num41z0">
    <w:name w:val="WW8Num41z0"/>
    <w:rPr>
      <w:sz w:val="24"/>
    </w:rPr>
  </w:style>
  <w:style w:type="character" w:customStyle="1" w:styleId="WW8Num43z0">
    <w:name w:val="WW8Num43z0"/>
    <w:rPr>
      <w:b/>
      <w:color w:val="000000"/>
    </w:rPr>
  </w:style>
  <w:style w:type="character" w:customStyle="1" w:styleId="Domylnaczcionkaakapitu1">
    <w:name w:val="Domyślna czcionka akapitu1"/>
  </w:style>
  <w:style w:type="character" w:customStyle="1" w:styleId="Numerstron">
    <w:name w:val="Numer stron"/>
    <w:basedOn w:val="Domylnaczcionkaakapitu1"/>
  </w:style>
  <w:style w:type="character" w:customStyle="1" w:styleId="TekstpodstawowywcityZnak">
    <w:name w:val="Tekst podstawowy wcięty Znak"/>
    <w:rPr>
      <w:rFonts w:ascii="Arial" w:hAnsi="Arial"/>
      <w:color w:val="000000"/>
      <w:spacing w:val="-1"/>
      <w:sz w:val="22"/>
      <w:lang w:val="pl-PL" w:eastAsia="ar-SA" w:bidi="ar-SA"/>
    </w:rPr>
  </w:style>
  <w:style w:type="character" w:customStyle="1" w:styleId="Znakinumeracji">
    <w:name w:val="Znaki numeracji"/>
  </w:style>
  <w:style w:type="character" w:customStyle="1" w:styleId="StopkaZnak">
    <w:name w:val="Stopka Znak"/>
    <w:rPr>
      <w:rFonts w:ascii="Arial" w:hAnsi="Arial"/>
    </w:rPr>
  </w:style>
  <w:style w:type="character" w:customStyle="1" w:styleId="czeinternetowe">
    <w:name w:val="Łącze internetowe"/>
    <w:rPr>
      <w:color w:val="000080"/>
      <w:u w:val="single"/>
      <w:lang w:val="en-US" w:eastAsia="en-US" w:bidi="en-US"/>
    </w:rPr>
  </w:style>
  <w:style w:type="paragraph" w:customStyle="1" w:styleId="Tretekstu">
    <w:name w:val="Treść tekstu"/>
    <w:basedOn w:val="Domylnie"/>
    <w:pPr>
      <w:spacing w:after="120"/>
    </w:pPr>
  </w:style>
  <w:style w:type="paragraph" w:styleId="Lista">
    <w:name w:val="List"/>
    <w:basedOn w:val="Tretekstu"/>
  </w:style>
  <w:style w:type="paragraph" w:styleId="Podpis">
    <w:name w:val="Signature"/>
    <w:basedOn w:val="Domylnie"/>
    <w:pPr>
      <w:spacing w:before="120" w:after="120"/>
    </w:pPr>
    <w:rPr>
      <w:i/>
      <w:iCs/>
      <w:sz w:val="24"/>
      <w:szCs w:val="24"/>
    </w:rPr>
  </w:style>
  <w:style w:type="paragraph" w:customStyle="1" w:styleId="Indeks">
    <w:name w:val="Indeks"/>
    <w:basedOn w:val="Domylnie"/>
  </w:style>
  <w:style w:type="paragraph" w:customStyle="1" w:styleId="Nagwek10">
    <w:name w:val="Nagłówek1"/>
    <w:basedOn w:val="Domylnie"/>
    <w:next w:val="Tretekstu"/>
    <w:pPr>
      <w:keepNext/>
      <w:spacing w:before="240" w:after="120"/>
    </w:pPr>
    <w:rPr>
      <w:rFonts w:eastAsia="Lucida Sans Unicode"/>
      <w:sz w:val="28"/>
      <w:szCs w:val="28"/>
    </w:rPr>
  </w:style>
  <w:style w:type="paragraph" w:customStyle="1" w:styleId="Podpis1">
    <w:name w:val="Podpis1"/>
    <w:basedOn w:val="Domylnie"/>
    <w:pPr>
      <w:spacing w:before="120" w:after="120"/>
    </w:pPr>
    <w:rPr>
      <w:i/>
      <w:iCs/>
      <w:sz w:val="24"/>
      <w:szCs w:val="24"/>
    </w:rPr>
  </w:style>
  <w:style w:type="paragraph" w:customStyle="1" w:styleId="Tekstdugiegocytatu">
    <w:name w:val="Tekst długiego cytatu"/>
    <w:basedOn w:val="Domylnie"/>
    <w:pPr>
      <w:shd w:val="clear" w:color="auto" w:fill="FFFFFF"/>
      <w:spacing w:before="5" w:line="254" w:lineRule="exact"/>
      <w:ind w:left="547" w:right="442" w:hanging="235"/>
      <w:jc w:val="both"/>
    </w:pPr>
    <w:rPr>
      <w:color w:val="000000"/>
      <w:sz w:val="22"/>
    </w:rPr>
  </w:style>
  <w:style w:type="paragraph" w:customStyle="1" w:styleId="Nagwekstrony">
    <w:name w:val="Nagłówek strony"/>
    <w:basedOn w:val="Domylnie"/>
    <w:pPr>
      <w:tabs>
        <w:tab w:val="center" w:pos="4536"/>
        <w:tab w:val="right" w:pos="9072"/>
      </w:tabs>
    </w:pPr>
  </w:style>
  <w:style w:type="paragraph" w:customStyle="1" w:styleId="Wcicietekstu">
    <w:name w:val="Wcięcie tekstu"/>
    <w:basedOn w:val="Domylnie"/>
    <w:pPr>
      <w:shd w:val="clear" w:color="auto" w:fill="FFFFFF"/>
      <w:spacing w:before="5" w:line="254" w:lineRule="exact"/>
      <w:ind w:left="317" w:hanging="288"/>
      <w:jc w:val="both"/>
    </w:pPr>
    <w:rPr>
      <w:color w:val="000000"/>
      <w:spacing w:val="-1"/>
      <w:sz w:val="22"/>
    </w:rPr>
  </w:style>
  <w:style w:type="paragraph" w:styleId="Tekstdymka">
    <w:name w:val="Balloon Text"/>
    <w:basedOn w:val="Domylnie"/>
    <w:rPr>
      <w:rFonts w:ascii="Tahoma" w:hAnsi="Tahoma"/>
      <w:sz w:val="16"/>
      <w:szCs w:val="16"/>
    </w:rPr>
  </w:style>
  <w:style w:type="paragraph" w:customStyle="1" w:styleId="Plandokumentu">
    <w:name w:val="Plan dokumentu"/>
    <w:basedOn w:val="Domylnie"/>
    <w:pPr>
      <w:shd w:val="clear" w:color="auto" w:fill="000080"/>
    </w:pPr>
    <w:rPr>
      <w:rFonts w:ascii="Tahoma" w:hAnsi="Tahoma"/>
    </w:rPr>
  </w:style>
  <w:style w:type="character" w:styleId="Odwoaniedokomentarza">
    <w:name w:val="annotation reference"/>
    <w:uiPriority w:val="99"/>
    <w:semiHidden/>
    <w:unhideWhenUsed/>
    <w:rPr>
      <w:sz w:val="16"/>
      <w:szCs w:val="16"/>
    </w:rPr>
  </w:style>
  <w:style w:type="paragraph" w:styleId="Tekstkomentarza">
    <w:name w:val="annotation text"/>
    <w:basedOn w:val="Normalny"/>
    <w:link w:val="TekstkomentarzaZnak"/>
    <w:uiPriority w:val="99"/>
    <w:semiHidden/>
    <w:unhideWhenUsed/>
    <w:rPr>
      <w:szCs w:val="20"/>
    </w:rPr>
  </w:style>
  <w:style w:type="character" w:customStyle="1" w:styleId="TekstkomentarzaZnak">
    <w:name w:val="Tekst komentarza Znak"/>
    <w:link w:val="Tekstkomentarza"/>
    <w:uiPriority w:val="99"/>
    <w:semiHidden/>
    <w:rPr>
      <w:rFonts w:ascii="Arial" w:hAnsi="Arial"/>
      <w:szCs w:val="20"/>
      <w:lang w:val="pl-PL" w:eastAsia="ar-SA" w:bidi="ar-SA"/>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link w:val="Tematkomentarza"/>
    <w:uiPriority w:val="99"/>
    <w:semiHidden/>
    <w:rPr>
      <w:rFonts w:ascii="Arial" w:hAnsi="Arial"/>
      <w:b/>
      <w:bCs/>
      <w:szCs w:val="20"/>
      <w:lang w:val="pl-PL" w:eastAsia="ar-SA" w:bidi="ar-SA"/>
    </w:rPr>
  </w:style>
  <w:style w:type="paragraph" w:styleId="Poprawka">
    <w:name w:val="Revision"/>
    <w:hidden/>
    <w:uiPriority w:val="99"/>
    <w:semiHidden/>
    <w:pPr>
      <w:pBdr>
        <w:top w:val="none" w:sz="0" w:space="0" w:color="auto"/>
        <w:left w:val="none" w:sz="0" w:space="0" w:color="auto"/>
        <w:bottom w:val="none" w:sz="0" w:space="0" w:color="auto"/>
        <w:right w:val="none" w:sz="0" w:space="0" w:color="auto"/>
        <w:between w:val="none" w:sz="0" w:space="0" w:color="auto"/>
      </w:pBdr>
    </w:pPr>
    <w:rPr>
      <w:sz w:val="24"/>
      <w:szCs w:val="24"/>
      <w:lang w:eastAsia="ar-SA"/>
    </w:rPr>
  </w:style>
  <w:style w:type="paragraph" w:customStyle="1" w:styleId="Tekstpodstaw">
    <w:name w:val="Tekst podstaw"/>
    <w:pPr>
      <w:pBdr>
        <w:top w:val="none" w:sz="0" w:space="0" w:color="auto"/>
        <w:left w:val="none" w:sz="0" w:space="0" w:color="auto"/>
        <w:bottom w:val="none" w:sz="0" w:space="0" w:color="auto"/>
        <w:right w:val="none" w:sz="0" w:space="0" w:color="auto"/>
        <w:between w:val="none" w:sz="0" w:space="0" w:color="auto"/>
      </w:pBdr>
    </w:pPr>
    <w:rPr>
      <w:rFonts w:ascii="Arial" w:hAnsi="Arial" w:cs="Arial"/>
      <w:color w:val="000000"/>
      <w:szCs w:val="24"/>
    </w:rPr>
  </w:style>
  <w:style w:type="paragraph" w:styleId="Tekstpodstawowywcity3">
    <w:name w:val="Body Text Indent 3"/>
    <w:basedOn w:val="Normalny"/>
    <w:link w:val="Tekstpodstawowywcity3Znak"/>
    <w:uiPriority w:val="99"/>
    <w:semiHidden/>
    <w:unhideWhenUsed/>
    <w:pPr>
      <w:pBdr>
        <w:top w:val="none" w:sz="0" w:space="0" w:color="auto"/>
        <w:left w:val="none" w:sz="0" w:space="0" w:color="auto"/>
        <w:bottom w:val="none" w:sz="0" w:space="0" w:color="auto"/>
        <w:right w:val="none" w:sz="0" w:space="0" w:color="auto"/>
        <w:between w:val="none" w:sz="0" w:space="0" w:color="auto"/>
      </w:pBd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uiPriority w:val="99"/>
    <w:semiHidden/>
    <w:rPr>
      <w:sz w:val="16"/>
      <w:szCs w:val="16"/>
    </w:rPr>
  </w:style>
  <w:style w:type="character" w:customStyle="1" w:styleId="citation-line">
    <w:name w:val="citation-line"/>
    <w:basedOn w:val="Domylnaczcionkaakapitu"/>
    <w:rsid w:val="00AD4A23"/>
  </w:style>
  <w:style w:type="character" w:customStyle="1" w:styleId="validity-dates">
    <w:name w:val="validity-dates"/>
    <w:basedOn w:val="Domylnaczcionkaakapitu"/>
    <w:rsid w:val="00AD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133044">
      <w:bodyDiv w:val="1"/>
      <w:marLeft w:val="0"/>
      <w:marRight w:val="0"/>
      <w:marTop w:val="0"/>
      <w:marBottom w:val="0"/>
      <w:divBdr>
        <w:top w:val="none" w:sz="0" w:space="0" w:color="auto"/>
        <w:left w:val="none" w:sz="0" w:space="0" w:color="auto"/>
        <w:bottom w:val="none" w:sz="0" w:space="0" w:color="auto"/>
        <w:right w:val="none" w:sz="0" w:space="0" w:color="auto"/>
      </w:divBdr>
    </w:div>
    <w:div w:id="2121533439">
      <w:bodyDiv w:val="1"/>
      <w:marLeft w:val="0"/>
      <w:marRight w:val="0"/>
      <w:marTop w:val="0"/>
      <w:marBottom w:val="0"/>
      <w:divBdr>
        <w:top w:val="none" w:sz="0" w:space="0" w:color="auto"/>
        <w:left w:val="none" w:sz="0" w:space="0" w:color="auto"/>
        <w:bottom w:val="none" w:sz="0" w:space="0" w:color="auto"/>
        <w:right w:val="none" w:sz="0" w:space="0" w:color="auto"/>
      </w:divBdr>
      <w:divsChild>
        <w:div w:id="441464092">
          <w:marLeft w:val="-225"/>
          <w:marRight w:val="-225"/>
          <w:marTop w:val="0"/>
          <w:marBottom w:val="0"/>
          <w:divBdr>
            <w:top w:val="none" w:sz="0" w:space="0" w:color="auto"/>
            <w:left w:val="none" w:sz="0" w:space="0" w:color="auto"/>
            <w:bottom w:val="none" w:sz="0" w:space="0" w:color="auto"/>
            <w:right w:val="none" w:sz="0" w:space="0" w:color="auto"/>
          </w:divBdr>
          <w:divsChild>
            <w:div w:id="1448692855">
              <w:marLeft w:val="0"/>
              <w:marRight w:val="0"/>
              <w:marTop w:val="0"/>
              <w:marBottom w:val="0"/>
              <w:divBdr>
                <w:top w:val="none" w:sz="0" w:space="0" w:color="auto"/>
                <w:left w:val="none" w:sz="0" w:space="0" w:color="auto"/>
                <w:bottom w:val="none" w:sz="0" w:space="0" w:color="auto"/>
                <w:right w:val="none" w:sz="0" w:space="0" w:color="auto"/>
              </w:divBdr>
            </w:div>
            <w:div w:id="1324116236">
              <w:marLeft w:val="0"/>
              <w:marRight w:val="0"/>
              <w:marTop w:val="0"/>
              <w:marBottom w:val="0"/>
              <w:divBdr>
                <w:top w:val="none" w:sz="0" w:space="0" w:color="auto"/>
                <w:left w:val="none" w:sz="0" w:space="0" w:color="auto"/>
                <w:bottom w:val="none" w:sz="0" w:space="0" w:color="auto"/>
                <w:right w:val="none" w:sz="0" w:space="0" w:color="auto"/>
              </w:divBdr>
              <w:divsChild>
                <w:div w:id="1862235239">
                  <w:marLeft w:val="0"/>
                  <w:marRight w:val="0"/>
                  <w:marTop w:val="0"/>
                  <w:marBottom w:val="0"/>
                  <w:divBdr>
                    <w:top w:val="none" w:sz="0" w:space="0" w:color="auto"/>
                    <w:left w:val="none" w:sz="0" w:space="0" w:color="auto"/>
                    <w:bottom w:val="none" w:sz="0" w:space="0" w:color="auto"/>
                    <w:right w:val="none" w:sz="0" w:space="0" w:color="auto"/>
                  </w:divBdr>
                  <w:divsChild>
                    <w:div w:id="1468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iasto.pruszkow.pl" TargetMode="External"/><Relationship Id="rId14" Type="http://schemas.openxmlformats.org/officeDocument/2006/relationships/header" Target="head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763CD-D4C3-48C2-BF86-7FF3D625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4347</Words>
  <Characters>26085</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Ciarkowska</dc:creator>
  <cp:lastModifiedBy>User</cp:lastModifiedBy>
  <cp:revision>3</cp:revision>
  <cp:lastPrinted>2021-11-18T12:26:00Z</cp:lastPrinted>
  <dcterms:created xsi:type="dcterms:W3CDTF">2021-11-18T12:26:00Z</dcterms:created>
  <dcterms:modified xsi:type="dcterms:W3CDTF">2021-11-18T12:26:00Z</dcterms:modified>
</cp:coreProperties>
</file>